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66D1"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ОБЪЯВЛЕНИЕ</w:t>
      </w:r>
    </w:p>
    <w:p w14:paraId="0CFE1B46"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ОЦЕНКА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ВОПРОСНИК</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w:t>
      </w:r>
    </w:p>
    <w:p w14:paraId="0B68FA84"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555F4243"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Объявление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этот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текст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одобренный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является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оценщик</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комиссия</w:t>
      </w:r>
    </w:p>
    <w:p w14:paraId="427DF9E7" w14:textId="7B8725B9"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202 </w:t>
      </w:r>
      <w:r xmlns:w="http://schemas.openxmlformats.org/wordprocessingml/2006/main" w:rsidR="00216751">
        <w:rPr>
          <w:rFonts w:eastAsia="Times New Roman" w:cs="Times New Roman"/>
          <w:sz w:val="20"/>
          <w:szCs w:val="20"/>
          <w:lang w:val="hy-AM"/>
        </w:rPr>
        <w:t xml:space="preserve">5</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год</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29 </w:t>
      </w:r>
      <w:r xmlns:w="http://schemas.openxmlformats.org/wordprocessingml/2006/main" w:rsidR="00C4546D" w:rsidRPr="00C4546D">
        <w:rPr>
          <w:rFonts w:ascii="Arial" w:eastAsia="Times New Roman" w:hAnsi="Arial" w:cs="Arial"/>
          <w:sz w:val="20"/>
          <w:szCs w:val="20"/>
          <w:lang w:val="hy-AM"/>
        </w:rPr>
        <w:t xml:space="preserve">июля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решением </w:t>
      </w:r>
      <w:r xmlns:w="http://schemas.openxmlformats.org/wordprocessingml/2006/main" w:rsidRPr="00E84C88">
        <w:rPr>
          <w:rFonts w:ascii="Arial" w:eastAsia="Times New Roman" w:hAnsi="Arial" w:cs="Arial"/>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1</w:t>
      </w:r>
      <w:r xmlns:w="http://schemas.openxmlformats.org/wordprocessingml/2006/main" w:rsidRPr="00E84C88">
        <w:rPr>
          <w:rFonts w:ascii="GHEA Grapalat" w:eastAsia="Times New Roman" w:hAnsi="GHEA Grapalat" w:cs="Times New Roman"/>
          <w:sz w:val="20"/>
          <w:szCs w:val="20"/>
          <w:lang w:val="af-ZA"/>
        </w:rPr>
        <w:t xml:space="preserve"> </w:t>
      </w:r>
    </w:p>
    <w:p w14:paraId="75E8EC87"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03C7008A" w14:textId="6E24EE09"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Процедура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Код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C4546D">
        <w:rPr>
          <w:rFonts w:ascii="Arial" w:eastAsia="Times New Roman" w:hAnsi="Arial" w:cs="Arial"/>
          <w:b/>
          <w:color w:val="000000"/>
          <w:sz w:val="20"/>
          <w:szCs w:val="27"/>
          <w:lang w:val="hy-AM"/>
        </w:rPr>
        <w:t xml:space="preserve">LM-THKT-GHAPZB-25/09</w:t>
      </w:r>
      <w:r xmlns:w="http://schemas.openxmlformats.org/wordprocessingml/2006/main" w:rsidRPr="00E84C88">
        <w:rPr>
          <w:rFonts w:ascii="GHEA Grapalat" w:eastAsia="Times New Roman" w:hAnsi="GHEA Grapalat" w:cs="Courier New"/>
          <w:color w:val="000000"/>
          <w:sz w:val="20"/>
          <w:szCs w:val="27"/>
          <w:lang w:val="af-ZA"/>
        </w:rPr>
        <w:t xml:space="preserve"> </w:t>
      </w:r>
      <w:r xmlns:w="http://schemas.openxmlformats.org/wordprocessingml/2006/main" w:rsidRPr="00E84C88">
        <w:rPr>
          <w:rFonts w:ascii="GHEA Grapalat" w:eastAsia="Times New Roman" w:hAnsi="GHEA Grapalat" w:cs="Times New Roman"/>
          <w:sz w:val="20"/>
          <w:szCs w:val="20"/>
          <w:u w:val="single"/>
          <w:lang w:val="af-ZA"/>
        </w:rPr>
        <w:t xml:space="preserve">        </w:t>
      </w:r>
    </w:p>
    <w:p w14:paraId="046C6D9A"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p>
    <w:p w14:paraId="4EB55AA7" w14:textId="47AC495E"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Клиент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община Туманян</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полезность</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экономика</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hy-AM"/>
        </w:rPr>
        <w:t xml:space="preserve">НПО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es-ES"/>
        </w:rPr>
        <w:t xml:space="preserve">которая</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расположен</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является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Туманян</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сообщество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центральное</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улица</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sz w:val="20"/>
          <w:szCs w:val="20"/>
          <w:lang w:val="hy-AM"/>
        </w:rPr>
        <w:t xml:space="preserve">здание</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по адресу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заявить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является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цитата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вопрос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который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реализовано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является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один</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поэтапно </w:t>
      </w:r>
      <w:r xmlns:w="http://schemas.openxmlformats.org/wordprocessingml/2006/main" w:rsidRPr="00E84C88">
        <w:rPr>
          <w:rFonts w:ascii="GHEA Grapalat" w:eastAsia="Times New Roman" w:hAnsi="GHEA Grapalat" w:cs="Times New Roman"/>
          <w:sz w:val="20"/>
          <w:szCs w:val="20"/>
          <w:lang w:val="af-ZA"/>
        </w:rPr>
        <w:t xml:space="preserve">.</w:t>
      </w:r>
    </w:p>
    <w:p w14:paraId="1E638ADE" w14:textId="2DBDC5A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ab xmlns:w="http://schemas.openxmlformats.org/wordprocessingml/2006/main"/>
      </w:r>
      <w:bookmarkStart xmlns:w="http://schemas.openxmlformats.org/wordprocessingml/2006/main" w:id="0" w:name="_Hlk23167417"/>
      <w:r xmlns:w="http://schemas.openxmlformats.org/wordprocessingml/2006/main" w:rsidRPr="00E84C88">
        <w:rPr>
          <w:rFonts w:ascii="Arial" w:eastAsia="Times New Roman" w:hAnsi="Arial" w:cs="Arial"/>
          <w:sz w:val="20"/>
          <w:szCs w:val="20"/>
          <w:lang w:val="af-ZA"/>
        </w:rPr>
        <w:t xml:space="preserve">Этот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процедура</w:t>
      </w:r>
      <w:bookmarkEnd xmlns:w="http://schemas.openxmlformats.org/wordprocessingml/2006/main" w:id="0"/>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как результат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выбранный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участник</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определенный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чтобы</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будет предложено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запечатать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поставка </w:t>
      </w:r>
      <w:r xmlns:w="http://schemas.openxmlformats.org/wordprocessingml/2006/main" w:rsidR="00791187">
        <w:rPr>
          <w:rFonts w:ascii="Arial" w:eastAsia="Times New Roman" w:hAnsi="Arial" w:cs="Arial"/>
          <w:b/>
          <w:sz w:val="20"/>
          <w:szCs w:val="20"/>
          <w:lang w:val="hy-AM"/>
        </w:rPr>
        <w:t xml:space="preserve">дизельного топлива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договор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далее </w:t>
      </w:r>
      <w:r xmlns:w="http://schemas.openxmlformats.org/wordprocessingml/2006/main" w:rsidRPr="00E84C88">
        <w:rPr>
          <w:rFonts w:ascii="GHEA Grapalat" w:eastAsia="Times New Roman" w:hAnsi="GHEA Grapalat" w:cs="Times New Roman"/>
          <w:sz w:val="20"/>
          <w:szCs w:val="20"/>
          <w:lang w:val="af-ZA"/>
        </w:rPr>
        <w:t xml:space="preserve">именуемый </w:t>
      </w:r>
      <w:r xmlns:w="http://schemas.openxmlformats.org/wordprocessingml/2006/main" w:rsidRPr="00E84C88">
        <w:rPr>
          <w:rFonts w:ascii="Arial" w:eastAsia="Times New Roman" w:hAnsi="Arial" w:cs="Arial"/>
          <w:sz w:val="20"/>
          <w:szCs w:val="20"/>
          <w:lang w:val="af-ZA"/>
        </w:rPr>
        <w:t xml:space="preserve">договором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p>
    <w:p w14:paraId="44C5A7BD" w14:textId="77777777" w:rsidR="00D96837" w:rsidRPr="00D96837" w:rsidRDefault="00532D6C" w:rsidP="00D96837">
      <w:pPr xmlns:w="http://schemas.openxmlformats.org/wordprocessingml/2006/main">
        <w:pStyle w:val="a3"/>
        <w:spacing w:line="240" w:lineRule="auto"/>
        <w:ind w:firstLine="0"/>
        <w:rPr>
          <w:rFonts w:ascii="GHEA Grapalat" w:hAnsi="GHEA Grapalat"/>
          <w:lang w:val="af-ZA"/>
        </w:rPr>
      </w:pPr>
      <w:r xmlns:w="http://schemas.openxmlformats.org/wordprocessingml/2006/main" w:rsidRPr="00E84C88">
        <w:rPr>
          <w:rFonts w:ascii="GHEA Grapalat" w:hAnsi="GHEA Grapalat"/>
          <w:lang w:val="af-ZA"/>
        </w:rPr>
        <w:tab xmlns:w="http://schemas.openxmlformats.org/wordprocessingml/2006/main"/>
      </w:r>
      <w:r xmlns:w="http://schemas.openxmlformats.org/wordprocessingml/2006/main" w:rsidR="00D96837" w:rsidRPr="00D96837">
        <w:rPr>
          <w:rFonts w:ascii="GHEA Grapalat" w:hAnsi="GHEA Grapalat"/>
          <w:lang w:val="af-ZA"/>
        </w:rPr>
        <w:t xml:space="preserve">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DC0DAB8"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Условия, предъявляемые лицам, не имеющим права на участие в настоящей процедуре, а также участникам, излагаются в приглашении на настоящую процедуру.</w:t>
      </w:r>
    </w:p>
    <w:p w14:paraId="1A93B59D"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Выбранный участник определяется из числа участников, представивших </w:t>
      </w:r>
      <w:bookmarkStart xmlns:w="http://schemas.openxmlformats.org/wordprocessingml/2006/main" w:id="1" w:name="_Hlk23167512"/>
      <w:r xmlns:w="http://schemas.openxmlformats.org/wordprocessingml/2006/main" w:rsidRPr="00D96837">
        <w:rPr>
          <w:rFonts w:ascii="GHEA Grapalat" w:eastAsia="Times New Roman" w:hAnsi="GHEA Grapalat" w:cs="Times New Roman"/>
          <w:sz w:val="20"/>
          <w:szCs w:val="20"/>
          <w:lang w:val="af-ZA"/>
        </w:rPr>
        <w:t xml:space="preserve">удовлетворительные </w:t>
      </w:r>
      <w:bookmarkEnd xmlns:w="http://schemas.openxmlformats.org/wordprocessingml/2006/main" w:id="1"/>
      <w:r xmlns:w="http://schemas.openxmlformats.org/wordprocessingml/2006/main" w:rsidRPr="00D96837">
        <w:rPr>
          <w:rFonts w:ascii="GHEA Grapalat" w:eastAsia="Times New Roman" w:hAnsi="GHEA Grapalat" w:cs="Times New Roman"/>
          <w:sz w:val="20"/>
          <w:szCs w:val="20"/>
          <w:lang w:val="af-ZA"/>
        </w:rPr>
        <w:t xml:space="preserve">предложения по неценовым условиям, исходя из принципа отдачи предпочтения участнику, представившем наименьшее ценовое предложение.</w:t>
      </w:r>
    </w:p>
    <w:p w14:paraId="2FAB09C0"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К данной процедуре применяются положения Соглашения Всемирной торговой организации о государственных закупках.</w:t>
      </w:r>
      <w:r xmlns:w="http://schemas.openxmlformats.org/wordprocessingml/2006/main" w:rsidRPr="00D96837">
        <w:rPr>
          <w:rFonts w:ascii="GHEA Grapalat" w:eastAsia="Times New Roman" w:hAnsi="GHEA Grapalat" w:cs="Times New Roman"/>
          <w:sz w:val="20"/>
          <w:szCs w:val="20"/>
          <w:vertAlign w:val="superscript"/>
          <w:lang w:val="af-ZA"/>
        </w:rPr>
        <w:footnoteReference xmlns:w="http://schemas.openxmlformats.org/wordprocessingml/2006/main" w:id="1"/>
      </w:r>
    </w:p>
    <w:p w14:paraId="4FA1C9B0"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В случае обращения с просьбой о предоставлении приглашения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43B34148" w14:textId="773F2D34" w:rsidR="00532D6C" w:rsidRPr="00E84C88" w:rsidRDefault="00D96837" w:rsidP="00D96837">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Pr>
          <w:rFonts w:ascii="Arial" w:eastAsia="Times New Roman" w:hAnsi="Arial" w:cs="Arial"/>
          <w:sz w:val="20"/>
          <w:szCs w:val="20"/>
          <w:lang w:val="af-ZA"/>
        </w:rPr>
        <w:tab xmlns:w="http://schemas.openxmlformats.org/wordprocessingml/2006/main"/>
      </w:r>
      <w:r xmlns:w="http://schemas.openxmlformats.org/wordprocessingml/2006/main" w:rsidR="00532D6C" w:rsidRPr="00E84C88">
        <w:rPr>
          <w:rFonts w:ascii="Arial" w:eastAsia="Times New Roman" w:hAnsi="Arial" w:cs="Arial"/>
          <w:sz w:val="20"/>
          <w:szCs w:val="20"/>
          <w:lang w:val="af-ZA"/>
        </w:rPr>
        <w:t xml:space="preserve">Этот</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к процедуре</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участие</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приложения</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необходимый</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является</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представить</w:t>
      </w:r>
      <w:r xmlns:w="http://schemas.openxmlformats.org/wordprocessingml/2006/main" w:rsidR="00532D6C" w:rsidRPr="00E84C88">
        <w:rPr>
          <w:rFonts w:ascii="GHEA Grapalat" w:eastAsia="Times New Roman" w:hAnsi="GHEA Grapalat" w:cs="Times New Roman"/>
          <w:sz w:val="20"/>
          <w:szCs w:val="20"/>
          <w:lang w:val="af-ZA" w:eastAsia="ru-RU"/>
        </w:rPr>
        <w:t xml:space="preserve">    </w:t>
      </w:r>
      <w:r xmlns:w="http://schemas.openxmlformats.org/wordprocessingml/2006/main" w:rsidR="00532D6C" w:rsidRPr="00E84C88">
        <w:rPr>
          <w:rFonts w:ascii="Arial" w:eastAsia="Times New Roman" w:hAnsi="Arial" w:cs="Arial"/>
          <w:sz w:val="20"/>
          <w:szCs w:val="20"/>
          <w:lang w:val="af-ZA"/>
        </w:rPr>
        <w:t xml:space="preserve">Туманян</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сообщество </w:t>
      </w:r>
      <w:r xmlns:w="http://schemas.openxmlformats.org/wordprocessingml/2006/main" w:rsidR="00532D6C" w:rsidRPr="00E84C88">
        <w:rPr>
          <w:rFonts w:ascii="GHEA Grapalat" w:eastAsia="Times New Roman" w:hAnsi="GHEA Grapalat" w:cs="Times New Roman"/>
          <w:sz w:val="20"/>
          <w:szCs w:val="20"/>
          <w:lang w:val="af-ZA"/>
        </w:rPr>
        <w:t xml:space="preserve">,</w:t>
      </w:r>
      <w:r xmlns:w="http://schemas.openxmlformats.org/wordprocessingml/2006/main" w:rsidR="00532D6C" w:rsidRPr="00E84C88">
        <w:rPr>
          <w:rFonts w:ascii="GHEA Grapalat" w:eastAsia="Times New Roman" w:hAnsi="GHEA Grapalat" w:cs="Times New Roman"/>
          <w:sz w:val="20"/>
          <w:szCs w:val="20"/>
          <w:lang w:val="hy-AM"/>
        </w:rPr>
        <w:t xml:space="preserve">  </w:t>
      </w:r>
      <w:r xmlns:w="http://schemas.openxmlformats.org/wordprocessingml/2006/main" w:rsidR="00532D6C" w:rsidRPr="00E84C88">
        <w:rPr>
          <w:rFonts w:ascii="Arial" w:eastAsia="Times New Roman" w:hAnsi="Arial" w:cs="Arial"/>
          <w:b/>
          <w:sz w:val="20"/>
          <w:szCs w:val="20"/>
          <w:lang w:val="af-ZA"/>
        </w:rPr>
        <w:t xml:space="preserve">в </w:t>
      </w:r>
      <w:r xmlns:w="http://schemas.openxmlformats.org/wordprocessingml/2006/main" w:rsidR="00532D6C" w:rsidRPr="00E84C88">
        <w:rPr>
          <w:rFonts w:ascii="GHEA Grapalat" w:eastAsia="Times New Roman" w:hAnsi="GHEA Grapalat" w:cs="Times New Roman"/>
          <w:b/>
          <w:sz w:val="20"/>
          <w:szCs w:val="20"/>
          <w:lang w:val="af-ZA"/>
        </w:rPr>
        <w:t xml:space="preserve">.</w:t>
      </w:r>
      <w:r xmlns:w="http://schemas.openxmlformats.org/wordprocessingml/2006/main" w:rsidR="00532D6C" w:rsidRPr="00E84C88">
        <w:rPr>
          <w:rFonts w:ascii="GHEA Grapalat" w:eastAsia="Times New Roman" w:hAnsi="GHEA Grapalat" w:cs="Times New Roman"/>
          <w:b/>
          <w:sz w:val="20"/>
          <w:szCs w:val="20"/>
          <w:lang w:val="hy-AM"/>
        </w:rPr>
        <w:t xml:space="preserve"> </w:t>
      </w:r>
      <w:r xmlns:w="http://schemas.openxmlformats.org/wordprocessingml/2006/main" w:rsidR="00532D6C" w:rsidRPr="00E84C88">
        <w:rPr>
          <w:rFonts w:ascii="Arial" w:eastAsia="Times New Roman" w:hAnsi="Arial" w:cs="Arial"/>
          <w:b/>
          <w:sz w:val="20"/>
          <w:szCs w:val="20"/>
          <w:lang w:val="af-ZA"/>
        </w:rPr>
        <w:t xml:space="preserve">Туманян </w:t>
      </w:r>
      <w:r xmlns:w="http://schemas.openxmlformats.org/wordprocessingml/2006/main" w:rsidR="00532D6C" w:rsidRPr="00E84C88">
        <w:rPr>
          <w:rFonts w:ascii="GHEA Grapalat" w:eastAsia="Times New Roman" w:hAnsi="GHEA Grapalat" w:cs="Times New Roman"/>
          <w:b/>
          <w:sz w:val="20"/>
          <w:szCs w:val="20"/>
          <w:lang w:val="af-ZA"/>
        </w:rPr>
        <w:t xml:space="preserve">, </w:t>
      </w:r>
      <w:r xmlns:w="http://schemas.openxmlformats.org/wordprocessingml/2006/main" w:rsidR="00532D6C" w:rsidRPr="00E84C88">
        <w:rPr>
          <w:rFonts w:ascii="Arial" w:eastAsia="Times New Roman" w:hAnsi="Arial" w:cs="Arial"/>
          <w:b/>
          <w:sz w:val="20"/>
          <w:szCs w:val="20"/>
          <w:lang w:val="hy-AM"/>
        </w:rPr>
        <w:t xml:space="preserve">Центральный</w:t>
      </w:r>
      <w:r xmlns:w="http://schemas.openxmlformats.org/wordprocessingml/2006/main" w:rsidR="00532D6C" w:rsidRPr="00E84C88">
        <w:rPr>
          <w:rFonts w:ascii="GHEA Grapalat" w:eastAsia="Times New Roman" w:hAnsi="GHEA Grapalat" w:cs="Arial"/>
          <w:b/>
          <w:sz w:val="20"/>
          <w:szCs w:val="20"/>
          <w:lang w:val="hy-AM"/>
        </w:rPr>
        <w:t xml:space="preserve"> </w:t>
      </w:r>
      <w:r xmlns:w="http://schemas.openxmlformats.org/wordprocessingml/2006/main" w:rsidR="00532D6C" w:rsidRPr="00E84C88">
        <w:rPr>
          <w:rFonts w:ascii="Arial" w:eastAsia="Times New Roman" w:hAnsi="Arial" w:cs="Arial"/>
          <w:b/>
          <w:sz w:val="20"/>
          <w:szCs w:val="20"/>
          <w:lang w:val="hy-AM"/>
        </w:rPr>
        <w:t xml:space="preserve">улица </w:t>
      </w:r>
      <w:r xmlns:w="http://schemas.openxmlformats.org/wordprocessingml/2006/main" w:rsidR="00532D6C" w:rsidRPr="00E84C88">
        <w:rPr>
          <w:rFonts w:ascii="GHEA Grapalat" w:eastAsia="Times New Roman" w:hAnsi="GHEA Grapalat" w:cs="Arial"/>
          <w:b/>
          <w:sz w:val="20"/>
          <w:szCs w:val="20"/>
          <w:lang w:val="hy-AM"/>
        </w:rPr>
        <w:t xml:space="preserve">1 </w:t>
      </w:r>
      <w:r xmlns:w="http://schemas.openxmlformats.org/wordprocessingml/2006/main" w:rsidR="00532D6C" w:rsidRPr="00E84C88">
        <w:rPr>
          <w:rFonts w:ascii="Arial" w:eastAsia="Times New Roman" w:hAnsi="Arial" w:cs="Arial"/>
          <w:b/>
          <w:sz w:val="20"/>
          <w:szCs w:val="20"/>
          <w:lang w:val="hy-AM"/>
        </w:rPr>
        <w:t xml:space="preserve">здание</w:t>
      </w:r>
      <w:r xmlns:w="http://schemas.openxmlformats.org/wordprocessingml/2006/main" w:rsidR="00532D6C" w:rsidRPr="00E84C88">
        <w:rPr>
          <w:rFonts w:ascii="GHEA Grapalat" w:eastAsia="Calibri" w:hAnsi="GHEA Grapalat" w:cs="Times New Roman"/>
          <w:sz w:val="20"/>
          <w:szCs w:val="20"/>
          <w:lang w:val="es-ES"/>
        </w:rPr>
        <w:t xml:space="preserve">  </w:t>
      </w:r>
      <w:r xmlns:w="http://schemas.openxmlformats.org/wordprocessingml/2006/main" w:rsidR="00532D6C" w:rsidRPr="00E84C88">
        <w:rPr>
          <w:rFonts w:ascii="Arial" w:eastAsia="Times New Roman" w:hAnsi="Arial" w:cs="Arial"/>
          <w:sz w:val="20"/>
          <w:szCs w:val="20"/>
          <w:lang w:val="af-ZA"/>
        </w:rPr>
        <w:t xml:space="preserve">по адресу </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документальный</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в виде</w:t>
      </w:r>
      <w:r xmlns:w="http://schemas.openxmlformats.org/wordprocessingml/2006/main" w:rsidR="00532D6C" w:rsidRPr="00E84C88">
        <w:rPr>
          <w:rFonts w:ascii="GHEA Grapalat" w:eastAsia="Times New Roman" w:hAnsi="GHEA Grapalat" w:cs="Times New Roman"/>
          <w:sz w:val="20"/>
          <w:szCs w:val="20"/>
          <w:lang w:val="af-ZA" w:eastAsia="ru-RU"/>
        </w:rPr>
        <w:t xml:space="preserve"> </w:t>
      </w:r>
      <w:r xmlns:w="http://schemas.openxmlformats.org/wordprocessingml/2006/main" w:rsidR="00532D6C" w:rsidRPr="00E84C88">
        <w:rPr>
          <w:rFonts w:ascii="Arial" w:eastAsia="Times New Roman" w:hAnsi="Arial" w:cs="Arial"/>
          <w:sz w:val="20"/>
          <w:szCs w:val="20"/>
          <w:lang w:val="af-ZA"/>
        </w:rPr>
        <w:t xml:space="preserve">до</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этот</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объявление</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публикация</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последующий</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с того дня</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C4546D">
        <w:rPr>
          <w:rFonts w:ascii="Arial" w:eastAsia="Times New Roman" w:hAnsi="Arial" w:cs="Arial"/>
          <w:b/>
          <w:sz w:val="20"/>
          <w:szCs w:val="20"/>
          <w:lang w:val="hy-AM"/>
        </w:rPr>
        <w:t xml:space="preserve">05.08.2025</w:t>
      </w:r>
      <w:r xmlns:w="http://schemas.openxmlformats.org/wordprocessingml/2006/main" w:rsidR="00216751">
        <w:rPr>
          <w:rFonts w:ascii="GHEA Grapalat" w:eastAsia="Times New Roman" w:hAnsi="GHEA Grapalat" w:cs="Times New Roman"/>
          <w:b/>
          <w:sz w:val="20"/>
          <w:szCs w:val="20"/>
          <w:lang w:val="hy-AM"/>
        </w:rPr>
        <w:t xml:space="preserve"> </w:t>
      </w:r>
      <w:r xmlns:w="http://schemas.openxmlformats.org/wordprocessingml/2006/main" w:rsidR="00A406BF">
        <w:rPr>
          <w:rFonts w:ascii="Cambria Math" w:eastAsia="Times New Roman" w:hAnsi="Cambria Math" w:cs="Cambria Math"/>
          <w:b/>
          <w:sz w:val="20"/>
          <w:szCs w:val="20"/>
          <w:lang w:val="hy-AM"/>
        </w:rPr>
        <w:t xml:space="preserve">․</w:t>
      </w:r>
      <w:r xmlns:w="http://schemas.openxmlformats.org/wordprocessingml/2006/main" w:rsidR="00A406BF" w:rsidRPr="00E84C88">
        <w:rPr>
          <w:rFonts w:ascii="GHEA Grapalat" w:eastAsia="Times New Roman" w:hAnsi="GHEA Grapalat" w:cs="Times New Roman"/>
          <w:b/>
          <w:sz w:val="20"/>
          <w:szCs w:val="20"/>
          <w:lang w:val="af-ZA"/>
        </w:rPr>
        <w:t xml:space="preserve"> </w:t>
      </w:r>
      <w:r xmlns:w="http://schemas.openxmlformats.org/wordprocessingml/2006/main" w:rsidR="00A406BF" w:rsidRPr="00E84C88">
        <w:rPr>
          <w:rFonts w:ascii="Arial" w:eastAsia="Times New Roman" w:hAnsi="Arial" w:cs="Arial"/>
          <w:b/>
          <w:sz w:val="20"/>
          <w:szCs w:val="20"/>
          <w:lang w:val="af-ZA"/>
        </w:rPr>
        <w:t xml:space="preserve">в </w:t>
      </w:r>
      <w:r xmlns:w="http://schemas.openxmlformats.org/wordprocessingml/2006/main" w:rsidR="00A406BF" w:rsidRPr="00E84C88">
        <w:rPr>
          <w:rFonts w:ascii="GHEA Grapalat" w:eastAsia="Times New Roman" w:hAnsi="GHEA Grapalat" w:cs="Times New Roman"/>
          <w:b/>
          <w:sz w:val="20"/>
          <w:szCs w:val="20"/>
          <w:lang w:val="af-ZA"/>
        </w:rPr>
        <w:t xml:space="preserve">15:00</w:t>
      </w:r>
      <w:r xmlns:w="http://schemas.openxmlformats.org/wordprocessingml/2006/main" w:rsidR="00A406BF" w:rsidRPr="00E84C88">
        <w:rPr>
          <w:rFonts w:ascii="GHEA Grapalat" w:eastAsia="Times New Roman" w:hAnsi="GHEA Grapalat" w:cs="Times New Roman"/>
          <w:sz w:val="20"/>
          <w:szCs w:val="20"/>
          <w:lang w:val="af-ZA"/>
        </w:rPr>
        <w:t xml:space="preserve">​</w:t>
      </w:r>
    </w:p>
    <w:p w14:paraId="4EDC4BB6"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Приложения </w:t>
      </w:r>
      <w:r xmlns:w="http://schemas.openxmlformats.org/wordprocessingml/2006/main" w:rsidRPr="00E84C88">
        <w:rPr>
          <w:rFonts w:ascii="GHEA Grapalat" w:eastAsia="Times New Roman" w:hAnsi="GHEA Grapalat" w:cs="Times New Roman"/>
          <w:sz w:val="20"/>
          <w:szCs w:val="20"/>
          <w:lang w:val="af-ZA"/>
        </w:rPr>
        <w:t xml:space="preserve">с </w:t>
      </w:r>
      <w:r xmlns:w="http://schemas.openxmlformats.org/wordprocessingml/2006/main" w:rsidRPr="00E84C88">
        <w:rPr>
          <w:rFonts w:ascii="Arial" w:eastAsia="Times New Roman" w:hAnsi="Arial" w:cs="Arial"/>
          <w:sz w:val="20"/>
          <w:szCs w:val="20"/>
          <w:lang w:val="af-ZA"/>
        </w:rPr>
        <w:t xml:space="preserve">армянского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кроме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может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являются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представлено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также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Английский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или</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Русский </w:t>
      </w:r>
      <w:r xmlns:w="http://schemas.openxmlformats.org/wordprocessingml/2006/main" w:rsidRPr="00E84C88">
        <w:rPr>
          <w:rFonts w:ascii="GHEA Grapalat" w:eastAsia="Times New Roman" w:hAnsi="GHEA Grapalat" w:cs="Times New Roman"/>
          <w:sz w:val="20"/>
          <w:szCs w:val="20"/>
          <w:lang w:val="af-ZA"/>
        </w:rPr>
        <w:t xml:space="preserve">:</w:t>
      </w:r>
    </w:p>
    <w:p w14:paraId="745155D0" w14:textId="19B4DA2D"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Приложения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открытие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место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будет иметь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Туманян</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сообщество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00C9392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в </w:t>
      </w:r>
      <w:r xmlns:w="http://schemas.openxmlformats.org/wordprocessingml/2006/main" w:rsidRPr="00E84C88">
        <w:rPr>
          <w:rFonts w:ascii="GHEA Grapalat" w:eastAsia="Times New Roman" w:hAnsi="GHEA Grapalat" w:cs="Times New Roman"/>
          <w:b/>
          <w:sz w:val="20"/>
          <w:szCs w:val="20"/>
          <w:lang w:val="af-ZA"/>
        </w:rPr>
        <w:t xml:space="preserve">.</w:t>
      </w:r>
      <w:r xmlns:w="http://schemas.openxmlformats.org/wordprocessingml/2006/main" w:rsidR="001A3021"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Туманян</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Центральный</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улица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здание</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af-ZA"/>
        </w:rPr>
        <w:t xml:space="preserve">по адресу</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C4546D">
        <w:rPr>
          <w:rFonts w:ascii="Arial" w:eastAsia="Times New Roman" w:hAnsi="Arial" w:cs="Arial"/>
          <w:b/>
          <w:sz w:val="20"/>
          <w:szCs w:val="20"/>
          <w:lang w:val="hy-AM"/>
        </w:rPr>
        <w:t xml:space="preserve">05 </w:t>
      </w:r>
      <w:r xmlns:w="http://schemas.openxmlformats.org/wordprocessingml/2006/main" w:rsidR="00C4546D">
        <w:rPr>
          <w:rFonts w:ascii="Cambria Math" w:eastAsia="Times New Roman" w:hAnsi="Cambria Math" w:cs="Cambria Math"/>
          <w:b/>
          <w:sz w:val="20"/>
          <w:szCs w:val="20"/>
          <w:lang w:val="hy-AM"/>
        </w:rPr>
        <w:t xml:space="preserve">․ </w:t>
      </w:r>
      <w:r xmlns:w="http://schemas.openxmlformats.org/wordprocessingml/2006/main" w:rsidR="00C4546D">
        <w:rPr>
          <w:rFonts w:ascii="Arial" w:eastAsia="Times New Roman" w:hAnsi="Arial" w:cs="Arial"/>
          <w:b/>
          <w:sz w:val="20"/>
          <w:szCs w:val="20"/>
          <w:lang w:val="hy-AM"/>
        </w:rPr>
        <w:t xml:space="preserve">08 </w:t>
      </w:r>
      <w:r xmlns:w="http://schemas.openxmlformats.org/wordprocessingml/2006/main" w:rsidR="00C4546D">
        <w:rPr>
          <w:rFonts w:ascii="Cambria Math" w:eastAsia="Times New Roman" w:hAnsi="Cambria Math" w:cs="Cambria Math"/>
          <w:b/>
          <w:sz w:val="20"/>
          <w:szCs w:val="20"/>
          <w:lang w:val="hy-AM"/>
        </w:rPr>
        <w:t xml:space="preserve">․ </w:t>
      </w:r>
      <w:r xmlns:w="http://schemas.openxmlformats.org/wordprocessingml/2006/main" w:rsidR="00C4546D">
        <w:rPr>
          <w:rFonts w:ascii="Arial" w:eastAsia="Times New Roman" w:hAnsi="Arial" w:cs="Arial"/>
          <w:b/>
          <w:sz w:val="20"/>
          <w:szCs w:val="20"/>
          <w:lang w:val="hy-AM"/>
        </w:rPr>
        <w:t xml:space="preserve">2025</w:t>
      </w:r>
      <w:r xmlns:w="http://schemas.openxmlformats.org/wordprocessingml/2006/main" w:rsidR="00C4546D">
        <w:rPr>
          <w:rFonts w:ascii="GHEA Grapalat" w:eastAsia="Times New Roman" w:hAnsi="GHEA Grapalat" w:cs="Times New Roman"/>
          <w:b/>
          <w:sz w:val="20"/>
          <w:szCs w:val="20"/>
          <w:lang w:val="hy-AM"/>
        </w:rPr>
        <w:t xml:space="preserve"> </w:t>
      </w:r>
      <w:r xmlns:w="http://schemas.openxmlformats.org/wordprocessingml/2006/main" w:rsidR="00C4546D">
        <w:rPr>
          <w:rFonts w:ascii="Cambria Math" w:eastAsia="Times New Roman" w:hAnsi="Cambria Math" w:cs="Cambria Math"/>
          <w:b/>
          <w:sz w:val="20"/>
          <w:szCs w:val="20"/>
          <w:lang w:val="hy-AM"/>
        </w:rPr>
        <w:t xml:space="preserve">․</w:t>
      </w:r>
      <w:r xmlns:w="http://schemas.openxmlformats.org/wordprocessingml/2006/main" w:rsidR="00C4546D" w:rsidRPr="00E84C88">
        <w:rPr>
          <w:rFonts w:ascii="GHEA Grapalat" w:eastAsia="Times New Roman" w:hAnsi="GHEA Grapalat" w:cs="Times New Roman"/>
          <w:b/>
          <w:sz w:val="20"/>
          <w:szCs w:val="20"/>
          <w:lang w:val="af-ZA"/>
        </w:rPr>
        <w:t xml:space="preserve"> </w:t>
      </w:r>
      <w:r xmlns:w="http://schemas.openxmlformats.org/wordprocessingml/2006/main" w:rsidR="00C4546D">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в </w:t>
      </w:r>
      <w:r xmlns:w="http://schemas.openxmlformats.org/wordprocessingml/2006/main" w:rsidRPr="00E84C88">
        <w:rPr>
          <w:rFonts w:ascii="GHEA Grapalat" w:eastAsia="Times New Roman" w:hAnsi="GHEA Grapalat" w:cs="Times New Roman"/>
          <w:b/>
          <w:sz w:val="20"/>
          <w:szCs w:val="20"/>
          <w:lang w:val="af-ZA"/>
        </w:rPr>
        <w:t xml:space="preserve">15:00</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p>
    <w:p w14:paraId="2855A563"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подана </w:t>
      </w:r>
      <w:r xmlns:w="http://schemas.openxmlformats.org/wordprocessingml/2006/main" w:rsidRPr="00D96837">
        <w:rPr>
          <w:rFonts w:ascii="GHEA Grapalat" w:eastAsia="Times New Roman" w:hAnsi="GHEA Grapalat" w:cs="Times New Roman"/>
          <w:sz w:val="20"/>
          <w:szCs w:val="20"/>
          <w:lang w:val="af-ZA"/>
        </w:rPr>
        <w:t xml:space="preserve">апелляция .</w:t>
      </w:r>
      <w:r xmlns:w="http://schemas.openxmlformats.org/wordprocessingml/2006/main" w:rsidRPr="00D96837">
        <w:rPr>
          <w:rFonts w:ascii="GHEA Grapalat" w:eastAsia="Times New Roman" w:hAnsi="GHEA Grapalat" w:cs="Times New Roman"/>
          <w:sz w:val="16"/>
          <w:szCs w:val="16"/>
          <w:lang w:val="af-ZA"/>
        </w:rPr>
        <w:t xml:space="preserve"> </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Шоппинг</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о </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РА</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по закону</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и</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В порядке, установленном Гражданским процессуальным кодексом Республики Армения.</w:t>
      </w:r>
    </w:p>
    <w:p w14:paraId="510F8593" w14:textId="77777777" w:rsidR="00532D6C" w:rsidRPr="00E84C88" w:rsidRDefault="00532D6C" w:rsidP="00D96837">
      <w:pPr xmlns:w="http://schemas.openxmlformats.org/wordprocessingml/2006/main">
        <w:spacing w:after="0" w:line="240" w:lineRule="auto"/>
        <w:ind w:firstLine="720"/>
        <w:jc w:val="both"/>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sz w:val="20"/>
          <w:szCs w:val="20"/>
          <w:lang w:val="af-ZA"/>
        </w:rPr>
        <w:t xml:space="preserve">Этот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объявление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назад</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связанный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дополнительный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информация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получить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число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может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ты</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применять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оценщик</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комиссия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Секретарь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u w:val="single"/>
          <w:lang w:val="hy-AM"/>
        </w:rPr>
        <w:t xml:space="preserve">Маргарет</w:t>
      </w:r>
      <w:r xmlns:w="http://schemas.openxmlformats.org/wordprocessingml/2006/main" w:rsidRPr="00E84C88">
        <w:rPr>
          <w:rFonts w:ascii="GHEA Grapalat" w:eastAsia="Times New Roman" w:hAnsi="GHEA Grapalat" w:cs="Arial"/>
          <w:b/>
          <w:sz w:val="20"/>
          <w:szCs w:val="20"/>
          <w:u w:val="single"/>
          <w:lang w:val="hy-AM"/>
        </w:rPr>
        <w:t xml:space="preserve"> </w:t>
      </w:r>
      <w:r xmlns:w="http://schemas.openxmlformats.org/wordprocessingml/2006/main" w:rsidRPr="00E84C88">
        <w:rPr>
          <w:rFonts w:ascii="Arial" w:eastAsia="Times New Roman" w:hAnsi="Arial" w:cs="Arial"/>
          <w:b/>
          <w:sz w:val="20"/>
          <w:szCs w:val="20"/>
          <w:u w:val="single"/>
          <w:lang w:val="hy-AM"/>
        </w:rPr>
        <w:t xml:space="preserve">Чатинян</w:t>
      </w:r>
    </w:p>
    <w:p w14:paraId="5B8445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af-ZA"/>
        </w:rPr>
        <w:t xml:space="preserve">Телефон</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GHEA Grapalat" w:eastAsia="Times New Roman" w:hAnsi="GHEA Grapalat" w:cs="Times New Roman"/>
          <w:b/>
          <w:sz w:val="20"/>
          <w:szCs w:val="20"/>
          <w:u w:val="single"/>
          <w:lang w:val="af-ZA"/>
        </w:rPr>
        <w:t xml:space="preserve">09 </w:t>
      </w:r>
      <w:r xmlns:w="http://schemas.openxmlformats.org/wordprocessingml/2006/main" w:rsidRPr="00E84C88">
        <w:rPr>
          <w:rFonts w:ascii="GHEA Grapalat" w:eastAsia="Times New Roman" w:hAnsi="GHEA Grapalat" w:cs="Times New Roman"/>
          <w:b/>
          <w:sz w:val="20"/>
          <w:szCs w:val="20"/>
          <w:u w:val="single"/>
          <w:lang w:val="hy-AM"/>
        </w:rPr>
        <w:t xml:space="preserve">3628881</w:t>
      </w:r>
    </w:p>
    <w:p w14:paraId="7C73A491"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b/>
          <w:sz w:val="20"/>
          <w:szCs w:val="20"/>
          <w:u w:val="single"/>
          <w:lang w:val="af-ZA"/>
        </w:rPr>
      </w:pPr>
      <w:r xmlns:w="http://schemas.openxmlformats.org/wordprocessingml/2006/main" w:rsidRPr="00E84C88">
        <w:rPr>
          <w:rFonts w:ascii="Arial" w:eastAsia="Times New Roman" w:hAnsi="Arial" w:cs="Arial"/>
          <w:b/>
          <w:sz w:val="20"/>
          <w:szCs w:val="20"/>
          <w:lang w:val="af-ZA"/>
        </w:rPr>
        <w:t xml:space="preserve">Электронная почта</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GHEA Grapalat" w:eastAsia="Times New Roman" w:hAnsi="GHEA Grapalat" w:cs="Times New Roman"/>
          <w:b/>
          <w:sz w:val="20"/>
          <w:szCs w:val="20"/>
          <w:u w:val="single"/>
          <w:lang w:val="af-ZA"/>
        </w:rPr>
        <w:t xml:space="preserve">margarita.chatinyan@yandex.com</w:t>
      </w:r>
    </w:p>
    <w:p w14:paraId="7B7D511F" w14:textId="0F3511D8"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af-ZA"/>
        </w:rPr>
        <w:t xml:space="preserve">Клиент</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es-ES"/>
        </w:rPr>
        <w:t xml:space="preserve">Туманян</w:t>
      </w:r>
      <w:r xmlns:w="http://schemas.openxmlformats.org/wordprocessingml/2006/main" w:rsidR="00A406BF">
        <w:rPr>
          <w:rFonts w:ascii="Arial" w:eastAsia="Times New Roman" w:hAnsi="Arial" w:cs="Arial"/>
          <w:b/>
          <w:sz w:val="20"/>
          <w:szCs w:val="20"/>
          <w:lang w:val="hy-AM"/>
        </w:rPr>
        <w:t xml:space="preserve"> </w:t>
      </w:r>
      <w:r xmlns:w="http://schemas.openxmlformats.org/wordprocessingml/2006/main" w:rsidRPr="00E84C88">
        <w:rPr>
          <w:rFonts w:ascii="Arial" w:eastAsia="Times New Roman" w:hAnsi="Arial" w:cs="Arial"/>
          <w:b/>
          <w:sz w:val="20"/>
          <w:szCs w:val="20"/>
          <w:lang w:val="es-ES"/>
        </w:rPr>
        <w:t xml:space="preserve">сообщество</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полезность</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экономика</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Некоммерческая организация</w:t>
      </w:r>
    </w:p>
    <w:p w14:paraId="119E1B9C" w14:textId="77777777" w:rsidR="00532D6C" w:rsidRPr="00E84C88" w:rsidRDefault="00532D6C" w:rsidP="00532D6C">
      <w:pPr>
        <w:spacing w:after="240" w:line="240" w:lineRule="auto"/>
        <w:ind w:firstLine="709"/>
        <w:jc w:val="both"/>
        <w:rPr>
          <w:rFonts w:ascii="GHEA Grapalat" w:eastAsia="Times New Roman" w:hAnsi="GHEA Grapalat" w:cs="Sylfaen"/>
          <w:b/>
          <w:sz w:val="20"/>
          <w:szCs w:val="20"/>
          <w:lang w:val="es-ES"/>
        </w:rPr>
      </w:pPr>
    </w:p>
    <w:p w14:paraId="7995E132"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05ED3DD8"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796A328D"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7A223611"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0D812B48"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2F661B6F"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7B374697"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129C03D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af-ZA"/>
        </w:rPr>
      </w:pPr>
    </w:p>
    <w:p w14:paraId="064B5799" w14:textId="77777777" w:rsidR="003242D7" w:rsidRPr="00C93928" w:rsidRDefault="003242D7" w:rsidP="00532D6C">
      <w:pPr>
        <w:spacing w:after="0" w:line="240" w:lineRule="auto"/>
        <w:jc w:val="right"/>
        <w:rPr>
          <w:rFonts w:ascii="GHEA Grapalat" w:eastAsia="Times New Roman" w:hAnsi="GHEA Grapalat" w:cs="Sylfaen"/>
          <w:sz w:val="20"/>
          <w:szCs w:val="20"/>
          <w:lang w:val="af-ZA"/>
        </w:rPr>
      </w:pPr>
    </w:p>
    <w:p w14:paraId="136C46ED" w14:textId="77777777" w:rsidR="00C93928" w:rsidRPr="00597465" w:rsidRDefault="00C93928" w:rsidP="00532D6C">
      <w:pPr>
        <w:spacing w:after="0" w:line="240" w:lineRule="auto"/>
        <w:jc w:val="right"/>
        <w:rPr>
          <w:rFonts w:ascii="Arial" w:eastAsia="Times New Roman" w:hAnsi="Arial" w:cs="Arial"/>
          <w:sz w:val="20"/>
          <w:szCs w:val="20"/>
          <w:lang w:val="af-ZA"/>
        </w:rPr>
      </w:pPr>
    </w:p>
    <w:p w14:paraId="3BE9AA5F" w14:textId="77777777" w:rsidR="00C93928" w:rsidRPr="00597465" w:rsidRDefault="00C93928" w:rsidP="00532D6C">
      <w:pPr>
        <w:spacing w:after="0" w:line="240" w:lineRule="auto"/>
        <w:jc w:val="right"/>
        <w:rPr>
          <w:rFonts w:ascii="Arial" w:eastAsia="Times New Roman" w:hAnsi="Arial" w:cs="Arial"/>
          <w:sz w:val="20"/>
          <w:szCs w:val="20"/>
          <w:lang w:val="af-ZA"/>
        </w:rPr>
      </w:pPr>
    </w:p>
    <w:p w14:paraId="1EB353C9"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60A1FCB7"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4168E93F"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70C8FDE2"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69C0CBCC"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24574553"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430B506D"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0E39C1C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lang w:val="af-ZA"/>
        </w:rPr>
      </w:pPr>
      <w:r xmlns:w="http://schemas.openxmlformats.org/wordprocessingml/2006/main" w:rsidRPr="00E84C88">
        <w:rPr>
          <w:rFonts w:ascii="Arial" w:eastAsia="Times New Roman" w:hAnsi="Arial" w:cs="Arial"/>
          <w:sz w:val="20"/>
          <w:szCs w:val="20"/>
          <w:lang w:val="en-US"/>
        </w:rPr>
        <w:t xml:space="preserve">Одобренный</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является</w:t>
      </w:r>
    </w:p>
    <w:p w14:paraId="58CC8D4B" w14:textId="7814A863"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Sylfaen"/>
          <w:sz w:val="20"/>
          <w:szCs w:val="20"/>
          <w:lang w:val="af-ZA"/>
        </w:rPr>
      </w:pPr>
      <w:r xmlns:w="http://schemas.openxmlformats.org/wordprocessingml/2006/main" w:rsidR="00532D6C" w:rsidRPr="00E84C88">
        <w:rPr>
          <w:rFonts w:ascii="Arial" w:eastAsia="Times New Roman" w:hAnsi="Arial" w:cs="Arial"/>
          <w:sz w:val="20"/>
          <w:szCs w:val="20"/>
          <w:lang w:val="en-US"/>
        </w:rPr>
        <w:t xml:space="preserve">Код </w:t>
      </w:r>
      <w:r xmlns:w="http://schemas.openxmlformats.org/wordprocessingml/2006/main">
        <w:rPr>
          <w:rFonts w:ascii="Arial" w:eastAsia="Times New Roman" w:hAnsi="Arial" w:cs="Arial"/>
          <w:b/>
          <w:color w:val="000000"/>
          <w:sz w:val="20"/>
          <w:szCs w:val="27"/>
          <w:lang w:val="hy-AM"/>
        </w:rPr>
        <w:t xml:space="preserve">LM-THKT-GHAPZB-25/09</w:t>
      </w:r>
      <w:r xmlns:w="http://schemas.openxmlformats.org/wordprocessingml/2006/main" w:rsidR="00532D6C" w:rsidRPr="00E84C88">
        <w:rPr>
          <w:rFonts w:ascii="GHEA Grapalat" w:eastAsia="Times New Roman" w:hAnsi="GHEA Grapalat" w:cs="Times Armenian"/>
          <w:sz w:val="20"/>
          <w:szCs w:val="20"/>
          <w:lang w:val="af-ZA"/>
        </w:rPr>
        <w:t xml:space="preserve"> </w:t>
      </w:r>
    </w:p>
    <w:p w14:paraId="3A555C73"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Times Armenian"/>
          <w:sz w:val="20"/>
          <w:szCs w:val="20"/>
          <w:lang w:val="af-ZA"/>
        </w:rPr>
      </w:pP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цитата</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опрос</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оценщик</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комиссия</w:t>
      </w:r>
    </w:p>
    <w:p w14:paraId="77C87852" w14:textId="5A3395CA" w:rsidR="00532D6C" w:rsidRPr="00216751" w:rsidRDefault="00532D6C" w:rsidP="00532D6C">
      <w:pPr xmlns:w="http://schemas.openxmlformats.org/wordprocessingml/2006/main">
        <w:spacing w:after="0" w:line="240" w:lineRule="auto"/>
        <w:ind w:firstLine="567"/>
        <w:jc w:val="right"/>
        <w:rPr>
          <w:rFonts w:ascii="Arial" w:eastAsia="Times New Roman" w:hAnsi="Arial" w:cs="Arial"/>
          <w:sz w:val="20"/>
          <w:szCs w:val="20"/>
          <w:lang w:val="af-ZA"/>
        </w:rPr>
      </w:pPr>
      <w:r xmlns:w="http://schemas.openxmlformats.org/wordprocessingml/2006/main" w:rsidRPr="00216751">
        <w:rPr>
          <w:rFonts w:ascii="Arial" w:eastAsia="Times New Roman" w:hAnsi="Arial" w:cs="Arial"/>
          <w:sz w:val="20"/>
          <w:szCs w:val="20"/>
          <w:lang w:val="af-ZA"/>
        </w:rPr>
        <w:t xml:space="preserve">2025 </w:t>
      </w:r>
      <w:r xmlns:w="http://schemas.openxmlformats.org/wordprocessingml/2006/main" w:rsidR="00C93928" w:rsidRPr="00216751">
        <w:rPr>
          <w:rFonts w:ascii="Cambria Math" w:eastAsia="Times New Roman" w:hAnsi="Cambria Math" w:cs="Cambria Math"/>
          <w:sz w:val="20"/>
          <w:szCs w:val="20"/>
          <w:lang w:val="af-ZA"/>
        </w:rPr>
        <w:t xml:space="preserve">.</w:t>
      </w:r>
      <w:r xmlns:w="http://schemas.openxmlformats.org/wordprocessingml/2006/main" w:rsidR="00C93928" w:rsidRPr="00216751">
        <w:rPr>
          <w:rFonts w:ascii="Arial" w:eastAsia="Times New Roman" w:hAnsi="Arial" w:cs="Arial"/>
          <w:sz w:val="20"/>
          <w:szCs w:val="20"/>
          <w:lang w:val="af-ZA"/>
        </w:rPr>
        <w:t xml:space="preserve"> </w:t>
      </w:r>
      <w:r xmlns:w="http://schemas.openxmlformats.org/wordprocessingml/2006/main" w:rsidR="00A406BF" w:rsidRPr="00216751">
        <w:rPr>
          <w:rFonts w:ascii="Arial" w:eastAsia="Times New Roman" w:hAnsi="Arial" w:cs="Arial"/>
          <w:sz w:val="20"/>
          <w:szCs w:val="20"/>
          <w:lang w:val="af-ZA"/>
        </w:rPr>
        <w:t xml:space="preserve">Решением № 01 от </w:t>
      </w:r>
      <w:r xmlns:w="http://schemas.openxmlformats.org/wordprocessingml/2006/main" w:rsidR="00C4546D">
        <w:rPr>
          <w:rFonts w:ascii="Arial" w:eastAsia="Times New Roman" w:hAnsi="Arial" w:cs="Arial"/>
          <w:sz w:val="20"/>
          <w:szCs w:val="20"/>
          <w:lang w:val="hy-AM"/>
        </w:rPr>
        <w:t xml:space="preserve">28 июля</w:t>
      </w:r>
    </w:p>
    <w:p w14:paraId="60BCEC1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ABAADA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A41A4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09134B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DA0345C"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058C21" w14:textId="61E769E5" w:rsidR="00532D6C" w:rsidRPr="00E84C88" w:rsidRDefault="00A1458F" w:rsidP="00532D6C">
      <w:pPr xmlns:w="http://schemas.openxmlformats.org/wordprocessingml/2006/main">
        <w:spacing w:after="0" w:line="240" w:lineRule="auto"/>
        <w:jc w:val="center"/>
        <w:rPr>
          <w:rFonts w:ascii="GHEA Grapalat" w:eastAsia="Times New Roman" w:hAnsi="GHEA Grapalat" w:cs="Times New Roman"/>
          <w:b/>
          <w:sz w:val="28"/>
          <w:szCs w:val="20"/>
          <w:u w:val="single"/>
          <w:lang w:val="af-ZA"/>
        </w:rPr>
      </w:pPr>
      <w:r xmlns:w="http://schemas.openxmlformats.org/wordprocessingml/2006/main">
        <w:rPr>
          <w:rFonts w:ascii="Arial" w:eastAsia="Times New Roman" w:hAnsi="Arial" w:cs="Arial"/>
          <w:b/>
          <w:sz w:val="28"/>
          <w:szCs w:val="20"/>
          <w:u w:val="single"/>
          <w:lang w:val="en-AU"/>
        </w:rPr>
        <w:t xml:space="preserve">ТУМАНЯН</w:t>
      </w:r>
      <w:r xmlns:w="http://schemas.openxmlformats.org/wordprocessingml/2006/main" w:rsidRPr="00A1458F">
        <w:rPr>
          <w:rFonts w:ascii="Arial" w:eastAsia="Times New Roman" w:hAnsi="Arial" w:cs="Arial"/>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СООБЩЕСТВО</w:t>
      </w:r>
      <w:r xmlns:w="http://schemas.openxmlformats.org/wordprocessingml/2006/main" w:rsidR="00532D6C" w:rsidRPr="00E84C88">
        <w:rPr>
          <w:rFonts w:ascii="GHEA Grapalat" w:eastAsia="Times New Roman" w:hAnsi="GHEA Grapalat" w:cs="Times New Roman"/>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МУНИЦИПАЛЬНЫЙ</w:t>
      </w:r>
      <w:r xmlns:w="http://schemas.openxmlformats.org/wordprocessingml/2006/main" w:rsidR="00532D6C" w:rsidRPr="00E84C88">
        <w:rPr>
          <w:rFonts w:ascii="GHEA Grapalat" w:eastAsia="Times New Roman" w:hAnsi="GHEA Grapalat" w:cs="Times New Roman"/>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ЭКОНОМИКА</w:t>
      </w:r>
      <w:r xmlns:w="http://schemas.openxmlformats.org/wordprocessingml/2006/main" w:rsidR="00532D6C" w:rsidRPr="00E84C88">
        <w:rPr>
          <w:rFonts w:ascii="GHEA Grapalat" w:eastAsia="Times New Roman" w:hAnsi="GHEA Grapalat" w:cs="Times New Roman"/>
          <w:b/>
          <w:sz w:val="28"/>
          <w:szCs w:val="20"/>
          <w:u w:val="single"/>
          <w:lang w:val="es-ES"/>
        </w:rPr>
        <w:t xml:space="preserve"> </w:t>
      </w:r>
      <w:r xmlns:w="http://schemas.openxmlformats.org/wordprocessingml/2006/main" w:rsidR="00532D6C" w:rsidRPr="00E84C88">
        <w:rPr>
          <w:rFonts w:ascii="Arial" w:eastAsia="Times New Roman" w:hAnsi="Arial" w:cs="Arial"/>
          <w:b/>
          <w:sz w:val="28"/>
          <w:szCs w:val="20"/>
          <w:u w:val="single"/>
          <w:lang w:val="hy-AM"/>
        </w:rPr>
        <w:t xml:space="preserve">Некоммерческая организация</w:t>
      </w:r>
    </w:p>
    <w:p w14:paraId="4DDDBE9B" w14:textId="77777777" w:rsidR="00532D6C" w:rsidRPr="00E84C88" w:rsidRDefault="00532D6C" w:rsidP="00532D6C">
      <w:pPr>
        <w:tabs>
          <w:tab w:val="left" w:pos="5968"/>
        </w:tabs>
        <w:spacing w:after="120" w:line="240" w:lineRule="auto"/>
        <w:ind w:right="-7" w:firstLine="567"/>
        <w:rPr>
          <w:rFonts w:ascii="GHEA Grapalat" w:eastAsia="Times New Roman" w:hAnsi="GHEA Grapalat" w:cs="Times New Roman"/>
          <w:sz w:val="24"/>
          <w:szCs w:val="24"/>
          <w:lang w:val="af-ZA"/>
        </w:rPr>
      </w:pPr>
      <w:r w:rsidRPr="00E84C88">
        <w:rPr>
          <w:rFonts w:ascii="GHEA Grapalat" w:eastAsia="Times New Roman" w:hAnsi="GHEA Grapalat" w:cs="Times New Roman"/>
          <w:sz w:val="24"/>
          <w:szCs w:val="24"/>
          <w:lang w:val="af-ZA"/>
        </w:rPr>
        <w:tab/>
      </w:r>
    </w:p>
    <w:p w14:paraId="4EE61A72"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C9174F5"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340CA4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79CAF3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0FB2F12" w14:textId="77777777" w:rsidR="00532D6C" w:rsidRPr="00E84C88" w:rsidRDefault="00532D6C" w:rsidP="00532D6C">
      <w:pPr xmlns:w="http://schemas.openxmlformats.org/wordprocessingml/2006/main">
        <w:spacing w:after="120" w:line="240" w:lineRule="auto"/>
        <w:ind w:right="-7" w:firstLine="567"/>
        <w:jc w:val="center"/>
        <w:rPr>
          <w:rFonts w:ascii="GHEA Grapalat" w:eastAsia="Times New Roman" w:hAnsi="GHEA Grapalat" w:cs="Sylfaen"/>
          <w:sz w:val="24"/>
          <w:szCs w:val="24"/>
          <w:lang w:val="af-ZA"/>
        </w:rPr>
      </w:pPr>
      <w:r xmlns:w="http://schemas.openxmlformats.org/wordprocessingml/2006/main" w:rsidRPr="00E84C88">
        <w:rPr>
          <w:rFonts w:ascii="Arial" w:eastAsia="Times New Roman" w:hAnsi="Arial" w:cs="Arial"/>
          <w:sz w:val="24"/>
          <w:szCs w:val="24"/>
          <w:lang w:val="en-US"/>
        </w:rPr>
        <w:t xml:space="preserve">ЧАС</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Р</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А</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В</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Э</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Р</w:t>
      </w:r>
    </w:p>
    <w:p w14:paraId="5F4987B3" w14:textId="77777777" w:rsidR="00532D6C" w:rsidRPr="00E84C88" w:rsidRDefault="00532D6C" w:rsidP="00532D6C">
      <w:pPr>
        <w:spacing w:after="120" w:line="240" w:lineRule="auto"/>
        <w:ind w:right="-7" w:firstLine="567"/>
        <w:jc w:val="center"/>
        <w:rPr>
          <w:rFonts w:ascii="GHEA Grapalat" w:eastAsia="Times New Roman" w:hAnsi="GHEA Grapalat" w:cs="Sylfaen"/>
          <w:sz w:val="24"/>
          <w:szCs w:val="24"/>
          <w:lang w:val="af-ZA"/>
        </w:rPr>
      </w:pPr>
    </w:p>
    <w:p w14:paraId="22E7C6C7" w14:textId="77777777" w:rsidR="00532D6C" w:rsidRPr="00E84C88" w:rsidRDefault="00532D6C" w:rsidP="00532D6C">
      <w:pPr>
        <w:spacing w:after="120" w:line="240" w:lineRule="auto"/>
        <w:ind w:right="-7" w:firstLine="567"/>
        <w:jc w:val="center"/>
        <w:rPr>
          <w:rFonts w:ascii="GHEA Grapalat" w:eastAsia="Times New Roman" w:hAnsi="GHEA Grapalat" w:cs="Sylfaen"/>
          <w:b/>
          <w:sz w:val="24"/>
          <w:szCs w:val="24"/>
          <w:lang w:val="af-ZA"/>
        </w:rPr>
      </w:pPr>
    </w:p>
    <w:p w14:paraId="30C19796" w14:textId="2CEB3339" w:rsidR="00532D6C" w:rsidRPr="003624DD" w:rsidRDefault="00532D6C" w:rsidP="00532D6C">
      <w:pPr xmlns:w="http://schemas.openxmlformats.org/wordprocessingml/2006/main">
        <w:spacing w:after="0" w:line="240" w:lineRule="auto"/>
        <w:jc w:val="center"/>
        <w:rPr>
          <w:rFonts w:ascii="Arial" w:eastAsia="Times New Roman" w:hAnsi="Arial" w:cs="Arial"/>
          <w:b/>
          <w:sz w:val="20"/>
          <w:szCs w:val="20"/>
          <w:lang w:val="es-ES"/>
        </w:rPr>
      </w:pP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ТУМАНЯН</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СООБЩЕСТВО</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en-AU"/>
        </w:rPr>
        <w:t xml:space="preserve">МУНИЦИПАЛЬНЫЙ</w:t>
      </w:r>
      <w:r xmlns:w="http://schemas.openxmlformats.org/wordprocessingml/2006/main" w:rsidRPr="00E84C88">
        <w:rPr>
          <w:rFonts w:ascii="GHEA Grapalat" w:eastAsia="Times New Roman" w:hAnsi="GHEA Grapalat" w:cs="Times New Roman"/>
          <w:b/>
          <w:sz w:val="20"/>
          <w:szCs w:val="20"/>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b/>
          <w:sz w:val="20"/>
          <w:szCs w:val="20"/>
          <w:lang w:val="en-AU"/>
        </w:rPr>
        <w:t xml:space="preserve">ЭКОНОМИКА</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hy-AM"/>
        </w:rPr>
        <w:t xml:space="preserve">АОНК </w:t>
      </w:r>
      <w:proofErr xmlns:w="http://schemas.openxmlformats.org/wordprocessingml/2006/main" w:type="gramEnd"/>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Я</w:t>
      </w:r>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ПОТРЕБНОСТИ</w:t>
      </w:r>
      <w:r xmlns:w="http://schemas.openxmlformats.org/wordprocessingml/2006/main" w:rsidRPr="00E84C88">
        <w:rPr>
          <w:rFonts w:ascii="GHEA Grapalat" w:eastAsia="Times New Roman" w:hAnsi="GHEA Grapalat" w:cs="Times Armenia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ДЛЯ</w:t>
      </w:r>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ЗАКУПКА </w:t>
      </w:r>
      <w:r xmlns:w="http://schemas.openxmlformats.org/wordprocessingml/2006/main" w:rsidR="00791187">
        <w:rPr>
          <w:rFonts w:ascii="Arial" w:eastAsia="Times New Roman" w:hAnsi="Arial" w:cs="Arial"/>
          <w:b/>
          <w:sz w:val="20"/>
          <w:szCs w:val="20"/>
          <w:lang w:val="hy-AM"/>
        </w:rPr>
        <w:t xml:space="preserve">ДИЗЕЛЬНОГО ТОПЛИВА</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ДЛЯ ЦЕЛИ</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ОБЪЯВЛЕНО</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ОЦЕНКА</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ВОПРОСНИК</w:t>
      </w:r>
    </w:p>
    <w:p w14:paraId="0DE1206D" w14:textId="77777777" w:rsidR="00532D6C" w:rsidRPr="00E84C88" w:rsidRDefault="00532D6C" w:rsidP="00532D6C">
      <w:pPr>
        <w:spacing w:after="120" w:line="240" w:lineRule="auto"/>
        <w:ind w:right="-7"/>
        <w:jc w:val="center"/>
        <w:rPr>
          <w:rFonts w:ascii="GHEA Grapalat" w:eastAsia="Times New Roman" w:hAnsi="GHEA Grapalat" w:cs="Times New Roman"/>
          <w:sz w:val="24"/>
          <w:lang w:val="af-ZA"/>
        </w:rPr>
      </w:pPr>
    </w:p>
    <w:p w14:paraId="10A59B4A"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C43275F"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74A37E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54FBBA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EDF305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34D58E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957BE8D"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636090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20446C7"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91C0AD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3D8F66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571C9E0"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95A64E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BDDB32E"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32FCD9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lang w:val="af-ZA"/>
        </w:rPr>
      </w:pPr>
      <w:r xmlns:w="http://schemas.openxmlformats.org/wordprocessingml/2006/main" w:rsidRPr="00E84C88">
        <w:rPr>
          <w:rFonts w:ascii="GHEA Grapalat" w:eastAsia="Times New Roman" w:hAnsi="GHEA Grapalat" w:cs="Sylfaen"/>
          <w:lang w:val="af-ZA"/>
        </w:rPr>
        <w:br xmlns:w="http://schemas.openxmlformats.org/wordprocessingml/2006/main" w:type="page"/>
      </w:r>
      <w:r xmlns:w="http://schemas.openxmlformats.org/wordprocessingml/2006/main" w:rsidRPr="00E84C88">
        <w:rPr>
          <w:rFonts w:ascii="Arial" w:eastAsia="Times New Roman" w:hAnsi="Arial" w:cs="Arial"/>
          <w:lang w:val="en-US"/>
        </w:rPr>
        <w:lastRenderedPageBreak xmlns:w="http://schemas.openxmlformats.org/wordprocessingml/2006/main"/>
      </w:r>
      <w:r xmlns:w="http://schemas.openxmlformats.org/wordprocessingml/2006/main" w:rsidRPr="00E84C88">
        <w:rPr>
          <w:rFonts w:ascii="Arial" w:eastAsia="Times New Roman" w:hAnsi="Arial" w:cs="Arial"/>
          <w:lang w:val="en-US"/>
        </w:rPr>
        <w:t xml:space="preserve">Дорогой</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участник</w:t>
      </w:r>
      <w:r xmlns:w="http://schemas.openxmlformats.org/wordprocessingml/2006/main" w:rsidRPr="00E84C88">
        <w:rPr>
          <w:rFonts w:ascii="GHEA Grapalat" w:eastAsia="Times New Roman" w:hAnsi="GHEA Grapalat" w:cs="Sylfaen"/>
          <w:lang w:val="af-ZA"/>
        </w:rPr>
        <w:t xml:space="preserve"> </w:t>
      </w:r>
      <w:r xmlns:w="http://schemas.openxmlformats.org/wordprocessingml/2006/main" w:rsidRPr="00E84C88">
        <w:rPr>
          <w:rFonts w:ascii="Arial" w:eastAsia="Times New Roman" w:hAnsi="Arial" w:cs="Arial"/>
          <w:lang w:val="en-US"/>
        </w:rPr>
        <w:t xml:space="preserve">до</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приложение</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изготовление</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и</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представляя</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пожалуйста</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мы</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подробно</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учиться</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этот</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приглашение </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потому что</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что</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по приглашению</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непоследовательный</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приложения</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предмет</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являются</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отторжение </w:t>
      </w:r>
      <w:r xmlns:w="http://schemas.openxmlformats.org/wordprocessingml/2006/main" w:rsidRPr="00E84C88">
        <w:rPr>
          <w:rFonts w:ascii="GHEA Grapalat" w:eastAsia="Times New Roman" w:hAnsi="GHEA Grapalat" w:cs="Sylfaen"/>
          <w:lang w:val="af-ZA"/>
        </w:rPr>
        <w:t xml:space="preserve">.</w:t>
      </w:r>
    </w:p>
    <w:p w14:paraId="2BEE160F" w14:textId="77777777" w:rsidR="00532D6C" w:rsidRPr="00E84C88" w:rsidRDefault="00532D6C" w:rsidP="00532D6C">
      <w:pPr>
        <w:spacing w:after="0" w:line="240" w:lineRule="auto"/>
        <w:ind w:firstLine="567"/>
        <w:jc w:val="center"/>
        <w:rPr>
          <w:rFonts w:ascii="GHEA Grapalat" w:eastAsia="Times New Roman" w:hAnsi="GHEA Grapalat" w:cs="Times New Roman"/>
          <w:b/>
          <w:sz w:val="20"/>
          <w:lang w:val="af-ZA"/>
        </w:rPr>
      </w:pPr>
    </w:p>
    <w:p w14:paraId="67D103E1" w14:textId="77777777" w:rsidR="00532D6C" w:rsidRPr="00E84C88" w:rsidRDefault="00532D6C" w:rsidP="00532D6C">
      <w:pPr>
        <w:spacing w:after="0" w:line="240" w:lineRule="auto"/>
        <w:ind w:firstLine="567"/>
        <w:jc w:val="center"/>
        <w:rPr>
          <w:rFonts w:ascii="GHEA Grapalat" w:eastAsia="Times New Roman" w:hAnsi="GHEA Grapalat" w:cs="Sylfaen"/>
          <w:b/>
          <w:lang w:val="af-ZA"/>
        </w:rPr>
      </w:pPr>
    </w:p>
    <w:p w14:paraId="588EC50D"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en-US"/>
        </w:rPr>
        <w:t xml:space="preserve">СОДЕРЖАНИЕ</w:t>
      </w:r>
    </w:p>
    <w:p w14:paraId="782A564A"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af-ZA"/>
        </w:rPr>
      </w:pPr>
    </w:p>
    <w:p w14:paraId="6A2BB66C" w14:textId="496E9A2D" w:rsidR="00A1458F" w:rsidRPr="00A1458F" w:rsidRDefault="00532D6C" w:rsidP="00A1458F">
      <w:pPr xmlns:w="http://schemas.openxmlformats.org/wordprocessingml/2006/main">
        <w:spacing w:after="0" w:line="240" w:lineRule="auto"/>
        <w:jc w:val="center"/>
        <w:rPr>
          <w:rFonts w:ascii="Arial" w:eastAsia="Times New Roman" w:hAnsi="Arial" w:cs="Arial"/>
          <w:b/>
          <w:sz w:val="20"/>
          <w:szCs w:val="20"/>
          <w:lang w:val="af-ZA"/>
        </w:rPr>
      </w:pP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00A1458F" w:rsidRPr="00A1458F">
        <w:rPr>
          <w:rFonts w:ascii="Arial" w:eastAsia="Times New Roman" w:hAnsi="Arial" w:cs="Arial"/>
          <w:b/>
          <w:sz w:val="20"/>
          <w:szCs w:val="20"/>
          <w:lang w:val="en-AU"/>
        </w:rPr>
        <w:t xml:space="preserve">ТУМАНЯН</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hy-AM"/>
        </w:rPr>
        <w:t xml:space="preserve">КОММУНАЛЬНЫЕ </w:t>
      </w:r>
      <w:r xmlns:w="http://schemas.openxmlformats.org/wordprocessingml/2006/main" w:rsidR="00A1458F" w:rsidRPr="00A1458F">
        <w:rPr>
          <w:rFonts w:ascii="Arial" w:eastAsia="Times New Roman" w:hAnsi="Arial" w:cs="Arial"/>
          <w:b/>
          <w:sz w:val="20"/>
          <w:szCs w:val="20"/>
          <w:lang w:val="en-AU"/>
        </w:rPr>
        <w:t xml:space="preserve">УСЛУГИ</w:t>
      </w:r>
      <w:r xmlns:w="http://schemas.openxmlformats.org/wordprocessingml/2006/main" w:rsidR="00A1458F" w:rsidRPr="00A1458F">
        <w:rPr>
          <w:rFonts w:ascii="Arial" w:eastAsia="Times New Roman" w:hAnsi="Arial" w:cs="Arial"/>
          <w:b/>
          <w:sz w:val="20"/>
          <w:szCs w:val="20"/>
          <w:lang w:val="af-ZA"/>
        </w:rPr>
        <w:t xml:space="preserve"> </w:t>
      </w:r>
      <w:proofErr xmlns:w="http://schemas.openxmlformats.org/wordprocessingml/2006/main" w:type="gramStart"/>
      <w:r xmlns:w="http://schemas.openxmlformats.org/wordprocessingml/2006/main" w:rsidR="00A1458F" w:rsidRPr="00A1458F">
        <w:rPr>
          <w:rFonts w:ascii="Arial" w:eastAsia="Times New Roman" w:hAnsi="Arial" w:cs="Arial"/>
          <w:b/>
          <w:sz w:val="20"/>
          <w:szCs w:val="20"/>
          <w:lang w:val="en-AU"/>
        </w:rPr>
        <w:t xml:space="preserve">ЭКОНОМИКА</w:t>
      </w:r>
      <w:r xmlns:w="http://schemas.openxmlformats.org/wordprocessingml/2006/main" w:rsidR="00A1458F" w:rsidRPr="00A1458F">
        <w:rPr>
          <w:rFonts w:ascii="Arial" w:eastAsia="Times New Roman" w:hAnsi="Arial" w:cs="Arial"/>
          <w:b/>
          <w:sz w:val="20"/>
          <w:szCs w:val="20"/>
          <w:lang w:val="hy-AM"/>
        </w:rPr>
        <w:t xml:space="preserve"> </w:t>
      </w:r>
      <w:r xmlns:w="http://schemas.openxmlformats.org/wordprocessingml/2006/main" w:rsidR="00A1458F" w:rsidRPr="00A1458F">
        <w:rPr>
          <w:rFonts w:ascii="Arial" w:eastAsia="Times New Roman" w:hAnsi="Arial" w:cs="Arial"/>
          <w:b/>
          <w:sz w:val="20"/>
          <w:szCs w:val="20"/>
          <w:lang w:val="es-ES"/>
        </w:rPr>
        <w:t xml:space="preserve"> </w:t>
      </w:r>
      <w:r xmlns:w="http://schemas.openxmlformats.org/wordprocessingml/2006/main" w:rsidR="00A1458F" w:rsidRPr="00A1458F">
        <w:rPr>
          <w:rFonts w:ascii="Arial" w:eastAsia="Times New Roman" w:hAnsi="Arial" w:cs="Arial"/>
          <w:b/>
          <w:sz w:val="20"/>
          <w:szCs w:val="20"/>
          <w:lang w:val="hy-AM"/>
        </w:rPr>
        <w:t xml:space="preserve">АОНК </w:t>
      </w:r>
      <w:proofErr xmlns:w="http://schemas.openxmlformats.org/wordprocessingml/2006/main" w:type="gramEnd"/>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Я</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ПОТРЕБНОСТИ</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ДЛЯ</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ЗАКУПКА </w:t>
      </w:r>
      <w:r xmlns:w="http://schemas.openxmlformats.org/wordprocessingml/2006/main" w:rsidR="00791187">
        <w:rPr>
          <w:rFonts w:ascii="Arial" w:eastAsia="Times New Roman" w:hAnsi="Arial" w:cs="Arial"/>
          <w:b/>
          <w:sz w:val="20"/>
          <w:szCs w:val="20"/>
          <w:lang w:val="hy-AM"/>
        </w:rPr>
        <w:t xml:space="preserve">ДИЗЕЛЬНОГО ТОПЛИВА</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ДЛЯ ЦЕЛИ</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ОБЪЯВЛЕНО</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ОЦЕНКА</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ВОПРОСНИК</w:t>
      </w:r>
    </w:p>
    <w:p w14:paraId="0B3D5B88" w14:textId="1B2EB6E9"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af-ZA"/>
        </w:rPr>
        <w:t xml:space="preserve">ПРИГЛАШЕНИЕ</w:t>
      </w:r>
    </w:p>
    <w:p w14:paraId="4BED339E"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65E20B9D"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2BE4705C"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lang w:val="en-US"/>
        </w:rPr>
        <w:t xml:space="preserve">ЧАСТЬ </w:t>
      </w:r>
      <w:r xmlns:w="http://schemas.openxmlformats.org/wordprocessingml/2006/main" w:rsidRPr="00E84C88">
        <w:rPr>
          <w:rFonts w:ascii="GHEA Grapalat" w:eastAsia="Times New Roman" w:hAnsi="GHEA Grapalat" w:cs="Times Armenian"/>
          <w:b/>
          <w:sz w:val="20"/>
          <w:lang w:val="af-ZA"/>
        </w:rPr>
        <w:t xml:space="preserve">I.</w:t>
      </w:r>
      <w:proofErr xmlns:w="http://schemas.openxmlformats.org/wordprocessingml/2006/main" w:type="gramEnd"/>
    </w:p>
    <w:p w14:paraId="75B7499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138F33B3"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Покупка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предмет</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описание</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77BF07A8"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2. </w:t>
      </w:r>
      <w:r xmlns:w="http://schemas.openxmlformats.org/wordprocessingml/2006/main" w:rsidRPr="00E84C88">
        <w:rPr>
          <w:rFonts w:ascii="Arial" w:eastAsia="Times New Roman" w:hAnsi="Arial" w:cs="Arial"/>
          <w:sz w:val="20"/>
          <w:szCs w:val="24"/>
          <w:lang w:val="en-US"/>
        </w:rPr>
        <w:t xml:space="preserve">Участник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участие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верно</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требования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их</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оценка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заказ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выбранный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участник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быть признанным</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в случае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квалификация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обеспечение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представить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условия</w:t>
      </w:r>
      <w:r xmlns:w="http://schemas.openxmlformats.org/wordprocessingml/2006/main" w:rsidRPr="00E84C88">
        <w:rPr>
          <w:rFonts w:ascii="GHEA Grapalat" w:eastAsia="Times New Roman" w:hAnsi="GHEA Grapalat" w:cs="Times Armenian"/>
          <w:sz w:val="20"/>
          <w:szCs w:val="24"/>
          <w:lang w:val="af-ZA"/>
        </w:rPr>
        <w:t xml:space="preserve"> </w:t>
      </w:r>
    </w:p>
    <w:p w14:paraId="7695A99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 </w:t>
      </w:r>
      <w:r xmlns:w="http://schemas.openxmlformats.org/wordprocessingml/2006/main" w:rsidRPr="00E84C88">
        <w:rPr>
          <w:rFonts w:ascii="Arial" w:eastAsia="Times New Roman" w:hAnsi="Arial" w:cs="Arial"/>
          <w:sz w:val="20"/>
          <w:szCs w:val="24"/>
          <w:lang w:val="en-US"/>
        </w:rPr>
        <w:t xml:space="preserve">Приглашение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разъяснение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приглашение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изменять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выполнять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заказ</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669920A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4. </w:t>
      </w:r>
      <w:r xmlns:w="http://schemas.openxmlformats.org/wordprocessingml/2006/main" w:rsidRPr="00E84C88">
        <w:rPr>
          <w:rFonts w:ascii="Arial" w:eastAsia="Times New Roman" w:hAnsi="Arial" w:cs="Arial"/>
          <w:sz w:val="20"/>
          <w:szCs w:val="24"/>
          <w:lang w:val="en-US"/>
        </w:rPr>
        <w:t xml:space="preserve">Приложение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представить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заказ</w:t>
      </w:r>
    </w:p>
    <w:p w14:paraId="1B87D762"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5.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Применение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цена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предложение</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455E7D1A"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6. </w:t>
      </w:r>
      <w:r xmlns:w="http://schemas.openxmlformats.org/wordprocessingml/2006/main" w:rsidRPr="00E84C88">
        <w:rPr>
          <w:rFonts w:ascii="Arial" w:eastAsia="Times New Roman" w:hAnsi="Arial" w:cs="Arial"/>
          <w:sz w:val="20"/>
          <w:szCs w:val="24"/>
          <w:lang w:val="en-US"/>
        </w:rPr>
        <w:t xml:space="preserve">Применение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действие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срок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 заявках</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изменять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выполнять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их</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назад</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взять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заказ</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54F2389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8. </w:t>
      </w:r>
      <w:r xmlns:w="http://schemas.openxmlformats.org/wordprocessingml/2006/main" w:rsidRPr="00E84C88">
        <w:rPr>
          <w:rFonts w:ascii="Arial" w:eastAsia="Times New Roman" w:hAnsi="Arial" w:cs="Arial"/>
          <w:sz w:val="20"/>
          <w:szCs w:val="24"/>
          <w:lang w:val="af-ZA"/>
        </w:rPr>
        <w:t xml:space="preserve">Евреи</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открытие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оценка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результаты</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краткое содержание</w:t>
      </w:r>
      <w:r xmlns:w="http://schemas.openxmlformats.org/wordprocessingml/2006/main" w:rsidRPr="00E84C88">
        <w:rPr>
          <w:rFonts w:ascii="GHEA Grapalat" w:eastAsia="Times New Roman" w:hAnsi="GHEA Grapalat" w:cs="Sylfaen"/>
          <w:sz w:val="20"/>
          <w:szCs w:val="24"/>
          <w:lang w:val="af-ZA"/>
        </w:rPr>
        <w:tab xmlns:w="http://schemas.openxmlformats.org/wordprocessingml/2006/main"/>
      </w:r>
    </w:p>
    <w:p w14:paraId="6B72EDF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9. </w:t>
      </w:r>
      <w:r xmlns:w="http://schemas.openxmlformats.org/wordprocessingml/2006/main" w:rsidRPr="00E84C88">
        <w:rPr>
          <w:rFonts w:ascii="Arial" w:eastAsia="Times New Roman" w:hAnsi="Arial" w:cs="Arial"/>
          <w:sz w:val="20"/>
          <w:szCs w:val="24"/>
          <w:lang w:val="en-US"/>
        </w:rPr>
        <w:t xml:space="preserve">Контракт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герметизация</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33213F5B"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10. </w:t>
      </w:r>
      <w:r xmlns:w="http://schemas.openxmlformats.org/wordprocessingml/2006/main" w:rsidRPr="00E84C88">
        <w:rPr>
          <w:rFonts w:ascii="Arial" w:eastAsia="Times New Roman" w:hAnsi="Arial" w:cs="Arial"/>
          <w:sz w:val="20"/>
          <w:szCs w:val="24"/>
          <w:lang w:val="af-ZA"/>
        </w:rPr>
        <w:t xml:space="preserve">Квалификация</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и</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договор</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положения</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1D88594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11. </w:t>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неуспешный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объявление</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12D6D79C"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12. </w:t>
      </w:r>
      <w:r xmlns:w="http://schemas.openxmlformats.org/wordprocessingml/2006/main" w:rsidRPr="00E84C88">
        <w:rPr>
          <w:rFonts w:ascii="Arial" w:eastAsia="Times New Roman" w:hAnsi="Arial" w:cs="Arial"/>
          <w:sz w:val="20"/>
          <w:szCs w:val="24"/>
          <w:lang w:val="en-US"/>
        </w:rPr>
        <w:t xml:space="preserve">Покупка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процесс</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назад</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связанный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действия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или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принято</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решения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подать апелляцию</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участник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право</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заказ</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571A4015"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5193940"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53B61B00"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szCs w:val="24"/>
          <w:lang w:val="en-US"/>
        </w:rPr>
        <w:t xml:space="preserve">ЧАСТЬ </w:t>
      </w:r>
      <w:r xmlns:w="http://schemas.openxmlformats.org/wordprocessingml/2006/main" w:rsidRPr="00E84C88">
        <w:rPr>
          <w:rFonts w:ascii="GHEA Grapalat" w:eastAsia="Times New Roman" w:hAnsi="GHEA Grapalat" w:cs="Times Armenian"/>
          <w:b/>
          <w:sz w:val="20"/>
          <w:szCs w:val="24"/>
          <w:lang w:val="af-ZA"/>
        </w:rPr>
        <w:t xml:space="preserve">II </w:t>
      </w:r>
      <w:proofErr xmlns:w="http://schemas.openxmlformats.org/wordprocessingml/2006/main" w:type="gramEnd"/>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ОЦЕНКА</w:t>
      </w:r>
      <w:r xmlns:w="http://schemas.openxmlformats.org/wordprocessingml/2006/main" w:rsidRPr="00E84C88">
        <w:rPr>
          <w:rFonts w:ascii="GHEA Grapalat" w:eastAsia="Times New Roman" w:hAnsi="GHEA Grapalat" w:cs="Sylfaen"/>
          <w:b/>
          <w:sz w:val="20"/>
          <w:szCs w:val="24"/>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b/>
          <w:sz w:val="20"/>
          <w:szCs w:val="24"/>
          <w:lang w:val="en-US"/>
        </w:rPr>
        <w:t xml:space="preserve">ВОПРОСНИК</w:t>
      </w:r>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ПРИЛОЖЕНИЕ</w:t>
      </w:r>
      <w:proofErr xmlns:w="http://schemas.openxmlformats.org/wordprocessingml/2006/main" w:type="gramEnd"/>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ПОДГОТОВИТЬ</w:t>
      </w:r>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ИНСТРУКЦИЯ</w:t>
      </w:r>
    </w:p>
    <w:p w14:paraId="0C36A52C"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76B381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proofErr xmlns:w="http://schemas.openxmlformats.org/wordprocessingml/2006/main" w:type="gramStart"/>
      <w:r xmlns:w="http://schemas.openxmlformats.org/wordprocessingml/2006/main" w:rsidRPr="00E84C88">
        <w:rPr>
          <w:rFonts w:ascii="Arial" w:eastAsia="Times New Roman" w:hAnsi="Arial" w:cs="Arial"/>
          <w:sz w:val="20"/>
          <w:szCs w:val="24"/>
          <w:lang w:val="en-US"/>
        </w:rPr>
        <w:t xml:space="preserve">Общие положения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положения</w:t>
      </w:r>
      <w:proofErr xmlns:w="http://schemas.openxmlformats.org/wordprocessingml/2006/main" w:type="gramEnd"/>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5754940A"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2.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приложение</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62C025DD"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Приложения </w:t>
      </w:r>
      <w:r xmlns:w="http://schemas.openxmlformats.org/wordprocessingml/2006/main" w:rsidRPr="00E84C88">
        <w:rPr>
          <w:rFonts w:ascii="GHEA Grapalat" w:eastAsia="Times New Roman" w:hAnsi="GHEA Grapalat" w:cs="Times Armenian"/>
          <w:sz w:val="20"/>
          <w:szCs w:val="24"/>
          <w:lang w:val="af-ZA"/>
        </w:rPr>
        <w:t xml:space="preserve">1-6</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00796E26"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D8359A2"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3126DAD"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35065247"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E8F2BC2"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658E93A1"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29C285B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br xmlns:w="http://schemas.openxmlformats.org/wordprocessingml/2006/main" w:type="page"/>
      </w:r>
      <w:r xmlns:w="http://schemas.openxmlformats.org/wordprocessingml/2006/main" w:rsidRPr="00E84C88">
        <w:rPr>
          <w:rFonts w:ascii="GHEA Grapalat" w:eastAsia="Times New Roman" w:hAnsi="GHEA Grapalat" w:cs="Times Armenian"/>
          <w:sz w:val="20"/>
          <w:szCs w:val="24"/>
          <w:lang w:val="af-ZA"/>
        </w:rPr>
        <w:lastRenderedPageBreak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2691A656" w14:textId="75597332"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Этот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приглашение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предоставил</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добавление</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00C4546D">
        <w:rPr>
          <w:rFonts w:ascii="Arial" w:eastAsia="Times New Roman" w:hAnsi="Arial" w:cs="Arial"/>
          <w:b/>
          <w:color w:val="000000"/>
          <w:sz w:val="20"/>
          <w:szCs w:val="27"/>
          <w:lang w:val="af-ZA"/>
        </w:rPr>
        <w:t xml:space="preserve">LM-THKT-GHAPZB-25/09</w:t>
      </w:r>
      <w:r xmlns:w="http://schemas.openxmlformats.org/wordprocessingml/2006/main" w:rsidR="00D96837">
        <w:rPr>
          <w:rFonts w:ascii="Arial" w:eastAsia="Times New Roman" w:hAnsi="Arial" w:cs="Arial"/>
          <w:b/>
          <w:color w:val="000000"/>
          <w:sz w:val="20"/>
          <w:szCs w:val="27"/>
          <w:lang w:val="hy-AM"/>
        </w:rPr>
        <w:t xml:space="preserve"> </w:t>
      </w:r>
      <w:r xmlns:w="http://schemas.openxmlformats.org/wordprocessingml/2006/main" w:rsidRPr="00E84C88">
        <w:rPr>
          <w:rFonts w:ascii="Arial" w:eastAsia="Times New Roman" w:hAnsi="Arial" w:cs="Arial"/>
          <w:sz w:val="20"/>
          <w:szCs w:val="24"/>
          <w:lang w:val="en-US"/>
        </w:rPr>
        <w:t xml:space="preserve">с кодом</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удерживается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цитата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заявления </w:t>
      </w:r>
      <w:r xmlns:w="http://schemas.openxmlformats.org/wordprocessingml/2006/main" w:rsidRPr="00E84C88">
        <w:rPr>
          <w:rFonts w:ascii="Arial" w:eastAsia="Times New Roman" w:hAnsi="Arial" w:cs="Arial"/>
          <w:sz w:val="20"/>
          <w:szCs w:val="24"/>
          <w:lang w:val="en-US"/>
        </w:rPr>
        <w:t xml:space="preserve">о запросе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далее </w:t>
      </w:r>
      <w:r xmlns:w="http://schemas.openxmlformats.org/wordprocessingml/2006/main" w:rsidRPr="00E84C88">
        <w:rPr>
          <w:rFonts w:ascii="GHEA Grapalat" w:eastAsia="Times New Roman" w:hAnsi="GHEA Grapalat" w:cs="Times Armenian"/>
          <w:sz w:val="20"/>
          <w:szCs w:val="24"/>
          <w:lang w:val="af-ZA"/>
        </w:rPr>
        <w:t xml:space="preserve">именуемого </w:t>
      </w:r>
      <w:r xmlns:w="http://schemas.openxmlformats.org/wordprocessingml/2006/main" w:rsidRPr="00E84C88">
        <w:rPr>
          <w:rFonts w:ascii="Arial" w:eastAsia="Times New Roman" w:hAnsi="Arial" w:cs="Arial"/>
          <w:sz w:val="20"/>
          <w:szCs w:val="24"/>
          <w:lang w:val="en-US"/>
        </w:rPr>
        <w:t xml:space="preserve">«процедура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w:t>
      </w:r>
    </w:p>
    <w:p w14:paraId="3CA702B1" w14:textId="19959374"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Этот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приглашение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быть сформированным</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шоппинг</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Армения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законодательство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которое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включая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Покупки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Армения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Закон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далее </w:t>
      </w:r>
      <w:r xmlns:w="http://schemas.openxmlformats.org/wordprocessingml/2006/main" w:rsidRPr="00E84C88">
        <w:rPr>
          <w:rFonts w:ascii="GHEA Grapalat" w:eastAsia="Times New Roman" w:hAnsi="GHEA Grapalat" w:cs="Times Armenian"/>
          <w:sz w:val="20"/>
          <w:szCs w:val="24"/>
          <w:lang w:val="af-ZA"/>
        </w:rPr>
        <w:t xml:space="preserve">Закон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РА</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Times Armenian"/>
          <w:sz w:val="20"/>
          <w:szCs w:val="24"/>
          <w:lang w:val="af-ZA"/>
        </w:rPr>
        <w:t xml:space="preserve"> Постановление </w:t>
      </w:r>
      <w:r xmlns:w="http://schemas.openxmlformats.org/wordprocessingml/2006/main" w:rsidRPr="00E84C88">
        <w:rPr>
          <w:rFonts w:ascii="Arial" w:eastAsia="Times New Roman" w:hAnsi="Arial" w:cs="Arial"/>
          <w:sz w:val="20"/>
          <w:szCs w:val="24"/>
          <w:lang w:val="en-US"/>
        </w:rPr>
        <w:t xml:space="preserve">Правительства </w:t>
      </w:r>
      <w:r xmlns:w="http://schemas.openxmlformats.org/wordprocessingml/2006/main" w:rsidRPr="00E84C88">
        <w:rPr>
          <w:rFonts w:ascii="Arial" w:eastAsia="Times New Roman" w:hAnsi="Arial" w:cs="Arial"/>
          <w:sz w:val="20"/>
          <w:szCs w:val="24"/>
          <w:lang w:val="en-US"/>
        </w:rPr>
        <w:t xml:space="preserve">№ </w:t>
      </w:r>
      <w:r xmlns:w="http://schemas.openxmlformats.org/wordprocessingml/2006/main" w:rsidRPr="00E84C88">
        <w:rPr>
          <w:rFonts w:ascii="GHEA Grapalat" w:eastAsia="Times New Roman" w:hAnsi="GHEA Grapalat" w:cs="Times Armenian"/>
          <w:sz w:val="20"/>
          <w:szCs w:val="24"/>
          <w:lang w:val="af-ZA"/>
        </w:rPr>
        <w:t xml:space="preserve">526- </w:t>
      </w:r>
      <w:r xmlns:w="http://schemas.openxmlformats.org/wordprocessingml/2006/main" w:rsidRPr="00E84C88">
        <w:rPr>
          <w:rFonts w:ascii="Arial" w:eastAsia="Times New Roman" w:hAnsi="Arial" w:cs="Arial"/>
          <w:sz w:val="20"/>
          <w:szCs w:val="24"/>
          <w:lang w:val="af-ZA"/>
        </w:rPr>
        <w:t xml:space="preserve">Н </w:t>
      </w:r>
      <w:r xmlns:w="http://schemas.openxmlformats.org/wordprocessingml/2006/main" w:rsidRPr="00E84C88">
        <w:rPr>
          <w:rFonts w:ascii="GHEA Grapalat" w:eastAsia="Times New Roman" w:hAnsi="GHEA Grapalat" w:cs="Times Armenian"/>
          <w:sz w:val="20"/>
          <w:szCs w:val="24"/>
          <w:lang w:val="af-ZA"/>
        </w:rPr>
        <w:t xml:space="preserve">от </w:t>
      </w:r>
      <w:r xmlns:w="http://schemas.openxmlformats.org/wordprocessingml/2006/main" w:rsidRPr="00E84C88">
        <w:rPr>
          <w:rFonts w:ascii="GHEA Grapalat" w:eastAsia="Times New Roman" w:hAnsi="GHEA Grapalat" w:cs="Times Armenian"/>
          <w:sz w:val="20"/>
          <w:szCs w:val="24"/>
          <w:lang w:val="af-ZA"/>
        </w:rPr>
        <w:t xml:space="preserve">4 </w:t>
      </w:r>
      <w:r xmlns:w="http://schemas.openxmlformats.org/wordprocessingml/2006/main" w:rsidRPr="00E84C88">
        <w:rPr>
          <w:rFonts w:ascii="Arial" w:eastAsia="Times New Roman" w:hAnsi="Arial" w:cs="Arial"/>
          <w:sz w:val="20"/>
          <w:szCs w:val="24"/>
          <w:lang w:val="af-ZA"/>
        </w:rPr>
        <w:t xml:space="preserve">мая </w:t>
      </w:r>
      <w:r xmlns:w="http://schemas.openxmlformats.org/wordprocessingml/2006/main" w:rsidRPr="00E84C88">
        <w:rPr>
          <w:rFonts w:ascii="GHEA Grapalat" w:eastAsia="Times New Roman" w:hAnsi="GHEA Grapalat" w:cs="Times Armenian"/>
          <w:sz w:val="20"/>
          <w:szCs w:val="24"/>
          <w:lang w:val="af-ZA"/>
        </w:rPr>
        <w:t xml:space="preserve">2017 </w:t>
      </w:r>
      <w:r xmlns:w="http://schemas.openxmlformats.org/wordprocessingml/2006/main" w:rsidRPr="00E84C88">
        <w:rPr>
          <w:rFonts w:ascii="Arial" w:eastAsia="Times New Roman" w:hAnsi="Arial" w:cs="Arial"/>
          <w:sz w:val="20"/>
          <w:szCs w:val="24"/>
          <w:lang w:val="en-US"/>
        </w:rPr>
        <w:t xml:space="preserve">г.</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 решению</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одобренный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Покупки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процесс</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организация</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приказ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t xml:space="preserve">далее </w:t>
      </w:r>
      <w:r xmlns:w="http://schemas.openxmlformats.org/wordprocessingml/2006/main" w:rsidRPr="00E84C88">
        <w:rPr>
          <w:rFonts w:ascii="Arial" w:eastAsia="Times New Roman" w:hAnsi="Arial" w:cs="Arial"/>
          <w:sz w:val="20"/>
          <w:szCs w:val="24"/>
          <w:lang w:val="en-US"/>
        </w:rPr>
        <w:t xml:space="preserve">именуемый </w:t>
      </w:r>
      <w:r xmlns:w="http://schemas.openxmlformats.org/wordprocessingml/2006/main" w:rsidRPr="00E84C88">
        <w:rPr>
          <w:rFonts w:ascii="GHEA Grapalat" w:eastAsia="Times New Roman" w:hAnsi="GHEA Grapalat" w:cs="Times Armenian"/>
          <w:sz w:val="20"/>
          <w:szCs w:val="24"/>
          <w:lang w:val="af-ZA"/>
        </w:rPr>
        <w:t xml:space="preserve">Приказом </w:t>
      </w:r>
      <w:r xmlns:w="http://schemas.openxmlformats.org/wordprocessingml/2006/main" w:rsidRPr="00E84C88">
        <w:rPr>
          <w:rFonts w:ascii="Arial" w:eastAsia="Times New Roman" w:hAnsi="Arial" w:cs="Arial"/>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другой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юридический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акты</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 требованиям</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соответствующий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цель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имеет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Туманян</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сообщество</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полезность</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экономика</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GHEA Grapalat" w:eastAsia="Times New Roman" w:hAnsi="GHEA Grapalat" w:cs="Times New Roman"/>
          <w:sz w:val="20"/>
          <w:szCs w:val="24"/>
          <w:lang w:val="af-ZA"/>
        </w:rPr>
        <w:t xml:space="preserve">Некоммерческая </w:t>
      </w:r>
      <w:r xmlns:w="http://schemas.openxmlformats.org/wordprocessingml/2006/main" w:rsidRPr="00E84C88">
        <w:rPr>
          <w:rFonts w:ascii="Arial" w:eastAsia="Times New Roman" w:hAnsi="Arial" w:cs="Arial"/>
          <w:sz w:val="20"/>
          <w:szCs w:val="24"/>
          <w:lang w:val="af-ZA"/>
        </w:rPr>
        <w:t xml:space="preserve">организация</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далее </w:t>
      </w:r>
      <w:r xmlns:w="http://schemas.openxmlformats.org/wordprocessingml/2006/main" w:rsidRPr="00E84C88">
        <w:rPr>
          <w:rFonts w:ascii="GHEA Grapalat" w:eastAsia="Times New Roman" w:hAnsi="GHEA Grapalat" w:cs="Times Armenian"/>
          <w:sz w:val="20"/>
          <w:szCs w:val="24"/>
          <w:lang w:val="af-ZA"/>
        </w:rPr>
        <w:t xml:space="preserve">именуемый </w:t>
      </w:r>
      <w:r xmlns:w="http://schemas.openxmlformats.org/wordprocessingml/2006/main" w:rsidRPr="00E84C88">
        <w:rPr>
          <w:rFonts w:ascii="Arial" w:eastAsia="Times New Roman" w:hAnsi="Arial" w:cs="Arial"/>
          <w:sz w:val="20"/>
          <w:szCs w:val="24"/>
          <w:lang w:val="en-US"/>
        </w:rPr>
        <w:t xml:space="preserve">Клиент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объявлено</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 процедуре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участвовать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намерение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имея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информировать </w:t>
      </w:r>
      <w:r xmlns:w="http://schemas.openxmlformats.org/wordprocessingml/2006/main" w:rsidRPr="00E84C88">
        <w:rPr>
          <w:rFonts w:ascii="Arial" w:eastAsia="Times New Roman" w:hAnsi="Arial" w:cs="Arial"/>
          <w:sz w:val="20"/>
          <w:szCs w:val="24"/>
          <w:lang w:val="en-US"/>
        </w:rPr>
        <w:t xml:space="preserve">лиц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далее </w:t>
      </w:r>
      <w:r xmlns:w="http://schemas.openxmlformats.org/wordprocessingml/2006/main" w:rsidRPr="00E84C88">
        <w:rPr>
          <w:rFonts w:ascii="GHEA Grapalat" w:eastAsia="Times New Roman" w:hAnsi="GHEA Grapalat" w:cs="Times Armenian"/>
          <w:sz w:val="20"/>
          <w:szCs w:val="24"/>
          <w:lang w:val="af-ZA"/>
        </w:rPr>
        <w:t xml:space="preserve">именуемых </w:t>
      </w:r>
      <w:r xmlns:w="http://schemas.openxmlformats.org/wordprocessingml/2006/main" w:rsidRPr="00E84C88">
        <w:rPr>
          <w:rFonts w:ascii="Arial" w:eastAsia="Times New Roman" w:hAnsi="Arial" w:cs="Arial"/>
          <w:sz w:val="20"/>
          <w:szCs w:val="24"/>
          <w:lang w:val="en-US"/>
        </w:rPr>
        <w:t xml:space="preserve">участниками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условия </w:t>
      </w:r>
      <w:r xmlns:w="http://schemas.openxmlformats.org/wordprocessingml/2006/main" w:rsidRPr="00E84C88">
        <w:rPr>
          <w:rFonts w:ascii="GHEA Grapalat" w:eastAsia="Times New Roman" w:hAnsi="GHEA Grapalat" w:cs="Times Armenian"/>
          <w:sz w:val="20"/>
          <w:szCs w:val="24"/>
          <w:lang w:val="af-ZA"/>
        </w:rPr>
        <w:t xml:space="preserve">покупки</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предмет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холдинг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выбранный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решить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его/ее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назад</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договор</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запечатать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 том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как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также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чтобы помочь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приложение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во время подготовки </w:t>
      </w:r>
      <w:r xmlns:w="http://schemas.openxmlformats.org/wordprocessingml/2006/main" w:rsidRPr="00E84C88">
        <w:rPr>
          <w:rFonts w:ascii="Arial" w:eastAsia="Times New Roman" w:hAnsi="Arial" w:cs="Arial"/>
          <w:sz w:val="20"/>
          <w:szCs w:val="24"/>
          <w:lang w:val="af-ZA"/>
        </w:rPr>
        <w:t xml:space="preserve">.</w:t>
      </w:r>
    </w:p>
    <w:p w14:paraId="6E1F04C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Приложения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может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являются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представить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все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лица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независимые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их </w:t>
      </w:r>
      <w:r xmlns:w="http://schemas.openxmlformats.org/wordprocessingml/2006/main" w:rsidRPr="00E84C88">
        <w:rPr>
          <w:rFonts w:ascii="GHEA Grapalat" w:eastAsia="Times New Roman" w:hAnsi="GHEA Grapalat" w:cs="Times Armenian"/>
          <w:sz w:val="20"/>
          <w:szCs w:val="24"/>
          <w:lang w:val="af-ZA"/>
        </w:rPr>
        <w:t xml:space="preserve">иностранные</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физический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лицо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организация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гражданство</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не имея ни одного</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человек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быть</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от обстоятельств </w:t>
      </w:r>
      <w:r xmlns:w="http://schemas.openxmlformats.org/wordprocessingml/2006/main" w:rsidRPr="00E84C88">
        <w:rPr>
          <w:rFonts w:ascii="Arial" w:eastAsia="Times New Roman" w:hAnsi="Arial" w:cs="Arial"/>
          <w:sz w:val="20"/>
          <w:szCs w:val="24"/>
          <w:lang w:val="af-ZA"/>
        </w:rPr>
        <w:t xml:space="preserve">.</w:t>
      </w:r>
    </w:p>
    <w:p w14:paraId="37076D9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Armenian"/>
          <w:sz w:val="20"/>
          <w:szCs w:val="24"/>
          <w:lang w:val="af-ZA"/>
        </w:rPr>
      </w:pPr>
      <w:r xmlns:w="http://schemas.openxmlformats.org/wordprocessingml/2006/main" w:rsidRPr="00E84C88">
        <w:rPr>
          <w:rFonts w:ascii="Arial" w:eastAsia="Times New Roman" w:hAnsi="Arial" w:cs="Arial"/>
          <w:sz w:val="20"/>
          <w:szCs w:val="24"/>
          <w:lang w:val="en-US"/>
        </w:rPr>
        <w:t xml:space="preserve">Этот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назад</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связанный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отношения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применяемый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Армения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Республика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справа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Этот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процедура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назад</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связанный</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аргументы</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предмет</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являются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осмотр</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Армения</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Республика</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 судах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p>
    <w:p w14:paraId="3304C460" w14:textId="7FF5736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Оценщик</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комиссия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секретарь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электронный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почта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адрес</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является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af-ZA"/>
        </w:rPr>
        <w:t xml:space="preserve">margarita.chatinyan@yandex.com</w:t>
      </w:r>
    </w:p>
    <w:p w14:paraId="58EE74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lang w:val="af-ZA"/>
        </w:rPr>
      </w:pPr>
      <w:r xmlns:w="http://schemas.openxmlformats.org/wordprocessingml/2006/main" w:rsidRPr="00E84C88">
        <w:rPr>
          <w:rFonts w:ascii="GHEA Grapalat" w:eastAsia="Times New Roman" w:hAnsi="GHEA Grapalat" w:cs="Times New Roman"/>
          <w:sz w:val="16"/>
          <w:szCs w:val="16"/>
          <w:lang w:val="af-ZA"/>
        </w:rPr>
        <w:br xmlns:w="http://schemas.openxmlformats.org/wordprocessingml/2006/main" w:type="page"/>
      </w:r>
      <w:proofErr xmlns:w="http://schemas.openxmlformats.org/wordprocessingml/2006/main" w:type="gramStart"/>
      <w:r xmlns:w="http://schemas.openxmlformats.org/wordprocessingml/2006/main" w:rsidRPr="00E84C88">
        <w:rPr>
          <w:rFonts w:ascii="Arial" w:eastAsia="Times New Roman" w:hAnsi="Arial" w:cs="Arial"/>
          <w:sz w:val="24"/>
          <w:lang w:val="en-US"/>
        </w:rPr>
        <w:lastRenderedPageBreak xmlns:w="http://schemas.openxmlformats.org/wordprocessingml/2006/main"/>
      </w:r>
      <w:r xmlns:w="http://schemas.openxmlformats.org/wordprocessingml/2006/main" w:rsidRPr="00E84C88">
        <w:rPr>
          <w:rFonts w:ascii="Arial" w:eastAsia="Times New Roman" w:hAnsi="Arial" w:cs="Arial"/>
          <w:sz w:val="24"/>
          <w:lang w:val="en-US"/>
        </w:rPr>
        <w:t xml:space="preserve">ЧАСТЬ </w:t>
      </w:r>
      <w:r xmlns:w="http://schemas.openxmlformats.org/wordprocessingml/2006/main" w:rsidRPr="00E84C88">
        <w:rPr>
          <w:rFonts w:ascii="GHEA Grapalat" w:eastAsia="Times New Roman" w:hAnsi="GHEA Grapalat" w:cs="Times Armenian"/>
          <w:sz w:val="24"/>
          <w:lang w:val="af-ZA"/>
        </w:rPr>
        <w:t xml:space="preserve">I</w:t>
      </w:r>
      <w:proofErr xmlns:w="http://schemas.openxmlformats.org/wordprocessingml/2006/main" w:type="gramEnd"/>
    </w:p>
    <w:p w14:paraId="4EF3C7D1" w14:textId="77777777" w:rsidR="00532D6C" w:rsidRPr="00E84C88" w:rsidRDefault="00532D6C" w:rsidP="00532D6C">
      <w:pPr>
        <w:keepNext/>
        <w:spacing w:after="0" w:line="240" w:lineRule="auto"/>
        <w:ind w:firstLine="567"/>
        <w:jc w:val="center"/>
        <w:outlineLvl w:val="2"/>
        <w:rPr>
          <w:rFonts w:ascii="GHEA Grapalat" w:eastAsia="Times New Roman" w:hAnsi="GHEA Grapalat" w:cs="Times New Roman"/>
          <w:sz w:val="24"/>
          <w:lang w:val="af-ZA"/>
        </w:rPr>
      </w:pPr>
    </w:p>
    <w:p w14:paraId="79456C32" w14:textId="77777777" w:rsidR="00532D6C" w:rsidRPr="00E84C88" w:rsidRDefault="00532D6C" w:rsidP="00532D6C">
      <w:pPr xmlns:w="http://schemas.openxmlformats.org/wordprocessingml/2006/main">
        <w:numPr>
          <w:ilvl w:val="0"/>
          <w:numId w:val="3"/>
        </w:numPr>
        <w:spacing w:after="0" w:line="240" w:lineRule="auto"/>
        <w:jc w:val="center"/>
        <w:rPr>
          <w:rFonts w:ascii="GHEA Grapalat" w:eastAsia="Times New Roman" w:hAnsi="GHEA Grapalat" w:cs="Sylfaen"/>
          <w:b/>
          <w:sz w:val="20"/>
          <w:szCs w:val="24"/>
          <w:lang w:val="en-US"/>
        </w:rPr>
      </w:pPr>
      <w:r xmlns:w="http://schemas.openxmlformats.org/wordprocessingml/2006/main" w:rsidRPr="00E84C88">
        <w:rPr>
          <w:rFonts w:ascii="Arial" w:eastAsia="Times New Roman" w:hAnsi="Arial" w:cs="Arial"/>
          <w:b/>
          <w:sz w:val="20"/>
          <w:szCs w:val="24"/>
          <w:lang w:val="en-US"/>
        </w:rPr>
        <w:t xml:space="preserve">ПОКУПКА</w:t>
      </w:r>
      <w:r xmlns:w="http://schemas.openxmlformats.org/wordprocessingml/2006/main" w:rsidRPr="00E84C88">
        <w:rPr>
          <w:rFonts w:ascii="GHEA Grapalat" w:eastAsia="Times New Roman" w:hAnsi="GHEA Grapalat" w:cs="Sylfaen"/>
          <w:b/>
          <w:sz w:val="20"/>
          <w:szCs w:val="24"/>
          <w:lang w:val="en-US"/>
        </w:rPr>
        <w:t xml:space="preserve">  </w:t>
      </w:r>
      <w:r xmlns:w="http://schemas.openxmlformats.org/wordprocessingml/2006/main" w:rsidRPr="00E84C88">
        <w:rPr>
          <w:rFonts w:ascii="Arial" w:eastAsia="Times New Roman" w:hAnsi="Arial" w:cs="Arial"/>
          <w:b/>
          <w:sz w:val="20"/>
          <w:szCs w:val="24"/>
          <w:lang w:val="en-US"/>
        </w:rPr>
        <w:t xml:space="preserve">ПРЕДМЕТ</w:t>
      </w:r>
      <w:r xmlns:w="http://schemas.openxmlformats.org/wordprocessingml/2006/main" w:rsidRPr="00E84C88">
        <w:rPr>
          <w:rFonts w:ascii="GHEA Grapalat" w:eastAsia="Times New Roman" w:hAnsi="GHEA Grapalat" w:cs="Sylfaen"/>
          <w:b/>
          <w:sz w:val="20"/>
          <w:szCs w:val="24"/>
          <w:lang w:val="en-US"/>
        </w:rPr>
        <w:t xml:space="preserve">  </w:t>
      </w:r>
      <w:r xmlns:w="http://schemas.openxmlformats.org/wordprocessingml/2006/main" w:rsidRPr="00E84C88">
        <w:rPr>
          <w:rFonts w:ascii="Arial" w:eastAsia="Times New Roman" w:hAnsi="Arial" w:cs="Arial"/>
          <w:b/>
          <w:sz w:val="20"/>
          <w:szCs w:val="24"/>
          <w:lang w:val="en-US"/>
        </w:rPr>
        <w:t xml:space="preserve">ХАРАКТЕРИСТИКИ</w:t>
      </w:r>
    </w:p>
    <w:p w14:paraId="7754C11B" w14:textId="77777777" w:rsidR="00532D6C" w:rsidRPr="00E84C88" w:rsidRDefault="00532D6C" w:rsidP="00532D6C">
      <w:pPr>
        <w:spacing w:after="0" w:line="240" w:lineRule="auto"/>
        <w:ind w:left="360"/>
        <w:jc w:val="center"/>
        <w:rPr>
          <w:rFonts w:ascii="GHEA Grapalat" w:eastAsia="Times New Roman" w:hAnsi="GHEA Grapalat" w:cs="Sylfaen"/>
          <w:b/>
          <w:sz w:val="20"/>
          <w:szCs w:val="24"/>
          <w:lang w:val="en-US"/>
        </w:rPr>
      </w:pPr>
    </w:p>
    <w:p w14:paraId="09812E42" w14:textId="59762FD0" w:rsidR="00532D6C" w:rsidRPr="00E84C88" w:rsidRDefault="00532D6C" w:rsidP="00532D6C">
      <w:pPr xmlns:w="http://schemas.openxmlformats.org/wordprocessingml/2006/main">
        <w:keepNext/>
        <w:spacing w:after="0" w:line="240" w:lineRule="auto"/>
        <w:ind w:firstLine="567"/>
        <w:jc w:val="both"/>
        <w:outlineLvl w:val="2"/>
        <w:rPr>
          <w:rFonts w:ascii="GHEA Grapalat" w:eastAsia="Times New Roman" w:hAnsi="GHEA Grapalat" w:cs="Times Armenian"/>
          <w:sz w:val="20"/>
          <w:szCs w:val="20"/>
          <w:lang w:val="af-ZA"/>
        </w:rPr>
      </w:pPr>
      <w:r xmlns:w="http://schemas.openxmlformats.org/wordprocessingml/2006/main" w:rsidRPr="00E84C88">
        <w:rPr>
          <w:rFonts w:ascii="GHEA Grapalat" w:eastAsia="Times New Roman" w:hAnsi="GHEA Grapalat" w:cs="Sylfaen"/>
          <w:sz w:val="20"/>
          <w:szCs w:val="20"/>
          <w:lang w:val="en-AU"/>
        </w:rPr>
        <w:t xml:space="preserve">1.1 </w:t>
      </w:r>
      <w:r xmlns:w="http://schemas.openxmlformats.org/wordprocessingml/2006/main" w:rsidRPr="00E84C88">
        <w:rPr>
          <w:rFonts w:ascii="Arial" w:eastAsia="Times New Roman" w:hAnsi="Arial" w:cs="Arial"/>
          <w:sz w:val="20"/>
          <w:szCs w:val="20"/>
          <w:lang w:val="en-AU"/>
        </w:rPr>
        <w:t xml:space="preserve">Покупка</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предмет</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является</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существование</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Туманян</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полезность</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экономика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Некоммерческая </w:t>
      </w:r>
      <w:r xmlns:w="http://schemas.openxmlformats.org/wordprocessingml/2006/main" w:rsidRPr="00E84C88">
        <w:rPr>
          <w:rFonts w:ascii="Arial" w:eastAsia="Times New Roman" w:hAnsi="Arial" w:cs="Arial"/>
          <w:sz w:val="20"/>
          <w:szCs w:val="20"/>
          <w:lang w:val="af-ZA"/>
        </w:rPr>
        <w:t xml:space="preserve">организация</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потребности</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число</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00791187">
        <w:rPr>
          <w:rFonts w:ascii="Arial" w:eastAsia="Times New Roman" w:hAnsi="Arial" w:cs="Arial"/>
          <w:sz w:val="20"/>
          <w:szCs w:val="20"/>
          <w:lang w:val="af-ZA"/>
        </w:rPr>
        <w:t xml:space="preserve">дизельное топливо</w:t>
      </w:r>
      <w:r xmlns:w="http://schemas.openxmlformats.org/wordprocessingml/2006/main" w:rsidR="00D96837">
        <w:rPr>
          <w:rFonts w:ascii="Arial" w:eastAsia="Times New Roman" w:hAnsi="Arial" w:cs="Arial"/>
          <w:sz w:val="20"/>
          <w:szCs w:val="20"/>
          <w:lang w:val="hy-AM"/>
        </w:rPr>
        <w:t xml:space="preserve"> </w:t>
      </w:r>
      <w:r xmlns:w="http://schemas.openxmlformats.org/wordprocessingml/2006/main" w:rsidRPr="00E84C88">
        <w:rPr>
          <w:rFonts w:ascii="Arial" w:eastAsia="Times New Roman" w:hAnsi="Arial" w:cs="Arial"/>
          <w:sz w:val="20"/>
          <w:szCs w:val="20"/>
          <w:lang w:val="en-AU"/>
        </w:rPr>
        <w:t xml:space="preserve">приобретение </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далее </w:t>
      </w:r>
      <w:r xmlns:w="http://schemas.openxmlformats.org/wordprocessingml/2006/main" w:rsidRPr="00E84C88">
        <w:rPr>
          <w:rFonts w:ascii="GHEA Grapalat" w:eastAsia="Times New Roman" w:hAnsi="GHEA Grapalat" w:cs="Times New Roman"/>
          <w:sz w:val="20"/>
          <w:szCs w:val="20"/>
          <w:lang w:val="en-AU"/>
        </w:rPr>
        <w:t xml:space="preserve">также</w:t>
      </w:r>
      <w:r xmlns:w="http://schemas.openxmlformats.org/wordprocessingml/2006/main" w:rsidRPr="00E84C88">
        <w:rPr>
          <w:rFonts w:ascii="Arial" w:eastAsia="Times New Roman" w:hAnsi="Arial" w:cs="Arial"/>
          <w:sz w:val="20"/>
          <w:szCs w:val="20"/>
          <w:lang w:val="en-AU"/>
        </w:rPr>
        <w:t xml:space="preserve">​</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продукт </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GHEA Grapalat" w:eastAsia="Times New Roman" w:hAnsi="GHEA Grapalat" w:cs="Times New Roman"/>
          <w:sz w:val="20"/>
          <w:szCs w:val="20"/>
          <w:lang w:val="af-ZA"/>
        </w:rPr>
        <w:t xml:space="preserve">, который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сгруппированные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sz w:val="20"/>
          <w:szCs w:val="20"/>
          <w:lang w:val="hy-AM"/>
        </w:rPr>
        <w:t xml:space="preserve">это 1</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sz w:val="20"/>
          <w:szCs w:val="20"/>
          <w:lang w:val="hy-AM"/>
        </w:rPr>
        <w:t xml:space="preserve">Чья </w:t>
      </w:r>
      <w:r xmlns:w="http://schemas.openxmlformats.org/wordprocessingml/2006/main" w:rsidRPr="00E84C88">
        <w:rPr>
          <w:rFonts w:ascii="Arial" w:eastAsia="Times New Roman" w:hAnsi="Arial" w:cs="Arial"/>
          <w:sz w:val="20"/>
          <w:szCs w:val="20"/>
          <w:lang w:val="en-AU"/>
        </w:rPr>
        <w:t xml:space="preserve">доза </w:t>
      </w:r>
      <w:r xmlns:w="http://schemas.openxmlformats.org/wordprocessingml/2006/main" w:rsidRPr="00E84C88">
        <w:rPr>
          <w:rFonts w:ascii="Arial" w:eastAsia="Times New Roman" w:hAnsi="Arial" w:cs="Arial"/>
          <w:sz w:val="20"/>
          <w:szCs w:val="20"/>
          <w:lang w:val="en-AU"/>
        </w:rPr>
        <w:t xml:space="preserve">:</w:t>
      </w:r>
      <w:r xmlns:w="http://schemas.openxmlformats.org/wordprocessingml/2006/main" w:rsidRPr="00E84C88">
        <w:rPr>
          <w:rFonts w:ascii="GHEA Grapalat" w:eastAsia="Times New Roman" w:hAnsi="GHEA Grapalat" w:cs="Times Armenian"/>
          <w:sz w:val="20"/>
          <w:szCs w:val="20"/>
          <w:lang w:val="af-ZA"/>
        </w:rPr>
        <w:t xml:space="preserve">​</w:t>
      </w:r>
    </w:p>
    <w:p w14:paraId="3BD860C9" w14:textId="77777777" w:rsidR="00532D6C" w:rsidRPr="00E84C88" w:rsidRDefault="00532D6C" w:rsidP="00532D6C">
      <w:pPr>
        <w:spacing w:after="0" w:line="240" w:lineRule="auto"/>
        <w:rPr>
          <w:rFonts w:ascii="GHEA Grapalat" w:eastAsia="Times New Roman" w:hAnsi="GHEA Grapalat" w:cs="Times New Roman"/>
          <w:sz w:val="24"/>
          <w:szCs w:val="24"/>
          <w:lang w:val="af-ZA"/>
        </w:rPr>
      </w:pPr>
    </w:p>
    <w:tbl>
      <w:tblPr>
        <w:tblW w:w="825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559"/>
        <w:gridCol w:w="5387"/>
      </w:tblGrid>
      <w:tr w:rsidR="00532D6C" w:rsidRPr="00E84C88" w14:paraId="79B12378" w14:textId="77777777" w:rsidTr="00532D6C">
        <w:tc>
          <w:tcPr>
            <w:tcW w:w="1305" w:type="dxa"/>
            <w:vAlign w:val="center"/>
          </w:tcPr>
          <w:p w14:paraId="7705CB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E84C88">
              <w:rPr>
                <w:rFonts w:ascii="Arial" w:eastAsia="Times New Roman" w:hAnsi="Arial" w:cs="Arial"/>
                <w:b/>
                <w:bCs/>
                <w:iCs/>
                <w:sz w:val="20"/>
                <w:szCs w:val="20"/>
                <w:lang w:val="af-ZA"/>
              </w:rPr>
              <w:t xml:space="preserve">Размер</w:t>
            </w:r>
            <w:r xmlns:w="http://schemas.openxmlformats.org/wordprocessingml/2006/main" w:rsidRPr="00E84C88">
              <w:rPr>
                <w:rFonts w:ascii="GHEA Grapalat" w:eastAsia="Times New Roman" w:hAnsi="GHEA Grapalat" w:cs="Times New Roman"/>
                <w:b/>
                <w:bCs/>
                <w:iCs/>
                <w:sz w:val="20"/>
                <w:szCs w:val="20"/>
                <w:lang w:val="af-ZA"/>
              </w:rPr>
              <w:t xml:space="preserve"> </w:t>
            </w:r>
            <w:r xmlns:w="http://schemas.openxmlformats.org/wordprocessingml/2006/main" w:rsidRPr="00E84C88">
              <w:rPr>
                <w:rFonts w:ascii="Arial" w:eastAsia="Times New Roman" w:hAnsi="Arial" w:cs="Arial"/>
                <w:b/>
                <w:bCs/>
                <w:iCs/>
                <w:sz w:val="20"/>
                <w:szCs w:val="20"/>
                <w:lang w:val="af-ZA"/>
              </w:rPr>
              <w:t xml:space="preserve">число</w:t>
            </w:r>
          </w:p>
        </w:tc>
        <w:tc>
          <w:tcPr>
            <w:tcW w:w="1559" w:type="dxa"/>
          </w:tcPr>
          <w:p w14:paraId="345AB8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iCs/>
                <w:sz w:val="20"/>
                <w:szCs w:val="20"/>
                <w:lang w:val="hy-AM"/>
              </w:rPr>
            </w:pPr>
            <w:r xmlns:w="http://schemas.openxmlformats.org/wordprocessingml/2006/main" w:rsidRPr="00E84C88">
              <w:rPr>
                <w:rFonts w:ascii="Arial" w:eastAsia="Times New Roman" w:hAnsi="Arial" w:cs="Arial"/>
                <w:b/>
                <w:bCs/>
                <w:iCs/>
                <w:sz w:val="20"/>
                <w:szCs w:val="20"/>
                <w:lang w:val="hy-AM"/>
              </w:rPr>
              <w:t xml:space="preserve">Покупка</w:t>
            </w:r>
            <w:r xmlns:w="http://schemas.openxmlformats.org/wordprocessingml/2006/main" w:rsidRPr="00E84C88">
              <w:rPr>
                <w:rFonts w:ascii="GHEA Grapalat" w:eastAsia="Times New Roman" w:hAnsi="GHEA Grapalat" w:cs="Sylfaen"/>
                <w:b/>
                <w:bCs/>
                <w:iCs/>
                <w:sz w:val="20"/>
                <w:szCs w:val="20"/>
                <w:lang w:val="hy-AM"/>
              </w:rPr>
              <w:t xml:space="preserve"> </w:t>
            </w:r>
            <w:r xmlns:w="http://schemas.openxmlformats.org/wordprocessingml/2006/main" w:rsidRPr="00E84C88">
              <w:rPr>
                <w:rFonts w:ascii="Arial" w:eastAsia="Times New Roman" w:hAnsi="Arial" w:cs="Arial"/>
                <w:b/>
                <w:bCs/>
                <w:iCs/>
                <w:sz w:val="20"/>
                <w:szCs w:val="20"/>
                <w:lang w:val="hy-AM"/>
              </w:rPr>
              <w:t xml:space="preserve">цена</w:t>
            </w:r>
          </w:p>
        </w:tc>
        <w:tc>
          <w:tcPr>
            <w:tcW w:w="5387" w:type="dxa"/>
            <w:vAlign w:val="center"/>
          </w:tcPr>
          <w:p w14:paraId="176E33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E84C88">
              <w:rPr>
                <w:rFonts w:ascii="Arial" w:eastAsia="Times New Roman" w:hAnsi="Arial" w:cs="Arial"/>
                <w:b/>
                <w:bCs/>
                <w:iCs/>
                <w:sz w:val="20"/>
                <w:szCs w:val="20"/>
                <w:lang w:val="af-ZA"/>
              </w:rPr>
              <w:t xml:space="preserve">Размер</w:t>
            </w:r>
            <w:r xmlns:w="http://schemas.openxmlformats.org/wordprocessingml/2006/main" w:rsidRPr="00E84C88">
              <w:rPr>
                <w:rFonts w:ascii="GHEA Grapalat" w:eastAsia="Times New Roman" w:hAnsi="GHEA Grapalat" w:cs="Times New Roman"/>
                <w:b/>
                <w:bCs/>
                <w:iCs/>
                <w:sz w:val="20"/>
                <w:szCs w:val="20"/>
                <w:lang w:val="af-ZA"/>
              </w:rPr>
              <w:t xml:space="preserve"> </w:t>
            </w:r>
            <w:r xmlns:w="http://schemas.openxmlformats.org/wordprocessingml/2006/main" w:rsidRPr="00E84C88">
              <w:rPr>
                <w:rFonts w:ascii="Arial" w:eastAsia="Times New Roman" w:hAnsi="Arial" w:cs="Arial"/>
                <w:b/>
                <w:bCs/>
                <w:iCs/>
                <w:sz w:val="20"/>
                <w:szCs w:val="20"/>
                <w:lang w:val="af-ZA"/>
              </w:rPr>
              <w:t xml:space="preserve">имя</w:t>
            </w:r>
          </w:p>
        </w:tc>
      </w:tr>
      <w:tr w:rsidR="00E84C88" w:rsidRPr="00E84C88" w14:paraId="500D9F03" w14:textId="77777777" w:rsidTr="00E84C88">
        <w:trPr>
          <w:trHeight w:val="508"/>
        </w:trPr>
        <w:tc>
          <w:tcPr>
            <w:tcW w:w="1305" w:type="dxa"/>
            <w:shd w:val="clear" w:color="auto" w:fill="FFFFFF" w:themeFill="background1"/>
            <w:vAlign w:val="center"/>
          </w:tcPr>
          <w:p w14:paraId="1BAAB126" w14:textId="77777777" w:rsidR="00532D6C" w:rsidRPr="00E84C88" w:rsidRDefault="00532D6C" w:rsidP="00E84C88">
            <w:pPr xmlns:w="http://schemas.openxmlformats.org/wordprocessingml/2006/main">
              <w:spacing w:after="0" w:line="240" w:lineRule="auto"/>
              <w:jc w:val="center"/>
              <w:rPr>
                <w:rFonts w:ascii="GHEA Grapalat" w:eastAsia="Times New Roman" w:hAnsi="GHEA Grapalat" w:cs="Times New Roman"/>
                <w:color w:val="000000" w:themeColor="text1"/>
                <w:sz w:val="16"/>
                <w:szCs w:val="20"/>
                <w:lang w:val="af-ZA"/>
              </w:rPr>
            </w:pPr>
            <w:r xmlns:w="http://schemas.openxmlformats.org/wordprocessingml/2006/main" w:rsidRPr="00E84C88">
              <w:rPr>
                <w:rFonts w:ascii="GHEA Grapalat" w:eastAsia="Times New Roman" w:hAnsi="GHEA Grapalat" w:cs="Times New Roman"/>
                <w:color w:val="000000" w:themeColor="text1"/>
                <w:sz w:val="16"/>
                <w:szCs w:val="20"/>
                <w:lang w:val="af-ZA"/>
              </w:rPr>
              <w:t xml:space="preserve">1</w:t>
            </w:r>
          </w:p>
        </w:tc>
        <w:tc>
          <w:tcPr>
            <w:tcW w:w="1559" w:type="dxa"/>
            <w:shd w:val="clear" w:color="auto" w:fill="FFFFFF" w:themeFill="background1"/>
            <w:vAlign w:val="center"/>
          </w:tcPr>
          <w:p w14:paraId="7E5AD0B3" w14:textId="72A11EF6" w:rsidR="00532D6C" w:rsidRPr="00C4546D" w:rsidRDefault="00C4546D" w:rsidP="00D96837">
            <w:pPr xmlns:w="http://schemas.openxmlformats.org/wordprocessingml/2006/main">
              <w:spacing w:after="0" w:line="240" w:lineRule="auto"/>
              <w:jc w:val="center"/>
              <w:rPr>
                <w:rFonts w:ascii="Arial" w:eastAsia="Times New Roman" w:hAnsi="Arial" w:cs="Arial"/>
                <w:color w:val="000000" w:themeColor="text1"/>
                <w:sz w:val="20"/>
                <w:szCs w:val="20"/>
                <w:lang w:val="hy-AM"/>
              </w:rPr>
            </w:pPr>
            <w:r xmlns:w="http://schemas.openxmlformats.org/wordprocessingml/2006/main">
              <w:rPr>
                <w:rFonts w:ascii="Arial" w:eastAsia="Times New Roman" w:hAnsi="Arial" w:cs="Arial"/>
                <w:color w:val="000000" w:themeColor="text1"/>
                <w:sz w:val="20"/>
                <w:szCs w:val="20"/>
                <w:lang w:val="hy-AM"/>
              </w:rPr>
              <w:t xml:space="preserve">1470000</w:t>
            </w:r>
          </w:p>
        </w:tc>
        <w:tc>
          <w:tcPr>
            <w:tcW w:w="5387" w:type="dxa"/>
            <w:shd w:val="clear" w:color="auto" w:fill="FFFFFF" w:themeFill="background1"/>
            <w:vAlign w:val="center"/>
          </w:tcPr>
          <w:p w14:paraId="7D055152" w14:textId="77777777" w:rsidR="00532D6C" w:rsidRPr="00E84C88" w:rsidRDefault="00532D6C" w:rsidP="00E84C88">
            <w:pPr xmlns:w="http://schemas.openxmlformats.org/wordprocessingml/2006/main">
              <w:spacing w:after="0" w:line="240" w:lineRule="auto"/>
              <w:jc w:val="center"/>
              <w:rPr>
                <w:rFonts w:ascii="GHEA Grapalat" w:eastAsia="Times New Roman" w:hAnsi="GHEA Grapalat" w:cs="Times New Roman"/>
                <w:color w:val="000000" w:themeColor="text1"/>
                <w:sz w:val="20"/>
                <w:szCs w:val="20"/>
                <w:vertAlign w:val="subscript"/>
                <w:lang w:val="af-ZA"/>
              </w:rPr>
            </w:pPr>
            <w:r xmlns:w="http://schemas.openxmlformats.org/wordprocessingml/2006/main" w:rsidRPr="00E84C88">
              <w:rPr>
                <w:rFonts w:ascii="Arial" w:eastAsia="Times New Roman" w:hAnsi="Arial" w:cs="Arial"/>
                <w:color w:val="000000" w:themeColor="text1"/>
                <w:sz w:val="20"/>
                <w:szCs w:val="20"/>
                <w:lang w:val="af-ZA"/>
              </w:rPr>
              <w:t xml:space="preserve">Дизель</w:t>
            </w:r>
            <w:r xmlns:w="http://schemas.openxmlformats.org/wordprocessingml/2006/main" w:rsidRPr="00E84C88">
              <w:rPr>
                <w:rFonts w:ascii="GHEA Grapalat" w:eastAsia="Times New Roman" w:hAnsi="GHEA Grapalat" w:cs="Times New Roman"/>
                <w:color w:val="000000" w:themeColor="text1"/>
                <w:sz w:val="20"/>
                <w:szCs w:val="20"/>
                <w:lang w:val="af-ZA"/>
              </w:rPr>
              <w:t xml:space="preserve"> </w:t>
            </w:r>
            <w:r xmlns:w="http://schemas.openxmlformats.org/wordprocessingml/2006/main" w:rsidRPr="00E84C88">
              <w:rPr>
                <w:rFonts w:ascii="Arial" w:eastAsia="Times New Roman" w:hAnsi="Arial" w:cs="Arial"/>
                <w:color w:val="000000" w:themeColor="text1"/>
                <w:sz w:val="20"/>
                <w:szCs w:val="20"/>
                <w:lang w:val="af-ZA"/>
              </w:rPr>
              <w:t xml:space="preserve">топливо</w:t>
            </w:r>
            <w:r xmlns:w="http://schemas.openxmlformats.org/wordprocessingml/2006/main" w:rsidRPr="00E84C88">
              <w:rPr>
                <w:rFonts w:ascii="GHEA Grapalat" w:eastAsia="Times New Roman" w:hAnsi="GHEA Grapalat" w:cs="Times New Roman"/>
                <w:color w:val="000000" w:themeColor="text1"/>
                <w:sz w:val="20"/>
                <w:szCs w:val="20"/>
                <w:lang w:val="af-ZA"/>
              </w:rPr>
              <w:t xml:space="preserve"> </w:t>
            </w:r>
            <w:r xmlns:w="http://schemas.openxmlformats.org/wordprocessingml/2006/main" w:rsidRPr="00E84C88">
              <w:rPr>
                <w:rFonts w:ascii="Arial" w:eastAsia="Times New Roman" w:hAnsi="Arial" w:cs="Arial"/>
                <w:color w:val="000000" w:themeColor="text1"/>
                <w:sz w:val="20"/>
                <w:szCs w:val="20"/>
                <w:lang w:val="hy-AM"/>
              </w:rPr>
              <w:t xml:space="preserve">лето</w:t>
            </w:r>
          </w:p>
        </w:tc>
      </w:tr>
    </w:tbl>
    <w:p w14:paraId="359A2968" w14:textId="77777777" w:rsidR="00532D6C" w:rsidRPr="00E84C88" w:rsidRDefault="00532D6C" w:rsidP="00532D6C">
      <w:pPr>
        <w:spacing w:after="0" w:line="240" w:lineRule="auto"/>
        <w:ind w:firstLine="567"/>
        <w:jc w:val="both"/>
        <w:rPr>
          <w:rFonts w:ascii="GHEA Grapalat" w:eastAsia="Times New Roman" w:hAnsi="GHEA Grapalat" w:cs="Sylfaen"/>
          <w:sz w:val="20"/>
          <w:szCs w:val="20"/>
          <w:lang w:val="af-ZA"/>
        </w:rPr>
      </w:pPr>
    </w:p>
    <w:p w14:paraId="7633432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Продукт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технический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характеристики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такие как</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также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спецификация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техническая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данные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и</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другой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нет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цена</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условия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полный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и</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эквивалент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описание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сделать</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являются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быть запечатанным</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договор</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неразделимые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часть </w:t>
      </w:r>
      <w:r xmlns:w="http://schemas.openxmlformats.org/wordprocessingml/2006/main" w:rsidRPr="00E84C88">
        <w:rPr>
          <w:rFonts w:ascii="GHEA Grapalat" w:eastAsia="Times New Roman" w:hAnsi="GHEA Grapalat" w:cs="Times New Roman"/>
          <w:sz w:val="20"/>
          <w:szCs w:val="20"/>
          <w:lang w:val="af-ZA"/>
        </w:rPr>
        <w:t xml:space="preserve">которого</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проект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представлено</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является</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этот</w:t>
      </w:r>
      <w:r xmlns:w="http://schemas.openxmlformats.org/wordprocessingml/2006/main" w:rsidRPr="00E84C88">
        <w:rPr>
          <w:rFonts w:ascii="GHEA Grapalat" w:eastAsia="Times New Roman" w:hAnsi="GHEA Grapalat" w:cs="Times New Roman"/>
          <w:sz w:val="20"/>
          <w:szCs w:val="20"/>
          <w:lang w:val="af-ZA"/>
        </w:rPr>
        <w:t xml:space="preserve"> в Приложении </w:t>
      </w:r>
      <w:r xmlns:w="http://schemas.openxmlformats.org/wordprocessingml/2006/main" w:rsidRPr="00E84C88">
        <w:rPr>
          <w:rFonts w:ascii="GHEA Grapalat" w:eastAsia="Times New Roman" w:hAnsi="GHEA Grapalat" w:cs="Times New Roman"/>
          <w:sz w:val="20"/>
          <w:szCs w:val="20"/>
          <w:lang w:val="af-ZA"/>
        </w:rPr>
        <w:t xml:space="preserve">№ 6 </w:t>
      </w:r>
      <w:r xmlns:w="http://schemas.openxmlformats.org/wordprocessingml/2006/main" w:rsidRPr="00E84C88">
        <w:rPr>
          <w:rFonts w:ascii="Arial" w:eastAsia="Times New Roman" w:hAnsi="Arial" w:cs="Arial"/>
          <w:sz w:val="20"/>
          <w:szCs w:val="20"/>
          <w:lang w:val="af-ZA"/>
        </w:rPr>
        <w:t xml:space="preserve">приглашения </w:t>
      </w:r>
      <w:r xmlns:w="http://schemas.openxmlformats.org/wordprocessingml/2006/main" w:rsidRPr="00E84C88">
        <w:rPr>
          <w:rFonts w:ascii="Arial" w:eastAsia="Times New Roman" w:hAnsi="Arial" w:cs="Arial"/>
          <w:sz w:val="20"/>
          <w:szCs w:val="20"/>
          <w:lang w:val="af-ZA"/>
        </w:rPr>
        <w:t xml:space="preserve">.</w:t>
      </w:r>
    </w:p>
    <w:p w14:paraId="27A46791"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es-ES"/>
        </w:rPr>
      </w:pPr>
    </w:p>
    <w:p w14:paraId="69260043" w14:textId="77777777" w:rsidR="00950D0E" w:rsidRPr="00E84C88" w:rsidRDefault="00950D0E" w:rsidP="00950D0E">
      <w:pPr xmlns:w="http://schemas.openxmlformats.org/wordprocessingml/2006/main">
        <w:jc w:val="center"/>
        <w:rPr>
          <w:rFonts w:ascii="GHEA Grapalat" w:hAnsi="GHEA Grapalat"/>
          <w:b/>
          <w:sz w:val="20"/>
          <w:lang w:val="es-ES"/>
        </w:rPr>
      </w:pPr>
      <w:r xmlns:w="http://schemas.openxmlformats.org/wordprocessingml/2006/main" w:rsidRPr="00E84C88">
        <w:rPr>
          <w:rFonts w:ascii="GHEA Grapalat" w:hAnsi="GHEA Grapalat"/>
          <w:b/>
          <w:sz w:val="20"/>
          <w:lang w:val="es-ES"/>
        </w:rPr>
        <w:t xml:space="preserve">2. </w:t>
      </w:r>
      <w:r xmlns:w="http://schemas.openxmlformats.org/wordprocessingml/2006/main" w:rsidRPr="00E84C88">
        <w:rPr>
          <w:rFonts w:ascii="Arial" w:hAnsi="Arial" w:cs="Arial"/>
          <w:b/>
          <w:sz w:val="20"/>
        </w:rPr>
        <w:t xml:space="preserve">УЧАСТНИК</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УЧАСТИЕ</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ВЕРНО</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КВАЛИФИКАЦИОННЫЕ </w:t>
      </w:r>
      <w:r xmlns:w="http://schemas.openxmlformats.org/wordprocessingml/2006/main" w:rsidRPr="00E84C88">
        <w:rPr>
          <w:rFonts w:ascii="Arial" w:hAnsi="Arial" w:cs="Arial"/>
          <w:b/>
          <w:sz w:val="20"/>
        </w:rPr>
        <w:t xml:space="preserve">ТРЕБОВАНИЯ</w:t>
      </w:r>
      <w:r xmlns:w="http://schemas.openxmlformats.org/wordprocessingml/2006/main" w:rsidRPr="00E84C88">
        <w:rPr>
          <w:rFonts w:ascii="GHEA Grapalat" w:hAnsi="GHEA Grapalat"/>
          <w:b/>
          <w:sz w:val="20"/>
          <w:lang w:val="es-ES"/>
        </w:rPr>
        <w:t xml:space="preserve"> </w:t>
      </w:r>
      <w:proofErr xmlns:w="http://schemas.openxmlformats.org/wordprocessingml/2006/main" w:type="gramStart"/>
      <w:r xmlns:w="http://schemas.openxmlformats.org/wordprocessingml/2006/main" w:rsidRPr="00E84C88">
        <w:rPr>
          <w:rFonts w:ascii="Arial" w:hAnsi="Arial" w:cs="Arial"/>
          <w:b/>
          <w:sz w:val="20"/>
        </w:rPr>
        <w:t xml:space="preserve">КРИТЕРИИ</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lang w:val="es-ES"/>
        </w:rPr>
        <w:t xml:space="preserve">И</w:t>
      </w:r>
      <w:proofErr xmlns:w="http://schemas.openxmlformats.org/wordprocessingml/2006/main" w:type="gramEnd"/>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ИХ</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lang w:val="es-ES"/>
        </w:rPr>
        <w:t xml:space="preserve">C. </w:t>
      </w:r>
      <w:r xmlns:w="http://schemas.openxmlformats.org/wordprocessingml/2006/main" w:rsidRPr="00E84C88">
        <w:rPr>
          <w:rFonts w:ascii="Arial" w:hAnsi="Arial" w:cs="Arial"/>
          <w:b/>
          <w:sz w:val="20"/>
        </w:rPr>
        <w:t xml:space="preserve">ОПРЕДЕЛЕНИЕ</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CAR </w:t>
      </w:r>
      <w:r xmlns:w="http://schemas.openxmlformats.org/wordprocessingml/2006/main" w:rsidRPr="00E84C88">
        <w:rPr>
          <w:rFonts w:ascii="Arial" w:hAnsi="Arial" w:cs="Arial"/>
          <w:b/>
          <w:sz w:val="20"/>
          <w:lang w:val="es-ES"/>
        </w:rPr>
        <w:t xml:space="preserve">C </w:t>
      </w:r>
      <w:r xmlns:w="http://schemas.openxmlformats.org/wordprocessingml/2006/main" w:rsidRPr="00E84C88">
        <w:rPr>
          <w:rFonts w:ascii="Arial" w:hAnsi="Arial" w:cs="Arial"/>
          <w:b/>
          <w:sz w:val="20"/>
        </w:rPr>
        <w:t xml:space="preserve">H</w:t>
      </w:r>
      <w:r xmlns:w="http://schemas.openxmlformats.org/wordprocessingml/2006/main" w:rsidRPr="00E84C88">
        <w:rPr>
          <w:rFonts w:ascii="GHEA Grapalat" w:hAnsi="GHEA Grapalat"/>
          <w:b/>
          <w:sz w:val="20"/>
          <w:lang w:val="es-ES"/>
        </w:rPr>
        <w:t xml:space="preserve"> </w:t>
      </w:r>
    </w:p>
    <w:p w14:paraId="3E4EBEBC"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Armenian"/>
          <w:sz w:val="20"/>
          <w:szCs w:val="24"/>
          <w:lang w:val="es-ES"/>
        </w:rPr>
      </w:pPr>
      <w:r xmlns:w="http://schemas.openxmlformats.org/wordprocessingml/2006/main" w:rsidRPr="00D96837">
        <w:rPr>
          <w:rFonts w:ascii="GHEA Grapalat" w:eastAsia="Times New Roman" w:hAnsi="GHEA Grapalat" w:cs="Arial Armenian"/>
          <w:sz w:val="20"/>
          <w:szCs w:val="24"/>
          <w:lang w:val="es-ES"/>
        </w:rPr>
        <w:t xml:space="preserve">2.1 </w:t>
      </w:r>
      <w:r xmlns:w="http://schemas.openxmlformats.org/wordprocessingml/2006/main" w:rsidRPr="00D96837">
        <w:rPr>
          <w:rFonts w:ascii="GHEA Grapalat" w:eastAsia="Times New Roman" w:hAnsi="GHEA Grapalat" w:cs="Sylfaen"/>
          <w:sz w:val="20"/>
          <w:szCs w:val="24"/>
        </w:rPr>
        <w:t xml:space="preserve">Для участия в </w:t>
      </w:r>
      <w:r xmlns:w="http://schemas.openxmlformats.org/wordprocessingml/2006/main" w:rsidRPr="00D96837">
        <w:rPr>
          <w:rFonts w:ascii="GHEA Grapalat" w:eastAsia="Times New Roman" w:hAnsi="GHEA Grapalat" w:cs="Sylfaen"/>
          <w:sz w:val="20"/>
          <w:szCs w:val="24"/>
        </w:rPr>
        <w:t xml:space="preserve">этой </w:t>
      </w:r>
      <w:r xmlns:w="http://schemas.openxmlformats.org/wordprocessingml/2006/main" w:rsidRPr="00D96837">
        <w:rPr>
          <w:rFonts w:ascii="GHEA Grapalat" w:eastAsia="Times New Roman" w:hAnsi="GHEA Grapalat" w:cs="Arial Armenian"/>
          <w:sz w:val="20"/>
          <w:szCs w:val="24"/>
          <w:lang w:val="es-ES"/>
        </w:rPr>
        <w:t xml:space="preserve">процедуре</w:t>
      </w:r>
      <w:r xmlns:w="http://schemas.openxmlformats.org/wordprocessingml/2006/main" w:rsidRPr="00D96837">
        <w:rPr>
          <w:rFonts w:ascii="GHEA Grapalat" w:eastAsia="Times New Roman" w:hAnsi="GHEA Grapalat" w:cs="Arial Armenia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верно</w:t>
      </w:r>
      <w:r xmlns:w="http://schemas.openxmlformats.org/wordprocessingml/2006/main" w:rsidRPr="00D96837">
        <w:rPr>
          <w:rFonts w:ascii="GHEA Grapalat" w:eastAsia="Times New Roman" w:hAnsi="GHEA Grapalat" w:cs="Arial Armenia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у них нет</w:t>
      </w:r>
      <w:r xmlns:w="http://schemas.openxmlformats.org/wordprocessingml/2006/main" w:rsidRPr="00D96837">
        <w:rPr>
          <w:rFonts w:ascii="GHEA Grapalat" w:eastAsia="Times New Roman" w:hAnsi="GHEA Grapalat" w:cs="Arial Armenia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лиц </w:t>
      </w:r>
      <w:r xmlns:w="http://schemas.openxmlformats.org/wordprocessingml/2006/main" w:rsidRPr="00D96837">
        <w:rPr>
          <w:rFonts w:ascii="GHEA Grapalat" w:eastAsia="Times New Roman" w:hAnsi="GHEA Grapalat" w:cs="Sylfaen"/>
          <w:sz w:val="20"/>
          <w:szCs w:val="24"/>
          <w:lang w:val="es-ES"/>
        </w:rPr>
        <w:t xml:space="preserve">.</w:t>
      </w:r>
    </w:p>
    <w:p w14:paraId="6DF811FA"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 </w:t>
      </w:r>
      <w:r xmlns:w="http://schemas.openxmlformats.org/wordprocessingml/2006/main" w:rsidRPr="00D96837">
        <w:rPr>
          <w:rFonts w:ascii="GHEA Grapalat" w:eastAsia="Times New Roman" w:hAnsi="GHEA Grapalat" w:cs="Sylfaen"/>
          <w:sz w:val="20"/>
          <w:szCs w:val="20"/>
          <w:lang w:val="en-US"/>
        </w:rPr>
        <w:t xml:space="preserve">который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приложение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представить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день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 состоянию на</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чтобы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признанный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банкрот</w:t>
      </w:r>
    </w:p>
    <w:p w14:paraId="60D6A24C"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3) </w:t>
      </w:r>
      <w:r xmlns:w="http://schemas.openxmlformats.org/wordprocessingml/2006/main" w:rsidRPr="00D96837">
        <w:rPr>
          <w:rFonts w:ascii="GHEA Grapalat" w:eastAsia="Times New Roman" w:hAnsi="GHEA Grapalat" w:cs="Times New Roman"/>
          <w:sz w:val="20"/>
          <w:szCs w:val="20"/>
          <w:lang w:val="en-US"/>
        </w:rPr>
        <w:t xml:space="preserve">который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чей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исполнительный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представитель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приложение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представить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тот день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предшествующий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hy-AM"/>
        </w:rPr>
        <w:t xml:space="preserve">пять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годы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течение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осужден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был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терроризм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финансирование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ребенок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операция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человек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торговля людьми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инклюзивный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преступление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преступник</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сотрудничество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создать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или</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 этому</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участвовать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давать взятку</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получать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давать взятку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взятка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посредничество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закону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экономический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активность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против</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направленный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преступления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для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кроме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случаи, </w:t>
      </w:r>
      <w:r xmlns:w="http://schemas.openxmlformats.org/wordprocessingml/2006/main" w:rsidRPr="00D96837">
        <w:rPr>
          <w:rFonts w:ascii="GHEA Grapalat" w:eastAsia="Times New Roman" w:hAnsi="GHEA Grapalat" w:cs="Times New Roman"/>
          <w:sz w:val="20"/>
          <w:szCs w:val="20"/>
          <w:lang w:val="es-ES"/>
        </w:rPr>
        <w:t xml:space="preserve">когда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убеждение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 закону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чтобы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потух</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устранено </w:t>
      </w:r>
      <w:r xmlns:w="http://schemas.openxmlformats.org/wordprocessingml/2006/main" w:rsidRPr="00D96837">
        <w:rPr>
          <w:rFonts w:ascii="GHEA Grapalat" w:eastAsia="Times New Roman" w:hAnsi="GHEA Grapalat" w:cs="Sylfaen"/>
          <w:sz w:val="20"/>
          <w:szCs w:val="20"/>
          <w:lang w:val="hy-AM"/>
        </w:rPr>
        <w:t xml:space="preserve">или было устранено </w:t>
      </w:r>
      <w:r xmlns:w="http://schemas.openxmlformats.org/wordprocessingml/2006/main" w:rsidRPr="00D96837">
        <w:rPr>
          <w:rFonts w:ascii="GHEA Grapalat" w:eastAsia="Times New Roman" w:hAnsi="GHEA Grapalat" w:cs="Times New Roman"/>
          <w:sz w:val="20"/>
          <w:szCs w:val="20"/>
          <w:lang w:val="es-ES"/>
        </w:rPr>
        <w:t xml:space="preserve">.</w:t>
      </w:r>
    </w:p>
    <w:p w14:paraId="251D2ED4"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Sylfaen"/>
          <w:sz w:val="20"/>
          <w:szCs w:val="20"/>
          <w:lang w:val="es-ES"/>
        </w:rPr>
        <w:t xml:space="preserve">4)</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чей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касательно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шоппинг</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поле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антиконкурентный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согласие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доминирующее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позиция</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злоупотреблять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или</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нечестный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соревнование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число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ответственность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определяющий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административный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акт</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приложение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быть представленным</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тот день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предшествующий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три</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года</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течение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стал</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является</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неопровержимый </w:t>
      </w:r>
      <w:r xmlns:w="http://schemas.openxmlformats.org/wordprocessingml/2006/main" w:rsidRPr="00D96837">
        <w:rPr>
          <w:rFonts w:ascii="GHEA Grapalat" w:eastAsia="Times New Roman" w:hAnsi="GHEA Grapalat" w:cs="Sylfaen"/>
          <w:sz w:val="20"/>
          <w:szCs w:val="20"/>
          <w:lang w:val="en-US"/>
        </w:rPr>
        <w:t xml:space="preserve">и</w:t>
      </w:r>
      <w:r xmlns:w="http://schemas.openxmlformats.org/wordprocessingml/2006/main" w:rsidRPr="00D96837">
        <w:rPr>
          <w:rFonts w:ascii="GHEA Grapalat" w:eastAsia="Times New Roman" w:hAnsi="GHEA Grapalat" w:cs="Sylfaen"/>
          <w:sz w:val="20"/>
          <w:szCs w:val="20"/>
          <w:lang w:val="es-ES"/>
        </w:rPr>
        <w:t xml:space="preser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подал апелляцию</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быть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случае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быть заброшенным</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является</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без изменений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5) </w:t>
      </w:r>
      <w:r xmlns:w="http://schemas.openxmlformats.org/wordprocessingml/2006/main" w:rsidRPr="00D96837">
        <w:rPr>
          <w:rFonts w:ascii="GHEA Grapalat" w:eastAsia="Times New Roman" w:hAnsi="GHEA Grapalat" w:cs="Sylfaen"/>
          <w:sz w:val="20"/>
          <w:szCs w:val="20"/>
          <w:lang w:val="en-US"/>
        </w:rPr>
        <w:t xml:space="preserve">который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приложение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представить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день</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 состоянию на</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включено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являются</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евразийский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экономический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профсоюз</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член</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страны</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шоппинг</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законодательство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соответствии с</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опубликовано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шоппинг</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 процессу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участвовать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верно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не имея ни одного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участники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списке </w:t>
      </w:r>
      <w:r xmlns:w="http://schemas.openxmlformats.org/wordprocessingml/2006/main" w:rsidRPr="00D96837">
        <w:rPr>
          <w:rFonts w:ascii="GHEA Grapalat" w:eastAsia="Times New Roman" w:hAnsi="GHEA Grapalat" w:cs="Sylfaen"/>
          <w:sz w:val="20"/>
          <w:szCs w:val="20"/>
          <w:lang w:val="es-ES"/>
        </w:rPr>
        <w:t xml:space="preserve">.</w:t>
      </w:r>
    </w:p>
    <w:p w14:paraId="6B9A401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6) </w:t>
      </w:r>
      <w:r xmlns:w="http://schemas.openxmlformats.org/wordprocessingml/2006/main" w:rsidRPr="00D96837">
        <w:rPr>
          <w:rFonts w:ascii="GHEA Grapalat" w:eastAsia="Times New Roman" w:hAnsi="GHEA Grapalat" w:cs="Times New Roman"/>
          <w:sz w:val="20"/>
          <w:szCs w:val="20"/>
          <w:lang w:val="en-US"/>
        </w:rPr>
        <w:t xml:space="preserve">который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приложение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представить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состоянию на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включено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шоппинг</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 процессу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участвовать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верно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не имея ни одного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участники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списке </w:t>
      </w:r>
      <w:r xmlns:w="http://schemas.openxmlformats.org/wordprocessingml/2006/main" w:rsidRPr="00D96837">
        <w:rPr>
          <w:rFonts w:ascii="GHEA Grapalat" w:eastAsia="Times New Roman" w:hAnsi="GHEA Grapalat" w:cs="Times New Roman"/>
          <w:sz w:val="20"/>
          <w:szCs w:val="20"/>
          <w:lang w:val="es-ES"/>
        </w:rPr>
        <w:t xml:space="preserve">.</w:t>
      </w:r>
    </w:p>
    <w:p w14:paraId="1799EB0E"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D96837">
        <w:rPr>
          <w:rFonts w:ascii="GHEA Grapalat" w:eastAsia="Times New Roman" w:hAnsi="GHEA Grapalat" w:cs="Sylfaen"/>
          <w:sz w:val="20"/>
          <w:szCs w:val="24"/>
          <w:lang w:val="es-ES"/>
        </w:rPr>
        <w:t xml:space="preserve">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06DB4830"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es-ES"/>
        </w:rPr>
      </w:pPr>
      <w:r xmlns:w="http://schemas.openxmlformats.org/wordprocessingml/2006/main" w:rsidRPr="00D96837">
        <w:rPr>
          <w:rFonts w:ascii="GHEA Grapalat" w:eastAsia="Times New Roman" w:hAnsi="GHEA Grapalat" w:cs="Arial"/>
          <w:sz w:val="20"/>
          <w:szCs w:val="24"/>
          <w:lang w:val="es-ES"/>
        </w:rPr>
        <w:t xml:space="preserve">Участник включается в список участников, не имеющих права участвовать в процедуре закупки (далее также список), в случае:</w:t>
      </w:r>
    </w:p>
    <w:p w14:paraId="256D1395" w14:textId="77777777" w:rsidR="00D96837" w:rsidRPr="00D96837" w:rsidRDefault="00D96837" w:rsidP="00D96837">
      <w:pPr xmlns:w="http://schemas.openxmlformats.org/wordprocessingml/2006/main">
        <w:numPr>
          <w:ilvl w:val="0"/>
          <w:numId w:val="32"/>
        </w:numPr>
        <w:shd w:val="clear" w:color="auto" w:fill="FFFFFF"/>
        <w:spacing w:after="0" w:line="240" w:lineRule="auto"/>
        <w:ind w:left="0" w:firstLine="720"/>
        <w:jc w:val="both"/>
        <w:rPr>
          <w:rFonts w:ascii="GHEA Grapalat" w:eastAsia="Times New Roman" w:hAnsi="GHEA Grapalat" w:cs="Arial"/>
          <w:sz w:val="20"/>
          <w:szCs w:val="24"/>
          <w:lang w:val="es-ES"/>
        </w:rPr>
      </w:pPr>
      <w:r xmlns:w="http://schemas.openxmlformats.org/wordprocessingml/2006/main" w:rsidRPr="00D96837">
        <w:rPr>
          <w:rFonts w:ascii="GHEA Grapalat" w:eastAsia="Times New Roman" w:hAnsi="GHEA Grapalat" w:cs="Arial"/>
          <w:sz w:val="20"/>
          <w:szCs w:val="24"/>
          <w:lang w:val="es-ES"/>
        </w:rPr>
        <w:t xml:space="preserve">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6495132B" w14:textId="77777777" w:rsidR="00D96837" w:rsidRPr="00D96837" w:rsidRDefault="00D96837" w:rsidP="00D96837">
      <w:pPr xmlns:w="http://schemas.openxmlformats.org/wordprocessingml/2006/main">
        <w:numPr>
          <w:ilvl w:val="0"/>
          <w:numId w:val="32"/>
        </w:numPr>
        <w:shd w:val="clear" w:color="auto" w:fill="FFFFFF"/>
        <w:spacing w:after="0" w:line="240" w:lineRule="auto"/>
        <w:ind w:left="0" w:firstLine="720"/>
        <w:jc w:val="both"/>
        <w:rPr>
          <w:rFonts w:ascii="GHEA Grapalat" w:eastAsia="Times New Roman" w:hAnsi="GHEA Grapalat" w:cs="Arial"/>
          <w:sz w:val="20"/>
          <w:szCs w:val="24"/>
          <w:lang w:val="es-ES" w:eastAsia="ru-RU"/>
        </w:rPr>
      </w:pPr>
      <w:r xmlns:w="http://schemas.openxmlformats.org/wordprocessingml/2006/main" w:rsidRPr="00D96837">
        <w:rPr>
          <w:rFonts w:ascii="GHEA Grapalat" w:eastAsia="Times New Roman" w:hAnsi="GHEA Grapalat" w:cs="Arial"/>
          <w:sz w:val="20"/>
          <w:szCs w:val="24"/>
          <w:lang w:val="es-ES"/>
        </w:rPr>
        <w:t xml:space="preserve">отказался или был лишен права заключить договор в качестве избранного участника.</w:t>
      </w:r>
    </w:p>
    <w:p w14:paraId="460D42DF" w14:textId="77777777" w:rsidR="00D96837" w:rsidRPr="00D96837" w:rsidRDefault="00D96837" w:rsidP="00D96837">
      <w:pPr>
        <w:spacing w:after="0" w:line="240" w:lineRule="auto"/>
        <w:ind w:firstLine="567"/>
        <w:jc w:val="both"/>
        <w:rPr>
          <w:rFonts w:ascii="GHEA Grapalat" w:eastAsia="Times New Roman" w:hAnsi="GHEA Grapalat" w:cs="Sylfaen"/>
          <w:sz w:val="20"/>
          <w:szCs w:val="24"/>
          <w:lang w:val="es-ES"/>
        </w:rPr>
      </w:pPr>
    </w:p>
    <w:p w14:paraId="05CB2E3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D96837">
        <w:rPr>
          <w:rFonts w:ascii="GHEA Grapalat" w:eastAsia="Times New Roman" w:hAnsi="GHEA Grapalat" w:cs="Sylfaen"/>
          <w:sz w:val="20"/>
          <w:szCs w:val="24"/>
          <w:lang w:val="es-ES"/>
        </w:rPr>
        <w:t xml:space="preserve">2.2 Для оценки права на участие участник должен предоставить вместе с заявкой копию настоящего документа, утвержденную им/ею.</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приглашение </w:t>
      </w:r>
      <w:r xmlns:w="http://schemas.openxmlformats.org/wordprocessingml/2006/main" w:rsidRPr="00D96837">
        <w:rPr>
          <w:rFonts w:ascii="GHEA Grapalat" w:eastAsia="Times New Roman" w:hAnsi="GHEA Grapalat" w:cs="Sylfaen"/>
          <w:sz w:val="20"/>
          <w:szCs w:val="24"/>
          <w:lang w:val="es-ES"/>
        </w:rPr>
        <w:t xml:space="preserve">часть </w:t>
      </w:r>
      <w:r xmlns:w="http://schemas.openxmlformats.org/wordprocessingml/2006/main" w:rsidRPr="00D96837">
        <w:rPr>
          <w:rFonts w:ascii="GHEA Grapalat" w:eastAsia="Times New Roman" w:hAnsi="GHEA Grapalat" w:cs="Arial"/>
          <w:sz w:val="20"/>
          <w:szCs w:val="24"/>
          <w:lang w:val="es-ES"/>
        </w:rPr>
        <w:t xml:space="preserve">2 </w:t>
      </w:r>
      <w:r xmlns:w="http://schemas.openxmlformats.org/wordprocessingml/2006/main" w:rsidRPr="00D96837">
        <w:rPr>
          <w:rFonts w:ascii="GHEA Grapalat" w:eastAsia="Times New Roman" w:hAnsi="GHEA Grapalat" w:cs="Arial"/>
          <w:sz w:val="20"/>
          <w:szCs w:val="24"/>
          <w:lang w:val="es-ES"/>
        </w:rPr>
        <w:t xml:space="preserve">2. </w:t>
      </w:r>
      <w:r xmlns:w="http://schemas.openxmlformats.org/wordprocessingml/2006/main" w:rsidRPr="00D96837">
        <w:rPr>
          <w:rFonts w:ascii="GHEA Grapalat" w:eastAsia="Times New Roman" w:hAnsi="GHEA Grapalat" w:cs="Arial"/>
          <w:sz w:val="20"/>
          <w:szCs w:val="24"/>
          <w:lang w:val="hy-AM"/>
        </w:rPr>
        <w:t xml:space="preserve">1</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с точкой</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намеревался</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написано</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заявление: </w:t>
      </w:r>
      <w:r xmlns:w="http://schemas.openxmlformats.org/wordprocessingml/2006/main" w:rsidRPr="00D96837">
        <w:rPr>
          <w:rFonts w:ascii="GHEA Grapalat" w:eastAsia="Times New Roman" w:hAnsi="GHEA Grapalat" w:cs="Sylfaen"/>
          <w:sz w:val="20"/>
          <w:szCs w:val="24"/>
          <w:lang w:val="en-US"/>
        </w:rPr>
        <w:t xml:space="preserve">За исключением</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этот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с точкой</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намеревался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из объявления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участие</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верно</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оценка</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число</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от участника </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что</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среди</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выбранный</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от участника</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другой</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документы</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или</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обоснования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не являются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может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необходимый </w:t>
      </w:r>
      <w:r xmlns:w="http://schemas.openxmlformats.org/wordprocessingml/2006/main" w:rsidRPr="00D96837">
        <w:rPr>
          <w:rFonts w:ascii="GHEA Grapalat" w:eastAsia="Times New Roman" w:hAnsi="GHEA Grapalat" w:cs="Sylfaen"/>
          <w:sz w:val="20"/>
          <w:szCs w:val="24"/>
          <w:lang w:val="es-ES"/>
        </w:rPr>
        <w:t xml:space="preserve">.</w:t>
      </w:r>
      <w:r xmlns:w="http://schemas.openxmlformats.org/wordprocessingml/2006/main" w:rsidRPr="00D96837">
        <w:rPr>
          <w:rFonts w:ascii="GHEA Grapalat" w:eastAsia="Times New Roman" w:hAnsi="GHEA Grapalat" w:cs="Tahoma"/>
          <w:sz w:val="20"/>
          <w:szCs w:val="24"/>
          <w:lang w:val="hy-AM"/>
        </w:rPr>
        <w:t xml:space="preserve"> </w:t>
      </w:r>
      <w:r xmlns:w="http://schemas.openxmlformats.org/wordprocessingml/2006/main" w:rsidRPr="00D96837">
        <w:rPr>
          <w:rFonts w:ascii="GHEA Grapalat" w:eastAsia="Times New Roman" w:hAnsi="GHEA Grapalat" w:cs="Tahoma"/>
          <w:sz w:val="20"/>
          <w:szCs w:val="24"/>
          <w:lang w:val="en-US"/>
        </w:rPr>
        <w:t xml:space="preserve">Участник</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объявление</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подлинность</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оценщик</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Комитет </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далее </w:t>
      </w:r>
      <w:r xmlns:w="http://schemas.openxmlformats.org/wordprocessingml/2006/main" w:rsidRPr="00D96837">
        <w:rPr>
          <w:rFonts w:ascii="GHEA Grapalat" w:eastAsia="Times New Roman" w:hAnsi="GHEA Grapalat" w:cs="Tahoma"/>
          <w:sz w:val="20"/>
          <w:szCs w:val="24"/>
          <w:lang w:val="es-ES"/>
        </w:rPr>
        <w:t xml:space="preserve">именуемый </w:t>
      </w:r>
      <w:r xmlns:w="http://schemas.openxmlformats.org/wordprocessingml/2006/main" w:rsidRPr="00D96837">
        <w:rPr>
          <w:rFonts w:ascii="GHEA Grapalat" w:eastAsia="Times New Roman" w:hAnsi="GHEA Grapalat" w:cs="Tahoma"/>
          <w:sz w:val="20"/>
          <w:szCs w:val="24"/>
          <w:lang w:val="en-US"/>
        </w:rPr>
        <w:t xml:space="preserve">комитетом </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оценивает</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является</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этот</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по приглашению</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определенный</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в условиях </w:t>
      </w:r>
      <w:r xmlns:w="http://schemas.openxmlformats.org/wordprocessingml/2006/main" w:rsidRPr="00D96837">
        <w:rPr>
          <w:rFonts w:ascii="GHEA Grapalat" w:eastAsia="Times New Roman" w:hAnsi="GHEA Grapalat" w:cs="Tahoma"/>
          <w:sz w:val="20"/>
          <w:szCs w:val="24"/>
          <w:lang w:val="es-ES"/>
        </w:rPr>
        <w:t xml:space="preserve">.</w:t>
      </w:r>
    </w:p>
    <w:p w14:paraId="5EB8DF93"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color w:val="000000"/>
          <w:sz w:val="24"/>
          <w:szCs w:val="24"/>
          <w:lang w:val="es-ES"/>
        </w:rPr>
      </w:pPr>
      <w:r xmlns:w="http://schemas.openxmlformats.org/wordprocessingml/2006/main" w:rsidRPr="00D96837">
        <w:rPr>
          <w:rFonts w:ascii="GHEA Grapalat" w:eastAsia="Times New Roman" w:hAnsi="GHEA Grapalat" w:cs="Tahoma"/>
          <w:sz w:val="20"/>
          <w:szCs w:val="20"/>
          <w:lang w:val="es-ES"/>
        </w:rPr>
        <w:t xml:space="preserve">2.3 </w:t>
      </w:r>
      <w:r xmlns:w="http://schemas.openxmlformats.org/wordprocessingml/2006/main" w:rsidRPr="00D96837">
        <w:rPr>
          <w:rFonts w:ascii="GHEA Grapalat" w:eastAsia="Times New Roman" w:hAnsi="GHEA Grapalat" w:cs="Sylfaen"/>
          <w:sz w:val="20"/>
          <w:szCs w:val="20"/>
          <w:lang w:val="en-US"/>
        </w:rPr>
        <w:t xml:space="preserve">Участник:</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Статья </w:t>
      </w:r>
      <w:r xmlns:w="http://schemas.openxmlformats.org/wordprocessingml/2006/main" w:rsidRPr="00D96837">
        <w:rPr>
          <w:rFonts w:ascii="GHEA Grapalat" w:eastAsia="Times New Roman" w:hAnsi="GHEA Grapalat" w:cs="Sylfaen"/>
          <w:sz w:val="20"/>
          <w:szCs w:val="20"/>
          <w:lang w:val="es-ES"/>
        </w:rPr>
        <w:t xml:space="preserve">6 </w:t>
      </w:r>
      <w:r xmlns:w="http://schemas.openxmlformats.org/wordprocessingml/2006/main" w:rsidRPr="00D96837">
        <w:rPr>
          <w:rFonts w:ascii="GHEA Grapalat" w:eastAsia="Times New Roman" w:hAnsi="GHEA Grapalat" w:cs="Sylfaen"/>
          <w:sz w:val="20"/>
          <w:szCs w:val="20"/>
          <w:lang w:val="hy-AM"/>
        </w:rPr>
        <w:t xml:space="preserve">Закона</w:t>
      </w:r>
      <w:r xmlns:w="http://schemas.openxmlformats.org/wordprocessingml/2006/main" w:rsidRPr="00D96837">
        <w:rPr>
          <w:rFonts w:ascii="GHEA Grapalat" w:eastAsia="Times New Roman" w:hAnsi="GHEA Grapalat" w:cs="Sylfaen"/>
          <w:sz w:val="20"/>
          <w:szCs w:val="20"/>
          <w:lang w:val="en-US"/>
        </w:rPr>
        <w:t xml:space="preser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Статья </w:t>
      </w:r>
      <w:r xmlns:w="http://schemas.openxmlformats.org/wordprocessingml/2006/main" w:rsidRPr="00D96837">
        <w:rPr>
          <w:rFonts w:ascii="GHEA Grapalat" w:eastAsia="Times New Roman" w:hAnsi="GHEA Grapalat" w:cs="Sylfaen"/>
          <w:sz w:val="20"/>
          <w:szCs w:val="20"/>
          <w:lang w:val="es-ES"/>
        </w:rPr>
        <w:t xml:space="preserve">1</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Часть </w:t>
      </w:r>
      <w:r xmlns:w="http://schemas.openxmlformats.org/wordprocessingml/2006/main" w:rsidRPr="00D96837">
        <w:rPr>
          <w:rFonts w:ascii="GHEA Grapalat" w:eastAsia="Times New Roman" w:hAnsi="GHEA Grapalat" w:cs="Sylfaen"/>
          <w:sz w:val="20"/>
          <w:szCs w:val="20"/>
          <w:lang w:val="es-ES"/>
        </w:rPr>
        <w:t xml:space="preserve">6</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 точкой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намеревался</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списке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быть включенным </w:t>
      </w:r>
      <w:r xmlns:w="http://schemas.openxmlformats.org/wordprocessingml/2006/main" w:rsidRPr="00D96837">
        <w:rPr>
          <w:rFonts w:ascii="GHEA Grapalat" w:eastAsia="Times New Roman" w:hAnsi="GHEA Grapalat" w:cs="Sylfaen"/>
          <w:sz w:val="20"/>
          <w:szCs w:val="20"/>
          <w:lang w:val="en-US"/>
        </w:rPr>
        <w:t xml:space="preserve">в </w:t>
      </w:r>
      <w:r xmlns:w="http://schemas.openxmlformats.org/wordprocessingml/2006/main" w:rsidRPr="00D96837">
        <w:rPr>
          <w:rFonts w:ascii="GHEA Grapalat" w:eastAsia="Times New Roman" w:hAnsi="GHEA Grapalat" w:cs="Sylfaen"/>
          <w:sz w:val="20"/>
          <w:szCs w:val="20"/>
          <w:lang w:val="es-ES"/>
        </w:rPr>
        <w:t xml:space="preserve">него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расположение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 течение периода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автоматически</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приводит к</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является</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последний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назад</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взаимосвязаны</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лица</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шоппинг</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 процессу</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верно</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ограничение </w:t>
      </w:r>
      <w:r xmlns:w="http://schemas.openxmlformats.org/wordprocessingml/2006/main" w:rsidRPr="00D96837">
        <w:rPr>
          <w:rFonts w:ascii="GHEA Grapalat" w:eastAsia="Times New Roman" w:hAnsi="GHEA Grapalat" w:cs="Sylfaen"/>
          <w:sz w:val="20"/>
          <w:szCs w:val="20"/>
          <w:lang w:val="es-ES"/>
        </w:rPr>
        <w:t xml:space="preserve">.</w:t>
      </w:r>
      <w:r xmlns:w="http://schemas.openxmlformats.org/wordprocessingml/2006/main" w:rsidRPr="00D96837">
        <w:rPr>
          <w:rFonts w:ascii="GHEA Grapalat" w:eastAsia="Times New Roman" w:hAnsi="GHEA Grapalat" w:cs="Times New Roman"/>
          <w:color w:val="000000"/>
          <w:sz w:val="24"/>
          <w:szCs w:val="24"/>
          <w:lang w:val="es-ES"/>
        </w:rPr>
        <w:t xml:space="preserve"> </w:t>
      </w:r>
    </w:p>
    <w:p w14:paraId="7566044F"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0"/>
          <w:lang w:val="en-US"/>
        </w:rPr>
        <w:t xml:space="preserve">Запрещенный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точкой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взаимосвязаны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лица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то же самое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по </w:t>
      </w:r>
      <w:r xmlns:w="http://schemas.openxmlformats.org/wordprocessingml/2006/main" w:rsidRPr="00D96837">
        <w:rPr>
          <w:rFonts w:ascii="GHEA Grapalat" w:eastAsia="Times New Roman" w:hAnsi="GHEA Grapalat" w:cs="Sylfaen"/>
          <w:sz w:val="20"/>
          <w:szCs w:val="20"/>
          <w:lang w:val="en-US"/>
        </w:rPr>
        <w:t xml:space="preserve">человеку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лицам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основан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более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чем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пятьдесят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процент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одинаковый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принадлежащий </w:t>
      </w:r>
      <w:r xmlns:w="http://schemas.openxmlformats.org/wordprocessingml/2006/main" w:rsidRPr="00D96837">
        <w:rPr>
          <w:rFonts w:ascii="GHEA Grapalat" w:eastAsia="Times New Roman" w:hAnsi="GHEA Grapalat" w:cs="Sylfaen"/>
          <w:sz w:val="20"/>
          <w:szCs w:val="20"/>
          <w:lang w:val="en-US"/>
        </w:rPr>
        <w:t xml:space="preserve">лицу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лицам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акционер</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организации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одновременный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 процедуре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одинаковый</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доза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за исключением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состояние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сообщества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основан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организации</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или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4"/>
          <w:lang w:val="en-US"/>
        </w:rPr>
        <w:t xml:space="preserve">совместно</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Times Armenian"/>
          <w:sz w:val="20"/>
          <w:szCs w:val="24"/>
          <w:lang w:val="en-US"/>
        </w:rPr>
        <w:t xml:space="preserve">активность</w:t>
      </w:r>
      <w:r xmlns:w="http://schemas.openxmlformats.org/wordprocessingml/2006/main" w:rsidRPr="00D96837">
        <w:rPr>
          <w:rFonts w:ascii="GHEA Grapalat" w:eastAsia="Times New Roman" w:hAnsi="GHEA Grapalat" w:cs="Times Armenian"/>
          <w:sz w:val="20"/>
          <w:szCs w:val="24"/>
          <w:lang w:val="af-ZA"/>
        </w:rPr>
        <w:t xml:space="preserve"> Кто </w:t>
      </w:r>
      <w:r xmlns:w="http://schemas.openxmlformats.org/wordprocessingml/2006/main" w:rsidRPr="00D96837">
        <w:rPr>
          <w:rFonts w:ascii="GHEA Grapalat" w:eastAsia="Times New Roman" w:hAnsi="GHEA Grapalat" w:cs="Times Armenian"/>
          <w:sz w:val="20"/>
          <w:szCs w:val="24"/>
          <w:lang w:val="en-US"/>
        </w:rPr>
        <w:t xml:space="preserve">там </w:t>
      </w:r>
      <w:r xmlns:w="http://schemas.openxmlformats.org/wordprocessingml/2006/main" w:rsidRPr="00D96837">
        <w:rPr>
          <w:rFonts w:ascii="GHEA Grapalat" w:eastAsia="Times New Roman" w:hAnsi="GHEA Grapalat" w:cs="Sylfaen"/>
          <w:sz w:val="20"/>
          <w:szCs w:val="24"/>
          <w:lang w:val="en-US"/>
        </w:rPr>
        <w:t xml:space="preserve">был </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консорциум </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Times Armenian"/>
          <w:sz w:val="20"/>
          <w:szCs w:val="24"/>
          <w:lang w:val="en-US"/>
        </w:rPr>
        <w:t xml:space="preserve">закупок</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w:t>
      </w:r>
      <w:r xmlns:w="http://schemas.openxmlformats.org/wordprocessingml/2006/main" w:rsidRPr="00D96837">
        <w:rPr>
          <w:rFonts w:ascii="GHEA Grapalat" w:eastAsia="Times New Roman" w:hAnsi="GHEA Grapalat" w:cs="Times Armenian"/>
          <w:sz w:val="20"/>
          <w:szCs w:val="24"/>
          <w:lang w:val="en-US"/>
        </w:rPr>
        <w:t xml:space="preserve">процессе</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0"/>
          <w:lang w:val="en-US"/>
        </w:rPr>
        <w:t xml:space="preserve">участие</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случаев </w:t>
      </w:r>
      <w:r xmlns:w="http://schemas.openxmlformats.org/wordprocessingml/2006/main" w:rsidRPr="00D96837">
        <w:rPr>
          <w:rFonts w:ascii="GHEA Grapalat" w:eastAsia="Times New Roman" w:hAnsi="GHEA Grapalat" w:cs="Sylfaen"/>
          <w:sz w:val="20"/>
          <w:szCs w:val="20"/>
          <w:lang w:val="es-ES"/>
        </w:rPr>
        <w:t xml:space="preserve">.</w:t>
      </w:r>
    </w:p>
    <w:p w14:paraId="65C038D8"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es-ES"/>
        </w:rPr>
        <w:t xml:space="preserve">119-е место </w:t>
      </w:r>
      <w:r xmlns:w="http://schemas.openxmlformats.org/wordprocessingml/2006/main" w:rsidRPr="00D96837">
        <w:rPr>
          <w:rFonts w:ascii="GHEA Grapalat" w:eastAsia="Times New Roman" w:hAnsi="GHEA Grapalat" w:cs="Times New Roman"/>
          <w:sz w:val="20"/>
          <w:szCs w:val="20"/>
          <w:lang w:val="en-US"/>
        </w:rPr>
        <w:t xml:space="preserve">в </w:t>
      </w:r>
      <w:r xmlns:w="http://schemas.openxmlformats.org/wordprocessingml/2006/main" w:rsidRPr="00D96837">
        <w:rPr>
          <w:rFonts w:ascii="GHEA Grapalat" w:eastAsia="Times New Roman" w:hAnsi="GHEA Grapalat" w:cs="Times New Roman"/>
          <w:sz w:val="20"/>
          <w:szCs w:val="20"/>
          <w:lang w:val="en-US"/>
        </w:rPr>
        <w:t xml:space="preserve">порядке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точка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hy-AM"/>
        </w:rPr>
        <w:t xml:space="preserve">в смысле:</w:t>
      </w:r>
    </w:p>
    <w:p w14:paraId="1A5190E9"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1 </w:t>
      </w:r>
      <w:r xmlns:w="http://schemas.openxmlformats.org/wordprocessingml/2006/main" w:rsidRPr="00D96837">
        <w:rPr>
          <w:rFonts w:ascii="GHEA Grapalat" w:eastAsia="Times New Roman" w:hAnsi="GHEA Grapalat" w:cs="Times New Roman"/>
          <w:color w:val="000000"/>
          <w:sz w:val="20"/>
          <w:szCs w:val="20"/>
          <w:lang w:val="hy-AM"/>
        </w:rPr>
        <w:t xml:space="preserve">) </w:t>
      </w:r>
      <w:r xmlns:w="http://schemas.openxmlformats.org/wordprocessingml/2006/main" w:rsidRPr="00D96837">
        <w:rPr>
          <w:rFonts w:ascii="GHEA Grapalat" w:eastAsia="Times New Roman" w:hAnsi="GHEA Grapalat" w:cs="Times New Roman"/>
          <w:sz w:val="20"/>
          <w:szCs w:val="20"/>
          <w:lang w:val="hy-AM"/>
        </w:rPr>
        <w:t xml:space="preserve">физические </w:t>
      </w:r>
      <w:r xmlns:w="http://schemas.openxmlformats.org/wordprocessingml/2006/main" w:rsidRPr="00D96837">
        <w:rPr>
          <w:rFonts w:ascii="GHEA Grapalat" w:eastAsia="Times New Roman" w:hAnsi="GHEA Grapalat" w:cs="GHEA Grapalat"/>
          <w:color w:val="000000"/>
          <w:sz w:val="20"/>
          <w:szCs w:val="20"/>
          <w:lang w:val="hy-AM"/>
        </w:rPr>
        <w:t xml:space="preserve">лица считаются связанными, </w:t>
      </w:r>
      <w:r xmlns:w="http://schemas.openxmlformats.org/wordprocessingml/2006/main" w:rsidRPr="00D96837">
        <w:rPr>
          <w:rFonts w:ascii="GHEA Grapalat" w:eastAsia="Times New Roman" w:hAnsi="GHEA Grapalat" w:cs="Times New Roman"/>
          <w:color w:val="000000"/>
          <w:sz w:val="20"/>
          <w:szCs w:val="20"/>
          <w:lang w:val="hy-AM"/>
        </w:rPr>
        <w:t xml:space="preserve">если они являются членами одной семьи, или ведут общее хозяйство или совместную предпринимательскую деятельность, или действовали согласованно на основе общих экономических интересов,</w:t>
      </w:r>
    </w:p>
    <w:p w14:paraId="4630F756"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14:paraId="5F8D7D06"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а) участник, владеющий более чем десятью процентами акций данного юридического лица;</w:t>
      </w:r>
    </w:p>
    <w:p w14:paraId="520246C4"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б) лицо, имеющее возможность предопределять решения юридического лица иным способом, не запрещенным законодательством Республики Армения.</w:t>
      </w:r>
    </w:p>
    <w:p w14:paraId="3C61A325"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08BCA966"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48BB5132"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3) Участники, не являющиеся физическими лицами, </w:t>
      </w:r>
      <w:r xmlns:w="http://schemas.openxmlformats.org/wordprocessingml/2006/main" w:rsidRPr="00D96837">
        <w:rPr>
          <w:rFonts w:ascii="GHEA Grapalat" w:eastAsia="Times New Roman" w:hAnsi="GHEA Grapalat" w:cs="Times New Roman"/>
          <w:color w:val="000000"/>
          <w:sz w:val="20"/>
          <w:szCs w:val="20"/>
          <w:lang w:val="hy-AM"/>
        </w:rPr>
        <w:t xml:space="preserve">считаются аффилированными, если:</w:t>
      </w:r>
    </w:p>
    <w:p w14:paraId="5526CC45" w14:textId="77777777" w:rsidR="00D96837" w:rsidRPr="00D96837" w:rsidRDefault="00D96837" w:rsidP="00D96837">
      <w:pPr xmlns:w="http://schemas.openxmlformats.org/wordprocessingml/2006/main">
        <w:spacing w:after="0" w:line="240" w:lineRule="auto"/>
        <w:ind w:firstLine="269"/>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ab xmlns:w="http://schemas.openxmlformats.org/wordprocessingml/2006/main"/>
      </w:r>
      <w:r xmlns:w="http://schemas.openxmlformats.org/wordprocessingml/2006/main" w:rsidRPr="00D96837">
        <w:rPr>
          <w:rFonts w:ascii="GHEA Grapalat" w:eastAsia="Times New Roman" w:hAnsi="GHEA Grapalat" w:cs="Times New Roman"/>
          <w:color w:val="000000"/>
          <w:sz w:val="20"/>
          <w:szCs w:val="20"/>
          <w:lang w:val="hy-AM"/>
        </w:rPr>
        <w:t xml:space="preserve">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4C775C7D" w14:textId="77777777" w:rsidR="00D96837" w:rsidRPr="00D96837" w:rsidRDefault="00D96837" w:rsidP="00D96837">
      <w:pPr xmlns:w="http://schemas.openxmlformats.org/wordprocessingml/2006/main">
        <w:spacing w:after="0" w:line="240" w:lineRule="auto"/>
        <w:ind w:firstLine="269"/>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ab xmlns:w="http://schemas.openxmlformats.org/wordprocessingml/2006/main"/>
      </w:r>
      <w:r xmlns:w="http://schemas.openxmlformats.org/wordprocessingml/2006/main" w:rsidRPr="00D96837">
        <w:rPr>
          <w:rFonts w:ascii="GHEA Grapalat" w:eastAsia="Times New Roman" w:hAnsi="GHEA Grapalat" w:cs="Times New Roman"/>
          <w:color w:val="000000"/>
          <w:sz w:val="20"/>
          <w:szCs w:val="20"/>
          <w:lang w:val="hy-AM"/>
        </w:rPr>
        <w:t xml:space="preserve">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14:paraId="1A24170E" w14:textId="77777777" w:rsidR="00D96837" w:rsidRPr="00D96837" w:rsidRDefault="00D96837" w:rsidP="00D96837">
      <w:pPr xmlns:w="http://schemas.openxmlformats.org/wordprocessingml/2006/main">
        <w:spacing w:after="0" w:line="240" w:lineRule="auto"/>
        <w:ind w:firstLine="708"/>
        <w:jc w:val="both"/>
        <w:rPr>
          <w:rFonts w:ascii="Sylfaen" w:eastAsia="Times New Roman" w:hAnsi="Sylfaen" w:cs="Times New Roman"/>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75954049"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г. они действовали или действуют согласованно, исходя из общих экономических интересов;</w:t>
      </w:r>
    </w:p>
    <w:p w14:paraId="79D0264E" w14:textId="77777777" w:rsidR="00D96837" w:rsidRPr="00D96837" w:rsidRDefault="00D96837" w:rsidP="00D96837">
      <w:pPr xmlns:w="http://schemas.openxmlformats.org/wordprocessingml/2006/main">
        <w:spacing w:after="0" w:line="240" w:lineRule="auto"/>
        <w:ind w:firstLine="284"/>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415A6CDB"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Arial Armenian"/>
          <w:sz w:val="20"/>
          <w:szCs w:val="24"/>
          <w:lang w:val="hy-AM"/>
        </w:rPr>
        <w:t xml:space="preserve">2.4 В случае признания </w:t>
      </w:r>
      <w:r xmlns:w="http://schemas.openxmlformats.org/wordprocessingml/2006/main" w:rsidRPr="00D96837">
        <w:rPr>
          <w:rFonts w:ascii="GHEA Grapalat" w:eastAsia="Times New Roman" w:hAnsi="GHEA Grapalat" w:cs="Sylfaen"/>
          <w:sz w:val="20"/>
          <w:szCs w:val="24"/>
          <w:lang w:val="hy-AM"/>
        </w:rPr>
        <w:t xml:space="preserve">участника </w:t>
      </w:r>
      <w:r xmlns:w="http://schemas.openxmlformats.org/wordprocessingml/2006/main" w:rsidRPr="00D96837">
        <w:rPr>
          <w:rFonts w:ascii="GHEA Grapalat" w:eastAsia="Times New Roman" w:hAnsi="GHEA Grapalat" w:cs="Arial"/>
          <w:sz w:val="20"/>
          <w:szCs w:val="24"/>
          <w:lang w:val="hy-AM"/>
        </w:rPr>
        <w:t xml:space="preserve">отобранным участником </w:t>
      </w:r>
      <w:r xmlns:w="http://schemas.openxmlformats.org/wordprocessingml/2006/main" w:rsidRPr="00D96837">
        <w:rPr>
          <w:rFonts w:ascii="GHEA Grapalat" w:eastAsia="Times New Roman" w:hAnsi="GHEA Grapalat" w:cs="Times New Roman"/>
          <w:color w:val="000000"/>
          <w:sz w:val="20"/>
          <w:szCs w:val="20"/>
          <w:lang w:val="hy-AM"/>
        </w:rPr>
        <w:t xml:space="preserve">он/она должен/должна представить гарантию квалификации в порядке и объеме, указанном в настоящем приглашении.</w:t>
      </w:r>
    </w:p>
    <w:p w14:paraId="450EE46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 </w:t>
      </w:r>
      <w:hyperlink xmlns:w="http://schemas.openxmlformats.org/wordprocessingml/2006/main" xmlns:r="http://schemas.openxmlformats.org/officeDocument/2006/relationships" r:id="rId8" w:tgtFrame="_blank" w:history="1">
        <w:r xmlns:w="http://schemas.openxmlformats.org/wordprocessingml/2006/main" w:rsidRPr="00D96837">
          <w:rPr>
            <w:rFonts w:ascii="GHEA Grapalat" w:eastAsia="Times New Roman" w:hAnsi="GHEA Grapalat" w:cs="Times New Roman"/>
            <w:color w:val="000000"/>
            <w:sz w:val="20"/>
            <w:szCs w:val="20"/>
            <w:lang w:val="hy-AM"/>
          </w:rPr>
          <w:t xml:space="preserve">Standard &amp; Poor's).</w:t>
        </w:r>
      </w:hyperlink>
      <w:r xmlns:w="http://schemas.openxmlformats.org/wordprocessingml/2006/main" w:rsidRPr="00D96837">
        <w:rPr>
          <w:rFonts w:ascii="Calibri" w:eastAsia="Times New Roman" w:hAnsi="Calibri" w:cs="Calibri"/>
          <w:color w:val="000000"/>
          <w:sz w:val="20"/>
          <w:szCs w:val="20"/>
          <w:lang w:val="hy-AM"/>
        </w:rPr>
        <w:t xml:space="preserve"> </w:t>
      </w:r>
      <w:r xmlns:w="http://schemas.openxmlformats.org/wordprocessingml/2006/main" w:rsidRPr="00D96837">
        <w:rPr>
          <w:rFonts w:ascii="GHEA Grapalat" w:eastAsia="Times New Roman" w:hAnsi="GHEA Grapalat" w:cs="Times New Roman"/>
          <w:color w:val="000000"/>
          <w:sz w:val="20"/>
          <w:szCs w:val="20"/>
          <w:lang w:val="hy-AM"/>
        </w:rPr>
        <w:t xml:space="preserve">) рейтинг кредитоспособности не ниже суверенного рейтинга, присвоенного Республике Армения</w:t>
      </w:r>
      <w:r xmlns:w="http://schemas.openxmlformats.org/wordprocessingml/2006/main" w:rsidRPr="00D96837" w:rsidDel="00EA4B24">
        <w:rPr>
          <w:rFonts w:ascii="GHEA Grapalat" w:eastAsia="Times New Roman" w:hAnsi="GHEA Grapalat" w:cs="Arial"/>
          <w:sz w:val="20"/>
          <w:szCs w:val="24"/>
          <w:lang w:val="hy-AM"/>
        </w:rPr>
        <w:t xml:space="preserve"> </w:t>
      </w:r>
      <w:r xmlns:w="http://schemas.openxmlformats.org/wordprocessingml/2006/main" w:rsidRPr="00D96837">
        <w:rPr>
          <w:rFonts w:ascii="GHEA Grapalat" w:eastAsia="Times New Roman" w:hAnsi="GHEA Grapalat" w:cs="Arial"/>
          <w:sz w:val="20"/>
          <w:szCs w:val="24"/>
          <w:lang w:val="hy-AM"/>
        </w:rPr>
        <w:t xml:space="preserve">:</w:t>
      </w:r>
    </w:p>
    <w:p w14:paraId="675D0AE6" w14:textId="77777777" w:rsidR="00D96837" w:rsidRPr="00D96837" w:rsidRDefault="00D96837" w:rsidP="00D96837">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2.5 Договор, заключаемый в рамках настоящей процедуры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можно </w:t>
      </w:r>
      <w:r xmlns:w="http://schemas.openxmlformats.org/wordprocessingml/2006/main" w:rsidRPr="00D96837">
        <w:rPr>
          <w:rFonts w:ascii="GHEA Grapalat" w:eastAsia="Times New Roman" w:hAnsi="GHEA Grapalat" w:cs="Sylfaen"/>
          <w:sz w:val="20"/>
          <w:szCs w:val="24"/>
          <w:lang w:val="af-ZA"/>
        </w:rPr>
        <w:t xml:space="preserve">сделать</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агентство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запечатать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через.</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Агентство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сторона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быть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 процедуре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0"/>
          <w:lang w:val="af-ZA" w:eastAsia="ru-RU"/>
        </w:rPr>
        <w:t xml:space="preserve">( </w:t>
      </w:r>
      <w:r xmlns:w="http://schemas.openxmlformats.org/wordprocessingml/2006/main" w:rsidRPr="00D96837">
        <w:rPr>
          <w:rFonts w:ascii="GHEA Grapalat" w:eastAsia="Times New Roman" w:hAnsi="GHEA Grapalat" w:cs="Sylfaen"/>
          <w:sz w:val="20"/>
          <w:szCs w:val="20"/>
          <w:lang w:val="en-US" w:eastAsia="ru-RU"/>
        </w:rPr>
        <w:t xml:space="preserve">одинаковый</w:t>
      </w:r>
      <w:r xmlns:w="http://schemas.openxmlformats.org/wordprocessingml/2006/main" w:rsidRPr="00D96837">
        <w:rPr>
          <w:rFonts w:ascii="GHEA Grapalat" w:eastAsia="Times New Roman" w:hAnsi="GHEA Grapalat" w:cs="Sylfaen"/>
          <w:sz w:val="20"/>
          <w:szCs w:val="20"/>
          <w:lang w:val="af-ZA" w:eastAsia="ru-RU"/>
        </w:rPr>
        <w:t xml:space="preserve"> </w:t>
      </w:r>
      <w:r xmlns:w="http://schemas.openxmlformats.org/wordprocessingml/2006/main" w:rsidRPr="00D96837">
        <w:rPr>
          <w:rFonts w:ascii="GHEA Grapalat" w:eastAsia="Times New Roman" w:hAnsi="GHEA Grapalat" w:cs="Sylfaen"/>
          <w:sz w:val="20"/>
          <w:szCs w:val="24"/>
          <w:lang w:val="en-US"/>
        </w:rPr>
        <w:t xml:space="preserve">участвовать </w:t>
      </w:r>
      <w:r xmlns:w="http://schemas.openxmlformats.org/wordprocessingml/2006/main" w:rsidRPr="00D96837">
        <w:rPr>
          <w:rFonts w:ascii="GHEA Grapalat" w:eastAsia="Times New Roman" w:hAnsi="GHEA Grapalat" w:cs="Sylfaen"/>
          <w:sz w:val="20"/>
          <w:szCs w:val="20"/>
          <w:lang w:val="af-ZA" w:eastAsia="ru-RU"/>
        </w:rPr>
        <w:t xml:space="preserve">в </w:t>
      </w:r>
      <w:r xmlns:w="http://schemas.openxmlformats.org/wordprocessingml/2006/main" w:rsidRPr="00D96837">
        <w:rPr>
          <w:rFonts w:ascii="GHEA Grapalat" w:eastAsia="Times New Roman" w:hAnsi="GHEA Grapalat" w:cs="Sylfaen"/>
          <w:sz w:val="20"/>
          <w:szCs w:val="20"/>
          <w:lang w:val="en-US" w:eastAsia="ru-RU"/>
        </w:rPr>
        <w:t xml:space="preserve">части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для этой цели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участник </w:t>
      </w:r>
      <w:r xmlns:w="http://schemas.openxmlformats.org/wordprocessingml/2006/main" w:rsidRPr="00D96837">
        <w:rPr>
          <w:rFonts w:ascii="GHEA Grapalat" w:eastAsia="Times New Roman" w:hAnsi="GHEA Grapalat" w:cs="Sylfaen"/>
          <w:sz w:val="20"/>
          <w:szCs w:val="24"/>
          <w:lang w:val="af-ZA"/>
        </w:rPr>
        <w:t xml:space="preserve">.</w:t>
      </w:r>
    </w:p>
    <w:p w14:paraId="7777FE55" w14:textId="77777777" w:rsidR="00D96837" w:rsidRPr="00D96837" w:rsidRDefault="00D96837" w:rsidP="00D96837">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2. </w:t>
      </w:r>
      <w:r xmlns:w="http://schemas.openxmlformats.org/wordprocessingml/2006/main" w:rsidRPr="00D96837">
        <w:rPr>
          <w:rFonts w:ascii="GHEA Grapalat" w:eastAsia="Times New Roman" w:hAnsi="GHEA Grapalat" w:cs="Sylfaen"/>
          <w:sz w:val="20"/>
          <w:szCs w:val="24"/>
          <w:lang w:val="af-ZA"/>
        </w:rPr>
        <w:t xml:space="preserve">6 </w:t>
      </w:r>
      <w:r xmlns:w="http://schemas.openxmlformats.org/wordprocessingml/2006/main" w:rsidRPr="00D96837">
        <w:rPr>
          <w:rFonts w:ascii="GHEA Grapalat" w:eastAsia="Times New Roman" w:hAnsi="GHEA Grapalat" w:cs="Sylfaen"/>
          <w:sz w:val="20"/>
          <w:szCs w:val="24"/>
          <w:lang w:val="hy-AM"/>
        </w:rPr>
        <w:t xml:space="preserve">участников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процедуре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совместно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активность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порядке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консорциуму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Похожий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 </w:t>
      </w:r>
      <w:r xmlns:w="http://schemas.openxmlformats.org/wordprocessingml/2006/main" w:rsidRPr="00D96837">
        <w:rPr>
          <w:rFonts w:ascii="GHEA Grapalat" w:eastAsia="Times New Roman" w:hAnsi="GHEA Grapalat" w:cs="Sylfaen"/>
          <w:sz w:val="20"/>
          <w:szCs w:val="24"/>
          <w:lang w:val="af-ZA"/>
        </w:rPr>
        <w:t xml:space="preserve">:</w:t>
      </w:r>
    </w:p>
    <w:p w14:paraId="5164E87B" w14:textId="77777777" w:rsidR="00D96837" w:rsidRPr="00D96837" w:rsidRDefault="00D96837" w:rsidP="00D96837">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совместный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активность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 боков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любой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одинаковый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процедуре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одинаковый</w:t>
      </w:r>
      <w:r xmlns:w="http://schemas.openxmlformats.org/wordprocessingml/2006/main" w:rsidRPr="00D96837">
        <w:rPr>
          <w:rFonts w:ascii="GHEA Grapalat" w:eastAsia="Times New Roman" w:hAnsi="GHEA Grapalat" w:cs="Sylfaen"/>
          <w:sz w:val="20"/>
          <w:szCs w:val="20"/>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представить </w:t>
      </w:r>
      <w:r xmlns:w="http://schemas.openxmlformats.org/wordprocessingml/2006/main" w:rsidRPr="00D96837">
        <w:rPr>
          <w:rFonts w:ascii="GHEA Grapalat" w:eastAsia="Times New Roman" w:hAnsi="GHEA Grapalat" w:cs="Sylfaen"/>
          <w:sz w:val="20"/>
          <w:szCs w:val="20"/>
          <w:lang w:val="en-US"/>
        </w:rPr>
        <w:t xml:space="preserve">дозу</w:t>
      </w:r>
      <w:r xmlns:w="http://schemas.openxmlformats.org/wordprocessingml/2006/main" w:rsidRPr="00D96837">
        <w:rPr>
          <w:rFonts w:ascii="GHEA Grapalat" w:eastAsia="Times New Roman" w:hAnsi="GHEA Grapalat" w:cs="Sylfaen"/>
          <w:sz w:val="20"/>
          <w:szCs w:val="20"/>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отдельно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Применение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абзац</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несоблюдение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 </w:t>
      </w:r>
      <w:r xmlns:w="http://schemas.openxmlformats.org/wordprocessingml/2006/main" w:rsidRPr="00D96837">
        <w:rPr>
          <w:rFonts w:ascii="GHEA Grapalat" w:eastAsia="Times New Roman" w:hAnsi="GHEA Grapalat" w:cs="Sylfaen"/>
          <w:sz w:val="20"/>
          <w:szCs w:val="24"/>
          <w:lang w:val="af-ZA"/>
        </w:rPr>
        <w:t xml:space="preserve">подачи </w:t>
      </w:r>
      <w:r xmlns:w="http://schemas.openxmlformats.org/wordprocessingml/2006/main" w:rsidRPr="00D96837">
        <w:rPr>
          <w:rFonts w:ascii="GHEA Grapalat" w:eastAsia="Times New Roman" w:hAnsi="GHEA Grapalat" w:cs="Sylfaen"/>
          <w:sz w:val="20"/>
          <w:szCs w:val="24"/>
        </w:rPr>
        <w:t xml:space="preserve">заявлений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открытие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сеансе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отклоненный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совместно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активность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порядке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так что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электронная почта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отдельно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приложений </w:t>
      </w:r>
      <w:r xmlns:w="http://schemas.openxmlformats.org/wordprocessingml/2006/main" w:rsidRPr="00D96837">
        <w:rPr>
          <w:rFonts w:ascii="GHEA Grapalat" w:eastAsia="Times New Roman" w:hAnsi="GHEA Grapalat" w:cs="Sylfaen"/>
          <w:sz w:val="20"/>
          <w:szCs w:val="24"/>
          <w:lang w:val="af-ZA"/>
        </w:rPr>
        <w:t xml:space="preserve">.</w:t>
      </w:r>
    </w:p>
    <w:p w14:paraId="27379C3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af-ZA"/>
        </w:rPr>
        <w:t xml:space="preserve">2) </w:t>
      </w:r>
      <w:r xmlns:w="http://schemas.openxmlformats.org/wordprocessingml/2006/main" w:rsidRPr="00D96837">
        <w:rPr>
          <w:rFonts w:ascii="GHEA Grapalat" w:eastAsia="Times New Roman" w:hAnsi="GHEA Grapalat" w:cs="Sylfaen"/>
          <w:sz w:val="20"/>
          <w:szCs w:val="24"/>
        </w:rPr>
        <w:t xml:space="preserve">Спутники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совместно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совместно ответственный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ответственность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lang w:val="af-ZA"/>
        </w:rPr>
        <w:t xml:space="preserve">Более того,</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консорциум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член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консорциума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вне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приехать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консорциум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назад</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клиенту</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контракт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одностороннем порядке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растворение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консорциум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члены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применяемый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контракту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ответственность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средства </w:t>
      </w:r>
      <w:r xmlns:w="http://schemas.openxmlformats.org/wordprocessingml/2006/main" w:rsidRPr="00D96837">
        <w:rPr>
          <w:rFonts w:ascii="GHEA Grapalat" w:eastAsia="Times New Roman" w:hAnsi="GHEA Grapalat" w:cs="Sylfaen"/>
          <w:sz w:val="20"/>
          <w:szCs w:val="24"/>
          <w:lang w:val="hy-AM"/>
        </w:rPr>
        <w:t xml:space="preserve">.</w:t>
      </w:r>
    </w:p>
    <w:p w14:paraId="1B70A22E" w14:textId="77777777" w:rsidR="00D96837" w:rsidRPr="00D96837" w:rsidRDefault="00D96837" w:rsidP="00D96837">
      <w:pPr>
        <w:spacing w:after="0" w:line="240" w:lineRule="auto"/>
        <w:ind w:firstLine="567"/>
        <w:jc w:val="both"/>
        <w:rPr>
          <w:rFonts w:ascii="GHEA Grapalat" w:eastAsia="Times New Roman" w:hAnsi="GHEA Grapalat" w:cs="Times New Roman"/>
          <w:b/>
          <w:sz w:val="20"/>
          <w:szCs w:val="24"/>
          <w:lang w:val="af-ZA"/>
        </w:rPr>
      </w:pPr>
    </w:p>
    <w:p w14:paraId="4B0A7B07" w14:textId="77777777" w:rsidR="00D96837" w:rsidRPr="00D96837" w:rsidRDefault="00D96837" w:rsidP="00D96837">
      <w:pPr>
        <w:spacing w:after="0" w:line="240" w:lineRule="auto"/>
        <w:jc w:val="both"/>
        <w:rPr>
          <w:rFonts w:ascii="GHEA Grapalat" w:eastAsia="Times New Roman" w:hAnsi="GHEA Grapalat" w:cs="Times New Roman"/>
          <w:b/>
          <w:sz w:val="20"/>
          <w:szCs w:val="24"/>
          <w:lang w:val="af-ZA"/>
        </w:rPr>
      </w:pPr>
    </w:p>
    <w:p w14:paraId="6C1E9DD9" w14:textId="77777777" w:rsidR="00D96837" w:rsidRPr="00D96837" w:rsidRDefault="00D96837" w:rsidP="00D96837">
      <w:pPr>
        <w:spacing w:after="0" w:line="240" w:lineRule="auto"/>
        <w:ind w:firstLine="567"/>
        <w:jc w:val="both"/>
        <w:rPr>
          <w:rFonts w:ascii="GHEA Grapalat" w:eastAsia="Times New Roman" w:hAnsi="GHEA Grapalat" w:cs="Times New Roman"/>
          <w:b/>
          <w:sz w:val="20"/>
          <w:szCs w:val="24"/>
          <w:lang w:val="af-ZA"/>
        </w:rPr>
      </w:pPr>
    </w:p>
    <w:p w14:paraId="6D9A73A8"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3. </w:t>
      </w:r>
      <w:proofErr xmlns:w="http://schemas.openxmlformats.org/wordprocessingml/2006/main" w:type="gramStart"/>
      <w:r xmlns:w="http://schemas.openxmlformats.org/wordprocessingml/2006/main" w:rsidRPr="00D96837">
        <w:rPr>
          <w:rFonts w:ascii="GHEA Grapalat" w:eastAsia="Times New Roman" w:hAnsi="GHEA Grapalat" w:cs="Sylfaen"/>
          <w:b/>
          <w:sz w:val="20"/>
          <w:szCs w:val="24"/>
          <w:lang w:val="en-US"/>
        </w:rPr>
        <w:t xml:space="preserve">ПРИГЛАШЕНИЕ</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ОБЪЯСНЕНИЕ</w:t>
      </w:r>
      <w:proofErr xmlns:w="http://schemas.openxmlformats.org/wordprocessingml/2006/main" w:type="gramEnd"/>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Arial"/>
          <w:b/>
          <w:sz w:val="20"/>
          <w:szCs w:val="24"/>
          <w:lang w:val="en-US"/>
        </w:rPr>
        <w:t xml:space="preserve">И</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ПРИГЛАШЕНИЕ</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ИЗМЕНЯТЬ</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ВЫПОЛНЯТЬ</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ПОРЯДОК</w:t>
      </w:r>
      <w:r xmlns:w="http://schemas.openxmlformats.org/wordprocessingml/2006/main" w:rsidRPr="00D96837">
        <w:rPr>
          <w:rFonts w:ascii="GHEA Grapalat" w:eastAsia="Times New Roman" w:hAnsi="GHEA Grapalat" w:cs="Arial"/>
          <w:b/>
          <w:sz w:val="20"/>
          <w:szCs w:val="24"/>
          <w:lang w:val="af-ZA"/>
        </w:rPr>
        <w:t xml:space="preserve"> </w:t>
      </w:r>
    </w:p>
    <w:p w14:paraId="5953EE8A" w14:textId="77777777" w:rsidR="00D96837" w:rsidRPr="00D96837" w:rsidRDefault="00D96837" w:rsidP="00D96837">
      <w:pPr>
        <w:spacing w:after="0" w:line="240" w:lineRule="auto"/>
        <w:jc w:val="center"/>
        <w:rPr>
          <w:rFonts w:ascii="GHEA Grapalat" w:eastAsia="Times New Roman" w:hAnsi="GHEA Grapalat" w:cs="Times New Roman"/>
          <w:b/>
          <w:sz w:val="20"/>
          <w:szCs w:val="24"/>
          <w:lang w:val="af-ZA"/>
        </w:rPr>
      </w:pPr>
    </w:p>
    <w:p w14:paraId="03F2FD6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D96837">
        <w:rPr>
          <w:rFonts w:ascii="GHEA Grapalat" w:eastAsia="Times New Roman" w:hAnsi="GHEA Grapalat" w:cs="Times New Roman"/>
          <w:sz w:val="20"/>
          <w:szCs w:val="24"/>
          <w:lang w:val="af-ZA"/>
        </w:rPr>
        <w:t xml:space="preserve">3.1 </w:t>
      </w:r>
      <w:r xmlns:w="http://schemas.openxmlformats.org/wordprocessingml/2006/main" w:rsidRPr="00D96837">
        <w:rPr>
          <w:rFonts w:ascii="GHEA Grapalat" w:eastAsia="Times New Roman" w:hAnsi="GHEA Grapalat" w:cs="Sylfaen"/>
          <w:sz w:val="20"/>
          <w:szCs w:val="24"/>
          <w:lang w:val="en-US"/>
        </w:rPr>
        <w:t xml:space="preserve">Статья </w:t>
      </w:r>
      <w:r xmlns:w="http://schemas.openxmlformats.org/wordprocessingml/2006/main" w:rsidRPr="00D96837">
        <w:rPr>
          <w:rFonts w:ascii="GHEA Grapalat" w:eastAsia="Times New Roman" w:hAnsi="GHEA Grapalat" w:cs="Arial"/>
          <w:sz w:val="20"/>
          <w:szCs w:val="24"/>
          <w:lang w:val="af-ZA"/>
        </w:rPr>
        <w:t xml:space="preserve">29 </w:t>
      </w:r>
      <w:r xmlns:w="http://schemas.openxmlformats.org/wordprocessingml/2006/main" w:rsidRPr="00D96837">
        <w:rPr>
          <w:rFonts w:ascii="GHEA Grapalat" w:eastAsia="Times New Roman" w:hAnsi="GHEA Grapalat" w:cs="Sylfaen"/>
          <w:sz w:val="20"/>
          <w:szCs w:val="24"/>
          <w:lang w:val="en-US"/>
        </w:rPr>
        <w:t xml:space="preserve">Закона</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статья</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w:t>
      </w:r>
      <w:r xmlns:w="http://schemas.openxmlformats.org/wordprocessingml/2006/main" w:rsidRPr="00D96837">
        <w:rPr>
          <w:rFonts w:ascii="GHEA Grapalat" w:eastAsia="Times New Roman" w:hAnsi="GHEA Grapalat" w:cs="Sylfaen"/>
          <w:sz w:val="20"/>
          <w:szCs w:val="24"/>
          <w:lang w:val="en-US"/>
        </w:rPr>
        <w:t xml:space="preserve">соответствии </w:t>
      </w:r>
      <w:r xmlns:w="http://schemas.openxmlformats.org/wordprocessingml/2006/main" w:rsidRPr="00D96837">
        <w:rPr>
          <w:rFonts w:ascii="GHEA Grapalat" w:eastAsia="Times New Roman" w:hAnsi="GHEA Grapalat" w:cs="Arial"/>
          <w:sz w:val="20"/>
          <w:szCs w:val="24"/>
          <w:lang w:val="af-ZA"/>
        </w:rPr>
        <w:t xml:space="preserve">с </w:t>
      </w:r>
      <w:r xmlns:w="http://schemas.openxmlformats.org/wordprocessingml/2006/main" w:rsidRPr="00D96837">
        <w:rPr>
          <w:rFonts w:ascii="GHEA Grapalat" w:eastAsia="Times New Roman" w:hAnsi="GHEA Grapalat" w:cs="Arial"/>
          <w:sz w:val="20"/>
          <w:szCs w:val="24"/>
          <w:lang w:val="en-US"/>
        </w:rPr>
        <w:t xml:space="preserve">глаголом</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верно</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имеет</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от клиента</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требовать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приглашение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разъяснение </w:t>
      </w:r>
      <w:r xmlns:w="http://schemas.openxmlformats.org/wordprocessingml/2006/main" w:rsidRPr="00D96837">
        <w:rPr>
          <w:rFonts w:ascii="GHEA Grapalat" w:eastAsia="Times New Roman" w:hAnsi="GHEA Grapalat" w:cs="Tahoma"/>
          <w:sz w:val="20"/>
          <w:szCs w:val="24"/>
          <w:lang w:val="en-US"/>
        </w:rPr>
        <w:t xml:space="preserve">.</w:t>
      </w:r>
    </w:p>
    <w:p w14:paraId="1BEF0C2A" w14:textId="5CDA198A"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D96837">
        <w:rPr>
          <w:rFonts w:ascii="GHEA Grapalat" w:eastAsia="Times New Roman" w:hAnsi="GHEA Grapalat" w:cs="Sylfaen"/>
          <w:sz w:val="20"/>
          <w:szCs w:val="24"/>
          <w:lang w:val="en-US"/>
        </w:rPr>
        <w:t xml:space="preserve">Участник</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верно</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имеет</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приложения</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презентация</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крайний срок</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 истечении срока</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 меньшей мере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пять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календарь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перед </w:t>
      </w:r>
      <w:r xmlns:w="http://schemas.openxmlformats.org/wordprocessingml/2006/main" w:rsidRPr="00D96837">
        <w:rPr>
          <w:rFonts w:ascii="GHEA Grapalat" w:eastAsia="Times New Roman" w:hAnsi="GHEA Grapalat" w:cs="Arial"/>
          <w:sz w:val="20"/>
          <w:szCs w:val="24"/>
          <w:lang w:val="af-ZA"/>
        </w:rPr>
        <w:t xml:space="preserve">письменным </w:t>
      </w:r>
      <w:r xmlns:w="http://schemas.openxmlformats.org/wordprocessingml/2006/main" w:rsidRPr="00D96837">
        <w:rPr>
          <w:rFonts w:ascii="GHEA Grapalat" w:eastAsia="Times New Roman" w:hAnsi="GHEA Grapalat" w:cs="Sylfaen"/>
          <w:sz w:val="20"/>
          <w:szCs w:val="24"/>
          <w:lang w:val="en-US"/>
        </w:rPr>
        <w:t xml:space="preserve">комитетом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требовать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приглашение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разъяснение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Times New Roman"/>
          <w:sz w:val="20"/>
          <w:szCs w:val="24"/>
          <w:lang w:val="af-ZA"/>
        </w:rPr>
        <w:t xml:space="preserve"> </w:t>
      </w:r>
      <w:r xmlns:w="http://schemas.openxmlformats.org/wordprocessingml/2006/main" w:rsidRPr="00D96837">
        <w:rPr>
          <w:rFonts w:ascii="GHEA Grapalat" w:eastAsia="Times New Roman" w:hAnsi="GHEA Grapalat" w:cs="Times New Roman"/>
          <w:sz w:val="20"/>
          <w:szCs w:val="24"/>
          <w:lang w:val="en-US"/>
        </w:rPr>
        <w:t xml:space="preserve">Комиссия</w:t>
      </w:r>
      <w:r xmlns:w="http://schemas.openxmlformats.org/wordprocessingml/2006/main" w:rsidRPr="00D96837">
        <w:rPr>
          <w:rFonts w:ascii="GHEA Grapalat" w:eastAsia="Times New Roman" w:hAnsi="GHEA Grapalat" w:cs="Times New Roma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запрос</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сделанный</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м </w:t>
      </w:r>
      <w:r xmlns:w="http://schemas.openxmlformats.org/wordprocessingml/2006/main" w:rsidRPr="00D96837">
        <w:rPr>
          <w:rFonts w:ascii="GHEA Grapalat" w:eastAsia="Times New Roman" w:hAnsi="GHEA Grapalat" w:cs="Sylfaen"/>
          <w:sz w:val="20"/>
          <w:szCs w:val="24"/>
          <w:lang w:val="en-US"/>
        </w:rPr>
        <w:t xml:space="preserve">ассани</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разъяснение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обеспечение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w:t>
      </w:r>
      <w:r xmlns:w="http://schemas.openxmlformats.org/wordprocessingml/2006/main" w:rsidRPr="00D96837">
        <w:rPr>
          <w:rFonts w:ascii="GHEA Grapalat" w:eastAsia="Times New Roman" w:hAnsi="GHEA Grapalat" w:cs="Sylfaen"/>
          <w:sz w:val="20"/>
          <w:szCs w:val="24"/>
          <w:lang w:val="af-ZA"/>
        </w:rPr>
        <w:t xml:space="preserve">письменной форме</w:t>
      </w:r>
      <w:r xmlns:w="http://schemas.openxmlformats.org/wordprocessingml/2006/main" w:rsidRPr="00D96837" w:rsidDel="00197D76">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запрос</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получить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тот день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последующий</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два</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календарь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день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течение </w:t>
      </w:r>
      <w:r xmlns:w="http://schemas.openxmlformats.org/wordprocessingml/2006/main" w:rsidRPr="00D96837">
        <w:rPr>
          <w:rFonts w:ascii="GHEA Grapalat" w:eastAsia="Times New Roman" w:hAnsi="GHEA Grapalat" w:cs="Tahoma"/>
          <w:sz w:val="20"/>
          <w:szCs w:val="24"/>
          <w:lang w:val="en-US"/>
        </w:rPr>
        <w:t xml:space="preserve">.</w:t>
      </w:r>
    </w:p>
    <w:p w14:paraId="3CB27B41"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4"/>
          <w:lang w:val="af-ZA"/>
        </w:rPr>
        <w:t xml:space="preserve">3.2 </w:t>
      </w:r>
      <w:r xmlns:w="http://schemas.openxmlformats.org/wordprocessingml/2006/main" w:rsidRPr="00D96837">
        <w:rPr>
          <w:rFonts w:ascii="GHEA Grapalat" w:eastAsia="Times New Roman" w:hAnsi="GHEA Grapalat" w:cs="Sylfaen"/>
          <w:sz w:val="20"/>
          <w:szCs w:val="24"/>
          <w:lang w:val="en-US"/>
        </w:rPr>
        <w:t xml:space="preserve">Запрос</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разъяснения</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содержание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объявление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разъяснение</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обеспечить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день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публикуется</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является</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w:t>
      </w:r>
      <w:r xmlns:w="http://schemas.openxmlformats.org/wordprocessingml/2006/main" w:rsidRPr="00D96837">
        <w:rPr>
          <w:rFonts w:ascii="GHEA Grapalat" w:eastAsia="Times New Roman" w:hAnsi="GHEA Grapalat" w:cs="Sylfaen"/>
          <w:sz w:val="20"/>
          <w:szCs w:val="24"/>
          <w:lang w:val="af-ZA"/>
        </w:rPr>
        <w:t xml:space="preserve">www.procurement.am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текущий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Информационный бюллетень </w:t>
      </w:r>
      <w:r xmlns:w="http://schemas.openxmlformats.org/wordprocessingml/2006/main" w:rsidRPr="00D96837">
        <w:rPr>
          <w:rFonts w:ascii="GHEA Grapalat" w:eastAsia="Times New Roman" w:hAnsi="GHEA Grapalat" w:cs="Sylfaen"/>
          <w:sz w:val="20"/>
          <w:szCs w:val="24"/>
          <w:lang w:val="en-US"/>
        </w:rPr>
        <w:t xml:space="preserve">( </w:t>
      </w:r>
      <w:r xmlns:w="http://schemas.openxmlformats.org/wordprocessingml/2006/main" w:rsidRPr="00D96837">
        <w:rPr>
          <w:rFonts w:ascii="GHEA Grapalat" w:eastAsia="Times New Roman" w:hAnsi="GHEA Grapalat" w:cs="Sylfaen"/>
          <w:sz w:val="20"/>
          <w:szCs w:val="24"/>
        </w:rPr>
        <w:t xml:space="preserve">далее </w:t>
      </w:r>
      <w:r xmlns:w="http://schemas.openxmlformats.org/wordprocessingml/2006/main" w:rsidRPr="00D96837">
        <w:rPr>
          <w:rFonts w:ascii="GHEA Grapalat" w:eastAsia="Times New Roman" w:hAnsi="GHEA Grapalat" w:cs="Sylfaen"/>
          <w:sz w:val="20"/>
          <w:szCs w:val="24"/>
          <w:lang w:val="af-ZA"/>
        </w:rPr>
        <w:t xml:space="preserve">именуемый </w:t>
      </w:r>
      <w:r xmlns:w="http://schemas.openxmlformats.org/wordprocessingml/2006/main" w:rsidRPr="00D96837">
        <w:rPr>
          <w:rFonts w:ascii="GHEA Grapalat" w:eastAsia="Times New Roman" w:hAnsi="GHEA Grapalat" w:cs="Sylfaen"/>
          <w:sz w:val="20"/>
          <w:szCs w:val="24"/>
          <w:lang w:val="af-ZA"/>
        </w:rPr>
        <w:t xml:space="preserve">Информационный </w:t>
      </w:r>
      <w:r xmlns:w="http://schemas.openxmlformats.org/wordprocessingml/2006/main" w:rsidRPr="00D96837">
        <w:rPr>
          <w:rFonts w:ascii="GHEA Grapalat" w:eastAsia="Times New Roman" w:hAnsi="GHEA Grapalat" w:cs="Sylfaen"/>
          <w:sz w:val="20"/>
          <w:szCs w:val="24"/>
        </w:rPr>
        <w:t xml:space="preserve">бюллетень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New Roman"/>
          <w:sz w:val="24"/>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Закупки»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объявления </w:t>
      </w:r>
      <w:r xmlns:w="http://schemas.openxmlformats.org/wordprocessingml/2006/main" w:rsidRPr="00D96837">
        <w:rPr>
          <w:rFonts w:ascii="GHEA Grapalat" w:eastAsia="Times New Roman" w:hAnsi="GHEA Grapalat" w:cs="Times New Roman"/>
          <w:sz w:val="24"/>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отделение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New Roman"/>
          <w:sz w:val="24"/>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Приглашения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разъяснения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касательно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объявления </w:t>
      </w:r>
      <w:r xmlns:w="http://schemas.openxmlformats.org/wordprocessingml/2006/main" w:rsidRPr="00D96837">
        <w:rPr>
          <w:rFonts w:ascii="GHEA Grapalat" w:eastAsia="Times New Roman" w:hAnsi="GHEA Grapalat" w:cs="Times New Roman"/>
          <w:sz w:val="24"/>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подразделение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без</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чтобы отпраздновать</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запрос</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сделанный</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м </w:t>
      </w:r>
      <w:r xmlns:w="http://schemas.openxmlformats.org/wordprocessingml/2006/main" w:rsidRPr="00D96837">
        <w:rPr>
          <w:rFonts w:ascii="GHEA Grapalat" w:eastAsia="Times New Roman" w:hAnsi="GHEA Grapalat" w:cs="Sylfaen"/>
          <w:sz w:val="20"/>
          <w:szCs w:val="24"/>
          <w:lang w:val="en-US"/>
        </w:rPr>
        <w:t xml:space="preserve">Ассанж</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данные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Tahoma"/>
          <w:sz w:val="20"/>
          <w:szCs w:val="24"/>
          <w:lang w:val="af-ZA"/>
        </w:rPr>
        <w:t xml:space="preserve"> </w:t>
      </w:r>
    </w:p>
    <w:p w14:paraId="262F37D8" w14:textId="77777777"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xmlns:w="http://schemas.openxmlformats.org/wordprocessingml/2006/main" w:rsidRPr="00D96837">
        <w:rPr>
          <w:rFonts w:ascii="GHEA Grapalat" w:eastAsia="Times New Roman" w:hAnsi="GHEA Grapalat" w:cs="Arial Unicode"/>
          <w:sz w:val="20"/>
          <w:szCs w:val="24"/>
          <w:lang w:val="af-ZA"/>
        </w:rPr>
        <w:t xml:space="preserve">3.3 </w:t>
      </w:r>
      <w:r xmlns:w="http://schemas.openxmlformats.org/wordprocessingml/2006/main" w:rsidRPr="00D96837">
        <w:rPr>
          <w:rFonts w:ascii="GHEA Grapalat" w:eastAsia="Times New Roman" w:hAnsi="GHEA Grapalat" w:cs="Sylfaen"/>
          <w:sz w:val="20"/>
          <w:szCs w:val="24"/>
        </w:rPr>
        <w:t xml:space="preserve">Уточнение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 условии, </w:t>
      </w:r>
      <w:r xmlns:w="http://schemas.openxmlformats.org/wordprocessingml/2006/main" w:rsidRPr="00D96837">
        <w:rPr>
          <w:rFonts w:ascii="GHEA Grapalat" w:eastAsia="Times New Roman" w:hAnsi="GHEA Grapalat" w:cs="Arial Unicode"/>
          <w:sz w:val="20"/>
          <w:szCs w:val="24"/>
          <w:lang w:val="af-ZA"/>
        </w:rPr>
        <w:t xml:space="preserve">если</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запрос</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сделанный</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Arial Unicode"/>
          <w:sz w:val="20"/>
          <w:szCs w:val="24"/>
          <w:lang w:val="af-ZA"/>
        </w:rPr>
        <w:t xml:space="preserve"> Чья </w:t>
      </w:r>
      <w:r xmlns:w="http://schemas.openxmlformats.org/wordprocessingml/2006/main" w:rsidRPr="00D96837">
        <w:rPr>
          <w:rFonts w:ascii="GHEA Grapalat" w:eastAsia="Times New Roman" w:hAnsi="GHEA Grapalat" w:cs="Sylfaen"/>
          <w:sz w:val="20"/>
          <w:szCs w:val="24"/>
          <w:lang w:val="en-US"/>
        </w:rPr>
        <w:t xml:space="preserve">доля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определенный</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крайний срок</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нарушение </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как</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также </w:t>
      </w:r>
      <w:r xmlns:w="http://schemas.openxmlformats.org/wordprocessingml/2006/main" w:rsidRPr="00D96837">
        <w:rPr>
          <w:rFonts w:ascii="GHEA Grapalat" w:eastAsia="Times New Roman" w:hAnsi="GHEA Grapalat" w:cs="Arial Unicode"/>
          <w:sz w:val="20"/>
          <w:szCs w:val="24"/>
          <w:lang w:val="af-ZA"/>
        </w:rPr>
        <w:t xml:space="preserve">если</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запрос</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вне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Arial Unicode"/>
          <w:sz w:val="20"/>
          <w:szCs w:val="24"/>
          <w:lang w:val="en-US"/>
        </w:rPr>
        <w:t xml:space="preserve">этот</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содержание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кадра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запрос</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относится 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рекомендованным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товаров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технический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характеристики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приглашению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технический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характеристикам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эквивалентность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соответствии с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rPr>
        <w:t xml:space="preserve">ответом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Общий</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в </w:t>
      </w:r>
      <w:r xmlns:w="http://schemas.openxmlformats.org/wordprocessingml/2006/main" w:rsidRPr="00D96837">
        <w:rPr>
          <w:rFonts w:ascii="GHEA Grapalat" w:eastAsia="Times New Roman" w:hAnsi="GHEA Grapalat" w:cs="Times New Roman"/>
          <w:sz w:val="20"/>
          <w:szCs w:val="20"/>
          <w:lang w:val="en-US"/>
        </w:rPr>
        <w:t xml:space="preserve">котором </w:t>
      </w:r>
      <w:r xmlns:w="http://schemas.openxmlformats.org/wordprocessingml/2006/main" w:rsidRPr="00D96837">
        <w:rPr>
          <w:rFonts w:ascii="GHEA Grapalat" w:eastAsia="Times New Roman" w:hAnsi="GHEA Grapalat" w:cs="Times New Roman"/>
          <w:sz w:val="20"/>
          <w:szCs w:val="20"/>
          <w:lang w:val="af-ZA"/>
        </w:rPr>
        <w:t xml:space="preserve">участник</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написано</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уведомлен</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разъяснение</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не предоставлять</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фундаменты</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о </w:t>
      </w:r>
      <w:r xmlns:w="http://schemas.openxmlformats.org/wordprocessingml/2006/main" w:rsidRPr="00D96837">
        <w:rPr>
          <w:rFonts w:ascii="GHEA Grapalat" w:eastAsia="Times New Roman" w:hAnsi="GHEA Grapalat" w:cs="Times New Roman"/>
          <w:sz w:val="20"/>
          <w:szCs w:val="20"/>
          <w:lang w:val="af-ZA"/>
        </w:rPr>
        <w:t xml:space="preserve">запросе</w:t>
      </w:r>
      <w:r xmlns:w="http://schemas.openxmlformats.org/wordprocessingml/2006/main" w:rsidRPr="00D96837">
        <w:rPr>
          <w:rFonts w:ascii="GHEA Grapalat" w:eastAsia="Times New Roman" w:hAnsi="GHEA Grapalat" w:cs="Sylfae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получить</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в тот день</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последующий</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два</w:t>
      </w:r>
      <w:r xmlns:w="http://schemas.openxmlformats.org/wordprocessingml/2006/main" w:rsidRPr="00D96837">
        <w:rPr>
          <w:rFonts w:ascii="GHEA Grapalat" w:eastAsia="Times New Roman" w:hAnsi="GHEA Grapalat" w:cs="Sylfae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календарь</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день</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в течение </w:t>
      </w:r>
      <w:r xmlns:w="http://schemas.openxmlformats.org/wordprocessingml/2006/main" w:rsidRPr="00D96837">
        <w:rPr>
          <w:rFonts w:ascii="GHEA Grapalat" w:eastAsia="Times New Roman" w:hAnsi="GHEA Grapalat" w:cs="Times New Roman"/>
          <w:sz w:val="20"/>
          <w:szCs w:val="20"/>
          <w:lang w:val="af-ZA"/>
        </w:rPr>
        <w:t xml:space="preserve">.</w:t>
      </w:r>
    </w:p>
    <w:p w14:paraId="7C7E1B07" w14:textId="77777777"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D96837">
        <w:rPr>
          <w:rFonts w:ascii="GHEA Grapalat" w:eastAsia="Times New Roman" w:hAnsi="GHEA Grapalat" w:cs="Arial Unicode"/>
          <w:sz w:val="20"/>
          <w:szCs w:val="24"/>
          <w:lang w:val="af-ZA"/>
        </w:rPr>
        <w:t xml:space="preserve">3.4 </w:t>
      </w:r>
      <w:r xmlns:w="http://schemas.openxmlformats.org/wordprocessingml/2006/main" w:rsidRPr="00D96837">
        <w:rPr>
          <w:rFonts w:ascii="GHEA Grapalat" w:eastAsia="Times New Roman" w:hAnsi="GHEA Grapalat" w:cs="Sylfaen"/>
          <w:sz w:val="20"/>
          <w:szCs w:val="24"/>
        </w:rPr>
        <w:t xml:space="preserve">Приложения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презентация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крайний срок</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истечении срока</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меньшей мере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пять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календарь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вперед</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сделанный</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изменения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Изменение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выполнять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тот день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три</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календарь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изменять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выполнять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их</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обеспечить</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условия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объявление</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публикуется</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информационном бюллетене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Arial Unicode"/>
          <w:sz w:val="20"/>
          <w:szCs w:val="24"/>
          <w:lang w:val="af-ZA"/>
        </w:rPr>
        <w:t xml:space="preserve"> </w:t>
      </w:r>
    </w:p>
    <w:p w14:paraId="0CDFD947" w14:textId="77777777"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14:paraId="029F247B" w14:textId="40D48B40"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color w:val="000000"/>
          <w:sz w:val="20"/>
          <w:szCs w:val="24"/>
          <w:lang w:val="hy-AM"/>
        </w:rPr>
      </w:pPr>
      <w:r xmlns:w="http://schemas.openxmlformats.org/wordprocessingml/2006/main" w:rsidRPr="00D96837">
        <w:rPr>
          <w:rFonts w:ascii="GHEA Grapalat" w:eastAsia="Times New Roman" w:hAnsi="GHEA Grapalat" w:cs="Arial Unicode"/>
          <w:sz w:val="20"/>
          <w:szCs w:val="24"/>
          <w:lang w:val="hy-AM"/>
        </w:rPr>
        <w:t xml:space="preserve">3.6 </w:t>
      </w:r>
      <w:r xmlns:w="http://schemas.openxmlformats.org/wordprocessingml/2006/main" w:rsidRPr="00D96837">
        <w:rPr>
          <w:rFonts w:ascii="GHEA Grapalat" w:eastAsia="Times New Roman" w:hAnsi="GHEA Grapalat" w:cs="Sylfaen"/>
          <w:sz w:val="20"/>
          <w:szCs w:val="24"/>
          <w:lang w:val="hy-AM"/>
        </w:rPr>
        <w:t xml:space="preserve">Приглашение</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изменения</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должно быть сделано</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в случае</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приложения</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представить</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крайний срок</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подсчет</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что</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изменения</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о</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информационный бюллетень</w:t>
      </w:r>
      <w:r xmlns:w="http://schemas.openxmlformats.org/wordprocessingml/2006/main" w:rsidRPr="00D96837">
        <w:rPr>
          <w:rFonts w:ascii="GHEA Grapalat" w:eastAsia="Times New Roman" w:hAnsi="GHEA Grapalat" w:cs="Arial"/>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объявление</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публикация</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с того дня </w:t>
      </w:r>
      <w:r xmlns:w="http://schemas.openxmlformats.org/wordprocessingml/2006/main" w:rsidRPr="00D96837">
        <w:rPr>
          <w:rFonts w:ascii="GHEA Grapalat" w:eastAsia="Times New Roman" w:hAnsi="GHEA Grapalat" w:cs="Tahoma"/>
          <w:sz w:val="20"/>
          <w:szCs w:val="24"/>
          <w:lang w:val="hy-AM"/>
        </w:rPr>
        <w:t xml:space="preserv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Что</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в случае</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участники</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обязан</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являются</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продлить</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их</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представлено</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приложение</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срок </w:t>
      </w:r>
      <w:r xmlns:w="http://schemas.openxmlformats.org/wordprocessingml/2006/main" w:rsidRPr="00D96837">
        <w:rPr>
          <w:rFonts w:ascii="GHEA Grapalat" w:eastAsia="Times New Roman" w:hAnsi="GHEA Grapalat" w:cs="Arial Unicode"/>
          <w:color w:val="000000"/>
          <w:sz w:val="20"/>
          <w:szCs w:val="24"/>
          <w:lang w:val="hy-AM"/>
        </w:rPr>
        <w:t xml:space="preserve">действия </w:t>
      </w:r>
      <w:r xmlns:w="http://schemas.openxmlformats.org/wordprocessingml/2006/main" w:rsidRPr="00D96837">
        <w:rPr>
          <w:rFonts w:ascii="GHEA Grapalat" w:eastAsia="Times New Roman" w:hAnsi="GHEA Grapalat" w:cs="Sylfaen"/>
          <w:color w:val="000000"/>
          <w:sz w:val="20"/>
          <w:szCs w:val="24"/>
          <w:lang w:val="hy-AM"/>
        </w:rPr>
        <w:t xml:space="preserve">гарантии</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или</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представить</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приложение</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новый</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предоставление</w:t>
      </w:r>
    </w:p>
    <w:p w14:paraId="172F4B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4. </w:t>
      </w:r>
      <w:r xmlns:w="http://schemas.openxmlformats.org/wordprocessingml/2006/main" w:rsidRPr="00E84C88">
        <w:rPr>
          <w:rFonts w:ascii="Arial" w:eastAsia="Times New Roman" w:hAnsi="Arial" w:cs="Arial"/>
          <w:b/>
          <w:sz w:val="20"/>
          <w:szCs w:val="24"/>
          <w:lang w:val="hy-AM"/>
        </w:rPr>
        <w:t xml:space="preserve">ЗАЯВЛЕНИЕ</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ПРЕДСТАВИТЬ</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ПОРЯДОК</w:t>
      </w:r>
    </w:p>
    <w:p w14:paraId="0C7D47F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4.1 </w:t>
      </w:r>
      <w:r xmlns:w="http://schemas.openxmlformats.org/wordprocessingml/2006/main" w:rsidRPr="00E84C88">
        <w:rPr>
          <w:rFonts w:ascii="GHEA Grapalat" w:eastAsia="Times New Roman" w:hAnsi="GHEA Grapalat" w:cs="Sylfaen"/>
          <w:sz w:val="20"/>
          <w:szCs w:val="24"/>
          <w:lang w:val="hy-AM"/>
        </w:rPr>
        <w:t xml:space="preserve">Это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процедуре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комитет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подарок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 </w:t>
      </w:r>
      <w:r xmlns:w="http://schemas.openxmlformats.org/wordprocessingml/2006/main" w:rsidRPr="00E84C88">
        <w:rPr>
          <w:rFonts w:ascii="GHEA Grapalat" w:eastAsia="Times New Roman" w:hAnsi="GHEA Grapalat" w:cs="Sylfaen"/>
          <w:sz w:val="20"/>
          <w:szCs w:val="24"/>
          <w:lang w:val="hy-AM"/>
        </w:rPr>
        <w:t xml:space="preserve">.</w:t>
      </w:r>
    </w:p>
    <w:p w14:paraId="3D3E351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0"/>
          <w:lang w:val="af-ZA"/>
        </w:rPr>
        <w:t xml:space="preserve">Участник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может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приложение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представить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как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каждый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часть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поэтому</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электронная почта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один</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сколько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или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все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порции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для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p>
    <w:p w14:paraId="1688220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представленным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приглашению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конец.</w:t>
      </w:r>
    </w:p>
    <w:p w14:paraId="7F8D47F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подготовка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заказ</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описанный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е </w:t>
      </w:r>
      <w:r xmlns:w="http://schemas.openxmlformats.org/wordprocessingml/2006/main" w:rsidRPr="00E84C88">
        <w:rPr>
          <w:rFonts w:ascii="Arial" w:eastAsia="Times New Roman" w:hAnsi="Arial" w:cs="Arial"/>
          <w:sz w:val="20"/>
          <w:szCs w:val="24"/>
          <w:lang w:val="hy-AM"/>
        </w:rPr>
        <w:t xml:space="preserve">приглашение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частично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цитата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опрос</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подготовить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инструкции.</w:t>
      </w:r>
    </w:p>
    <w:p w14:paraId="6A0FCDFD" w14:textId="572C5DFD" w:rsidR="00532D6C" w:rsidRPr="00216751" w:rsidRDefault="00532D6C" w:rsidP="00597465">
      <w:pPr xmlns:w="http://schemas.openxmlformats.org/wordprocessingml/2006/main">
        <w:spacing w:after="0" w:line="240" w:lineRule="auto"/>
        <w:ind w:firstLine="567"/>
        <w:jc w:val="both"/>
        <w:rPr>
          <w:rFonts w:ascii="Arial" w:eastAsia="Times New Roman" w:hAnsi="Arial" w:cs="Arial"/>
          <w:b/>
          <w:sz w:val="20"/>
          <w:szCs w:val="20"/>
          <w:lang w:val="af-ZA"/>
        </w:rPr>
      </w:pPr>
      <w:r xmlns:w="http://schemas.openxmlformats.org/wordprocessingml/2006/main" w:rsidRPr="00E84C88">
        <w:rPr>
          <w:rFonts w:ascii="GHEA Grapalat" w:eastAsia="Times New Roman" w:hAnsi="GHEA Grapalat" w:cs="Sylfaen"/>
          <w:sz w:val="20"/>
          <w:szCs w:val="24"/>
          <w:lang w:val="hy-AM"/>
        </w:rPr>
        <w:t xml:space="preserve">4.2 </w:t>
      </w:r>
      <w:r xmlns:w="http://schemas.openxmlformats.org/wordprocessingml/2006/main" w:rsidRPr="00E84C88">
        <w:rPr>
          <w:rFonts w:ascii="Arial" w:eastAsia="Times New Roman" w:hAnsi="Arial" w:cs="Arial"/>
          <w:sz w:val="20"/>
          <w:szCs w:val="24"/>
          <w:lang w:val="hy-AM"/>
        </w:rPr>
        <w:t xml:space="preserve">Процедура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необходимый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комитет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позже </w:t>
      </w:r>
      <w:r xmlns:w="http://schemas.openxmlformats.org/wordprocessingml/2006/main" w:rsidRPr="00E84C88">
        <w:rPr>
          <w:rFonts w:ascii="GHEA Grapalat" w:eastAsia="Times New Roman" w:hAnsi="GHEA Grapalat" w:cs="Sylfaen"/>
          <w:sz w:val="20"/>
          <w:szCs w:val="24"/>
          <w:lang w:val="hy-AM"/>
        </w:rPr>
        <w:t xml:space="preserve">, чем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процедура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объявление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информационный бюллетень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будет опубликован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последующий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того дня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рассчитанный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00C4546D">
        <w:rPr>
          <w:rFonts w:ascii="Arial" w:eastAsia="Times New Roman" w:hAnsi="Arial" w:cs="Arial"/>
          <w:b/>
          <w:sz w:val="20"/>
          <w:szCs w:val="20"/>
          <w:lang w:val="hy-AM"/>
        </w:rPr>
        <w:t xml:space="preserve">05.08.2025 в </w:t>
      </w:r>
      <w:r xmlns:w="http://schemas.openxmlformats.org/wordprocessingml/2006/main" w:rsidR="00D96837">
        <w:rPr>
          <w:rFonts w:ascii="Cambria Math" w:eastAsia="Times New Roman" w:hAnsi="Cambria Math" w:cs="Arial"/>
          <w:b/>
          <w:sz w:val="20"/>
          <w:szCs w:val="20"/>
          <w:lang w:val="hy-AM"/>
        </w:rPr>
        <w:t xml:space="preserve">15:00 </w:t>
      </w:r>
      <w:r xmlns:w="http://schemas.openxmlformats.org/wordprocessingml/2006/main" w:rsidRPr="00597465">
        <w:rPr>
          <w:rFonts w:ascii="Arial" w:eastAsia="Times New Roman" w:hAnsi="Arial" w:cs="Arial"/>
          <w:b/>
          <w:sz w:val="20"/>
          <w:szCs w:val="20"/>
          <w:lang w:val="af-ZA"/>
        </w:rPr>
        <w:t xml:space="preserve">, община Туманян, Центральная улица, дом 1.</w:t>
      </w:r>
    </w:p>
    <w:p w14:paraId="7B5E405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Процедура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получает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реестре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регистрация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комиссия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0"/>
          <w:lang w:val="hy-AM"/>
        </w:rPr>
        <w:t xml:space="preserve">секретарь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Перл</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Чатинян.</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секретарь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регистрация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Arial" w:eastAsia="Times New Roman" w:hAnsi="Arial" w:cs="Arial"/>
          <w:sz w:val="20"/>
          <w:szCs w:val="24"/>
          <w:lang w:val="hy-AM"/>
        </w:rPr>
        <w:t xml:space="preserve">реестре </w:t>
      </w:r>
      <w:r xmlns:w="http://schemas.openxmlformats.org/wordprocessingml/2006/main" w:rsidRPr="00E84C88">
        <w:rPr>
          <w:rFonts w:ascii="GHEA Grapalat" w:eastAsia="Times New Roman" w:hAnsi="GHEA Grapalat" w:cs="Sylfaen"/>
          <w:sz w:val="20"/>
          <w:szCs w:val="24"/>
          <w:lang w:val="hy-AM"/>
        </w:rPr>
        <w:t xml:space="preserve">согласно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квитанция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порядке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реестре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отмечая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регистрация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Время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Принять участие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требованию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ссылка.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истечении срока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реестре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регистрация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их </w:t>
      </w:r>
      <w:r xmlns:w="http://schemas.openxmlformats.org/wordprocessingml/2006/main" w:rsidRPr="00E84C88">
        <w:rPr>
          <w:rFonts w:ascii="GHEA Grapalat" w:eastAsia="Times New Roman" w:hAnsi="GHEA Grapalat" w:cs="Sylfaen"/>
          <w:sz w:val="20"/>
          <w:szCs w:val="24"/>
          <w:lang w:val="hy-AM"/>
        </w:rPr>
        <w:t xml:space="preserve">получить</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тот день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последующий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два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работающий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течение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секретарь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возвращаются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 </w:t>
      </w:r>
      <w:r xmlns:w="http://schemas.openxmlformats.org/wordprocessingml/2006/main" w:rsidRPr="00E84C88">
        <w:rPr>
          <w:rFonts w:ascii="GHEA Grapalat" w:eastAsia="Times New Roman" w:hAnsi="GHEA Grapalat" w:cs="Sylfaen"/>
          <w:sz w:val="20"/>
          <w:szCs w:val="24"/>
          <w:lang w:val="hy-AM"/>
        </w:rPr>
        <w:t xml:space="preserve">.</w:t>
      </w:r>
    </w:p>
    <w:p w14:paraId="69D75D3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4.3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запросу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подарок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 </w:t>
      </w:r>
      <w:r xmlns:w="http://schemas.openxmlformats.org/wordprocessingml/2006/main" w:rsidRPr="00E84C88">
        <w:rPr>
          <w:rFonts w:ascii="GHEA Grapalat" w:eastAsia="Times New Roman" w:hAnsi="GHEA Grapalat" w:cs="Sylfaen"/>
          <w:sz w:val="20"/>
          <w:szCs w:val="24"/>
          <w:lang w:val="hy-AM"/>
        </w:rPr>
        <w:t xml:space="preserve">:</w:t>
      </w:r>
    </w:p>
    <w:p w14:paraId="061FDA8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2" w:name="_Hlk9261647"/>
      <w:r xmlns:w="http://schemas.openxmlformats.org/wordprocessingml/2006/main" w:rsidRPr="00E84C88">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одобренный: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е </w:t>
      </w:r>
      <w:r xmlns:w="http://schemas.openxmlformats.org/wordprocessingml/2006/main" w:rsidRPr="00E84C88">
        <w:rPr>
          <w:rFonts w:ascii="Arial" w:eastAsia="Times New Roman" w:hAnsi="Arial" w:cs="Arial"/>
          <w:sz w:val="20"/>
          <w:szCs w:val="24"/>
          <w:lang w:val="hy-AM"/>
        </w:rPr>
        <w:t xml:space="preserve">приглашение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пунктом </w:t>
      </w:r>
      <w:r xmlns:w="http://schemas.openxmlformats.org/wordprocessingml/2006/main" w:rsidRPr="00E84C88">
        <w:rPr>
          <w:rFonts w:ascii="GHEA Grapalat" w:eastAsia="Times New Roman" w:hAnsi="GHEA Grapalat" w:cs="Sylfaen"/>
          <w:sz w:val="20"/>
          <w:szCs w:val="24"/>
          <w:lang w:val="hy-AM"/>
        </w:rPr>
        <w:t xml:space="preserve">2.1 </w:t>
      </w:r>
      <w:r xmlns:w="http://schemas.openxmlformats.org/wordprocessingml/2006/main" w:rsidRPr="00E84C88">
        <w:rPr>
          <w:rFonts w:ascii="Arial" w:eastAsia="Times New Roman" w:hAnsi="Arial" w:cs="Arial"/>
          <w:sz w:val="20"/>
          <w:szCs w:val="24"/>
          <w:lang w:val="hy-AM"/>
        </w:rPr>
        <w:t xml:space="preserve">части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заявление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заявление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отмечая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почта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адрес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этаж</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регистрация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активность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адрес</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номер </w:t>
      </w:r>
      <w:r xmlns:w="http://schemas.openxmlformats.org/wordprocessingml/2006/main" w:rsidRPr="00E84C88">
        <w:rPr>
          <w:rFonts w:ascii="Arial" w:eastAsia="Times New Roman" w:hAnsi="Arial" w:cs="Arial"/>
          <w:sz w:val="20"/>
          <w:szCs w:val="20"/>
          <w:lang w:val="hy-AM"/>
        </w:rPr>
        <w:t xml:space="preserve">телефона </w:t>
      </w:r>
      <w:r xmlns:w="http://schemas.openxmlformats.org/wordprocessingml/2006/main" w:rsidRPr="00E84C88">
        <w:rPr>
          <w:rFonts w:ascii="GHEA Grapalat" w:eastAsia="Times New Roman" w:hAnsi="GHEA Grapalat" w:cs="Sylfaen"/>
          <w:sz w:val="20"/>
          <w:szCs w:val="24"/>
          <w:lang w:val="hy-AM"/>
        </w:rPr>
        <w:t xml:space="preserve">, который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включение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 </w:t>
      </w:r>
      <w:r xmlns:w="http://schemas.openxmlformats.org/wordprocessingml/2006/main" w:rsidRPr="00E84C88">
        <w:rPr>
          <w:rFonts w:ascii="GHEA Grapalat" w:eastAsia="Times New Roman" w:hAnsi="GHEA Grapalat" w:cs="Sylfaen"/>
          <w:sz w:val="20"/>
          <w:szCs w:val="24"/>
          <w:lang w:val="hy-AM"/>
        </w:rPr>
        <w:t xml:space="preserve">:</w:t>
      </w:r>
    </w:p>
    <w:p w14:paraId="0F0F34D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подтверждение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приглашению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причастие </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глагола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требованиям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 </w:t>
      </w:r>
      <w:r xmlns:w="http://schemas.openxmlformats.org/wordprocessingml/2006/main" w:rsidRPr="00E84C88">
        <w:rPr>
          <w:rFonts w:ascii="GHEA Grapalat" w:eastAsia="Times New Roman" w:hAnsi="GHEA Grapalat" w:cs="Sylfaen"/>
          <w:sz w:val="20"/>
          <w:szCs w:val="24"/>
          <w:lang w:val="hy-AM"/>
        </w:rPr>
        <w:t xml:space="preserve">.</w:t>
      </w:r>
    </w:p>
    <w:p w14:paraId="556A5CF1" w14:textId="77777777" w:rsidR="00532D6C" w:rsidRPr="00E84C88" w:rsidRDefault="00532D6C" w:rsidP="00532D6C">
      <w:pPr xmlns:w="http://schemas.openxmlformats.org/wordprocessingml/2006/main">
        <w:shd w:val="clear" w:color="auto" w:fill="FFFFFF"/>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4"/>
          <w:szCs w:val="24"/>
          <w:lang w:val="hy-AM"/>
        </w:rPr>
        <w:t xml:space="preserve"> </w:t>
      </w:r>
      <w:r xmlns:w="http://schemas.openxmlformats.org/wordprocessingml/2006/main" w:rsidRPr="00E84C88">
        <w:rPr>
          <w:rFonts w:ascii="Arial" w:eastAsia="Times New Roman" w:hAnsi="Arial" w:cs="Arial"/>
          <w:sz w:val="20"/>
          <w:szCs w:val="24"/>
          <w:lang w:val="hy-AM"/>
        </w:rPr>
        <w:t xml:space="preserve">подтверждая: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выбранный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признанным</w:t>
      </w:r>
      <w:r xmlns:w="http://schemas.openxmlformats.org/wordprocessingml/2006/main" w:rsidRPr="00E84C88">
        <w:rPr>
          <w:rFonts w:ascii="GHEA Grapalat" w:eastAsia="Times New Roman" w:hAnsi="GHEA Grapalat" w:cs="Sylfaen"/>
          <w:sz w:val="20"/>
          <w:szCs w:val="24"/>
          <w:lang w:val="hy-AM"/>
        </w:rPr>
        <w:t xml:space="preserve"> в </w:t>
      </w:r>
      <w:r xmlns:w="http://schemas.openxmlformats.org/wordprocessingml/2006/main" w:rsidRPr="00E84C88">
        <w:rPr>
          <w:rFonts w:ascii="Arial" w:eastAsia="Times New Roman" w:hAnsi="Arial" w:cs="Arial"/>
          <w:sz w:val="20"/>
          <w:szCs w:val="24"/>
          <w:lang w:val="hy-AM"/>
        </w:rPr>
        <w:t xml:space="preserve">этом </w:t>
      </w:r>
      <w:r xmlns:w="http://schemas.openxmlformats.org/wordprocessingml/2006/main" w:rsidRPr="00E84C88">
        <w:rPr>
          <w:rFonts w:ascii="Arial" w:eastAsia="Times New Roman" w:hAnsi="Arial" w:cs="Arial"/>
          <w:sz w:val="20"/>
          <w:szCs w:val="24"/>
          <w:lang w:val="hy-AM"/>
        </w:rPr>
        <w:t xml:space="preserve">случае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1-го </w:t>
      </w:r>
      <w:r xmlns:w="http://schemas.openxmlformats.org/wordprocessingml/2006/main" w:rsidRPr="00E84C88">
        <w:rPr>
          <w:rFonts w:ascii="Arial" w:eastAsia="Times New Roman" w:hAnsi="Arial" w:cs="Arial"/>
          <w:sz w:val="20"/>
          <w:szCs w:val="24"/>
          <w:lang w:val="hy-AM"/>
        </w:rPr>
        <w:t xml:space="preserve">числа </w:t>
      </w:r>
      <w:r xmlns:w="http://schemas.openxmlformats.org/wordprocessingml/2006/main" w:rsidRPr="00E84C88">
        <w:rPr>
          <w:rFonts w:ascii="Arial" w:eastAsia="Times New Roman" w:hAnsi="Arial" w:cs="Arial"/>
          <w:sz w:val="20"/>
          <w:szCs w:val="24"/>
          <w:lang w:val="hy-AM"/>
        </w:rPr>
        <w:t xml:space="preserve">приглашения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пунктом </w:t>
      </w:r>
      <w:r xmlns:w="http://schemas.openxmlformats.org/wordprocessingml/2006/main" w:rsidRPr="00E84C88">
        <w:rPr>
          <w:rFonts w:ascii="GHEA Grapalat" w:eastAsia="Times New Roman" w:hAnsi="GHEA Grapalat" w:cs="Sylfaen"/>
          <w:sz w:val="20"/>
          <w:szCs w:val="24"/>
          <w:lang w:val="hy-AM"/>
        </w:rPr>
        <w:t xml:space="preserve">2.4 </w:t>
      </w:r>
      <w:r xmlns:w="http://schemas.openxmlformats.org/wordprocessingml/2006/main" w:rsidRPr="00E84C88">
        <w:rPr>
          <w:rFonts w:ascii="Arial" w:eastAsia="Times New Roman" w:hAnsi="Arial" w:cs="Arial"/>
          <w:sz w:val="20"/>
          <w:szCs w:val="24"/>
          <w:lang w:val="hy-AM"/>
        </w:rPr>
        <w:t xml:space="preserve">части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установленный срок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той степени,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квалификация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обеспечение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 </w:t>
      </w:r>
      <w:r xmlns:w="http://schemas.openxmlformats.org/wordprocessingml/2006/main" w:rsidRPr="00E84C88">
        <w:rPr>
          <w:rFonts w:ascii="GHEA Grapalat" w:eastAsia="Times New Roman" w:hAnsi="GHEA Grapalat" w:cs="Sylfaen"/>
          <w:sz w:val="20"/>
          <w:szCs w:val="24"/>
          <w:lang w:val="hy-AM"/>
        </w:rPr>
        <w:t xml:space="preserve">.</w:t>
      </w:r>
    </w:p>
    <w:p w14:paraId="6C7C5EA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заявление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процедура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кадре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доминирующий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позиция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злоупотреблять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антиконкурентный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отсутствие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 </w:t>
      </w:r>
      <w:r xmlns:w="http://schemas.openxmlformats.org/wordprocessingml/2006/main" w:rsidRPr="00E84C88">
        <w:rPr>
          <w:rFonts w:ascii="GHEA Grapalat" w:eastAsia="Times New Roman" w:hAnsi="GHEA Grapalat" w:cs="Sylfaen"/>
          <w:sz w:val="20"/>
          <w:szCs w:val="24"/>
          <w:lang w:val="hy-AM"/>
        </w:rPr>
        <w:t xml:space="preserve">.</w:t>
      </w:r>
    </w:p>
    <w:p w14:paraId="7A48AD2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3" w:name="_Hlk9261892"/>
      <w:bookmarkEnd xmlns:w="http://schemas.openxmlformats.org/wordprocessingml/2006/main" w:id="2"/>
      <w:r xmlns:w="http://schemas.openxmlformats.org/wordprocessingml/2006/main" w:rsidRPr="00E84C88">
        <w:rPr>
          <w:rFonts w:ascii="Arial" w:eastAsia="Times New Roman" w:hAnsi="Arial" w:cs="Arial"/>
          <w:sz w:val="20"/>
          <w:szCs w:val="24"/>
          <w:lang w:val="hy-AM"/>
        </w:rPr>
        <w:t xml:space="preserve">г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заявление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процедура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кадре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сам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взаимосвязаны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лица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более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пятьдесят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процент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сам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принадлежность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акционер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организации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одновременный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отсутствие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 </w:t>
      </w:r>
      <w:r xmlns:w="http://schemas.openxmlformats.org/wordprocessingml/2006/main" w:rsidRPr="00E84C88">
        <w:rPr>
          <w:rFonts w:ascii="GHEA Grapalat" w:eastAsia="Times New Roman" w:hAnsi="GHEA Grapalat" w:cs="Sylfaen"/>
          <w:sz w:val="20"/>
          <w:szCs w:val="24"/>
          <w:lang w:val="hy-AM"/>
        </w:rPr>
        <w:t xml:space="preserve">.</w:t>
      </w:r>
    </w:p>
    <w:p w14:paraId="51275B5A" w14:textId="77777777" w:rsidR="00532D6C" w:rsidRPr="00E84C88" w:rsidRDefault="00532D6C" w:rsidP="00532D6C">
      <w:pPr xmlns:w="http://schemas.openxmlformats.org/wordprocessingml/2006/main">
        <w:spacing w:after="0" w:line="240" w:lineRule="auto"/>
        <w:ind w:firstLine="630"/>
        <w:jc w:val="both"/>
        <w:rPr>
          <w:rFonts w:ascii="GHEA Grapalat" w:eastAsia="Times New Roman" w:hAnsi="GHEA Grapalat" w:cs="Sylfaen"/>
          <w:szCs w:val="24"/>
          <w:lang w:val="hy-AM" w:eastAsia="ru-RU"/>
        </w:rPr>
      </w:pPr>
      <w:r xmlns:w="http://schemas.openxmlformats.org/wordprocessingml/2006/main" w:rsidRPr="00E84C88">
        <w:rPr>
          <w:rFonts w:ascii="Arial" w:eastAsia="Times New Roman" w:hAnsi="Arial" w:cs="Arial"/>
          <w:sz w:val="20"/>
          <w:szCs w:val="20"/>
          <w:lang w:val="hy-AM" w:eastAsia="ru-RU"/>
        </w:rPr>
        <w:t xml:space="preserve">е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4"/>
          <w:lang w:val="hy-AM"/>
        </w:rPr>
        <w:t xml:space="preserve">реальный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бенефициары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касательно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декларация: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соответствии с</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 </w:t>
      </w:r>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Arial" w:eastAsia="Times New Roman" w:hAnsi="Arial" w:cs="Arial"/>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Декларация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 </w:t>
      </w:r>
      <w:r xmlns:w="http://schemas.openxmlformats.org/wordprocessingml/2006/main" w:rsidRPr="00E84C88">
        <w:rPr>
          <w:rFonts w:ascii="GHEA Grapalat" w:eastAsia="Times New Roman" w:hAnsi="GHEA Grapalat" w:cs="Sylfaen"/>
          <w:sz w:val="20"/>
          <w:szCs w:val="24"/>
          <w:lang w:val="hy-AM"/>
        </w:rPr>
        <w:t xml:space="preserve">, 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индивидуальный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предприниматель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физический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человек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есть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0"/>
          <w:lang w:val="hy-AM" w:eastAsia="ru-RU"/>
        </w:rPr>
        <w:t xml:space="preserve">В</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котором</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если</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участник</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объявлено</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выбранный</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участник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тогда</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этот</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абзаце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намеревался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декларация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который</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приложения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 открытия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после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автоматический</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кстати</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публикуется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система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контракт</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запечатать</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решение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объявление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назад</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одновременно</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публикуется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также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информационном бюллетене </w:t>
      </w:r>
      <w:r xmlns:w="http://schemas.openxmlformats.org/wordprocessingml/2006/main" w:rsidRPr="00E84C88">
        <w:rPr>
          <w:rFonts w:ascii="Cambria Math" w:eastAsia="MS Mincho" w:hAnsi="Cambria Math" w:cs="Cambria Math"/>
          <w:sz w:val="20"/>
          <w:szCs w:val="20"/>
          <w:lang w:val="hy-AM" w:eastAsia="ru-RU"/>
        </w:rPr>
        <w:t xml:space="preserve">.</w:t>
      </w:r>
    </w:p>
    <w:p w14:paraId="6DE86FB9" w14:textId="77777777" w:rsidR="00532D6C" w:rsidRPr="00E84C88" w:rsidRDefault="00532D6C" w:rsidP="00532D6C">
      <w:pPr xmlns:w="http://schemas.openxmlformats.org/wordprocessingml/2006/main">
        <w:spacing w:after="0" w:line="240" w:lineRule="auto"/>
        <w:ind w:firstLine="630"/>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технический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характеристики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такие как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также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товар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марка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бренд</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имя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бренд</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производитель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имя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далее: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описание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Всего</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котором</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участник</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может</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представить</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из одного</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более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производители</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произведено </w:t>
      </w:r>
      <w:r xmlns:w="http://schemas.openxmlformats.org/wordprocessingml/2006/main" w:rsidRPr="00E84C88">
        <w:rPr>
          <w:rFonts w:ascii="GHEA Grapalat" w:eastAsia="Times New Roman" w:hAnsi="GHEA Grapalat" w:cs="Sylfaen"/>
          <w:sz w:val="20"/>
          <w:szCs w:val="20"/>
          <w:lang w:val="hy-AM" w:eastAsia="ru-RU"/>
        </w:rPr>
        <w:t xml:space="preserve">как</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также</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другой</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товар</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знак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товарный знак</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имя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бренд</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имея</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продукты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7</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2"/>
      </w:r>
    </w:p>
    <w:bookmarkEnd w:id="3"/>
    <w:p w14:paraId="0912F8D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одобренный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p>
    <w:p w14:paraId="37E1AB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4) </w:t>
      </w:r>
      <w:r xmlns:w="http://schemas.openxmlformats.org/wordprocessingml/2006/main" w:rsidRPr="00E84C88">
        <w:rPr>
          <w:rFonts w:ascii="Arial" w:eastAsia="Times New Roman" w:hAnsi="Arial" w:cs="Arial"/>
          <w:sz w:val="20"/>
          <w:szCs w:val="24"/>
          <w:lang w:val="hy-AM"/>
        </w:rPr>
        <w:t xml:space="preserve">агентство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копия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существование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человек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 </w:t>
      </w:r>
      <w:r xmlns:w="http://schemas.openxmlformats.org/wordprocessingml/2006/main" w:rsidRPr="00E84C88">
        <w:rPr>
          <w:rFonts w:ascii="GHEA Grapalat" w:eastAsia="Times New Roman" w:hAnsi="GHEA Grapalat" w:cs="Sylfaen"/>
          <w:sz w:val="20"/>
          <w:szCs w:val="24"/>
          <w:lang w:val="hy-AM"/>
        </w:rPr>
        <w:t xml:space="preserve">, 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запечатанным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выполнено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агентство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через </w:t>
      </w:r>
      <w:r xmlns:w="http://schemas.openxmlformats.org/wordprocessingml/2006/main" w:rsidRPr="00E84C88">
        <w:rPr>
          <w:rFonts w:ascii="GHEA Grapalat" w:eastAsia="Times New Roman" w:hAnsi="GHEA Grapalat" w:cs="Sylfaen"/>
          <w:sz w:val="20"/>
          <w:szCs w:val="24"/>
          <w:lang w:val="hy-AM"/>
        </w:rPr>
        <w:t xml:space="preserve">.</w:t>
      </w:r>
    </w:p>
    <w:p w14:paraId="67859A9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5) </w:t>
      </w:r>
      <w:r xmlns:w="http://schemas.openxmlformats.org/wordprocessingml/2006/main" w:rsidRPr="00E84C88">
        <w:rPr>
          <w:rFonts w:ascii="Arial" w:eastAsia="Times New Roman" w:hAnsi="Arial" w:cs="Arial"/>
          <w:sz w:val="20"/>
          <w:szCs w:val="24"/>
          <w:lang w:val="hy-AM"/>
        </w:rPr>
        <w:t xml:space="preserve">совместный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копировать, </w:t>
      </w:r>
      <w:r xmlns:w="http://schemas.openxmlformats.org/wordprocessingml/2006/main" w:rsidRPr="00E84C88">
        <w:rPr>
          <w:rFonts w:ascii="GHEA Grapalat" w:eastAsia="Times New Roman" w:hAnsi="GHEA Grapalat" w:cs="Sylfaen"/>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процедуре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участвует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порядке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консорциуму </w:t>
      </w:r>
      <w:r xmlns:w="http://schemas.openxmlformats.org/wordprocessingml/2006/main" w:rsidRPr="00E84C88">
        <w:rPr>
          <w:rFonts w:ascii="GHEA Grapalat" w:eastAsia="Times New Roman" w:hAnsi="GHEA Grapalat" w:cs="Sylfaen"/>
          <w:sz w:val="20"/>
          <w:szCs w:val="24"/>
          <w:lang w:val="hy-AM"/>
        </w:rPr>
        <w:t xml:space="preserve">).</w:t>
      </w:r>
    </w:p>
    <w:p w14:paraId="0B889084" w14:textId="77777777" w:rsidR="00532D6C" w:rsidRPr="00E84C88" w:rsidRDefault="00532D6C" w:rsidP="00C4546D">
      <w:pPr xmlns:w="http://schemas.openxmlformats.org/wordprocessingml/2006/main">
        <w:spacing w:after="0" w:line="240" w:lineRule="auto"/>
        <w:jc w:val="both"/>
        <w:rPr>
          <w:rFonts w:ascii="GHEA Grapalat" w:eastAsia="Times New Roman" w:hAnsi="GHEA Grapalat" w:cs="Sylfaen"/>
          <w:sz w:val="20"/>
          <w:szCs w:val="24"/>
          <w:lang w:val="hy-AM"/>
        </w:rPr>
      </w:pPr>
      <w:bookmarkStart xmlns:w="http://schemas.openxmlformats.org/wordprocessingml/2006/main" w:id="4" w:name="_Hlk9262052"/>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котором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соответствии с </w:t>
      </w:r>
      <w:r xmlns:w="http://schemas.openxmlformats.org/wordprocessingml/2006/main" w:rsidRPr="00E84C88">
        <w:rPr>
          <w:rFonts w:ascii="Arial" w:eastAsia="Times New Roman" w:hAnsi="Arial" w:cs="Arial"/>
          <w:sz w:val="20"/>
          <w:szCs w:val="24"/>
          <w:lang w:val="hy-AM"/>
        </w:rPr>
        <w:t xml:space="preserve">этим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консорциум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процедуре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p>
    <w:p w14:paraId="111CBC85" w14:textId="77777777" w:rsidR="00532D6C" w:rsidRPr="00E84C88" w:rsidRDefault="00532D6C" w:rsidP="00C4546D">
      <w:pPr xmlns:w="http://schemas.openxmlformats.org/wordprocessingml/2006/main">
        <w:numPr>
          <w:ilvl w:val="0"/>
          <w:numId w:val="18"/>
        </w:numPr>
        <w:spacing w:after="0" w:line="240" w:lineRule="auto"/>
        <w:ind w:left="0" w:firstLine="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боков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любой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один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процедура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 же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представить </w:t>
      </w:r>
      <w:r xmlns:w="http://schemas.openxmlformats.org/wordprocessingml/2006/main" w:rsidRPr="00E84C88">
        <w:rPr>
          <w:rFonts w:ascii="Arial" w:eastAsia="Times New Roman" w:hAnsi="Arial" w:cs="Arial"/>
          <w:sz w:val="20"/>
          <w:szCs w:val="24"/>
          <w:lang w:val="hy-AM"/>
        </w:rPr>
        <w:t xml:space="preserve">дозу</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отдельно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Применение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абзац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несоблюдение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открытие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сеансе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отклоненный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порядке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 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электронная почта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отдельно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приложений </w:t>
      </w:r>
      <w:r xmlns:w="http://schemas.openxmlformats.org/wordprocessingml/2006/main" w:rsidRPr="00E84C88">
        <w:rPr>
          <w:rFonts w:ascii="GHEA Grapalat" w:eastAsia="Times New Roman" w:hAnsi="GHEA Grapalat" w:cs="Sylfaen"/>
          <w:sz w:val="20"/>
          <w:szCs w:val="24"/>
          <w:lang w:val="hy-AM"/>
        </w:rPr>
        <w:t xml:space="preserve">.</w:t>
      </w:r>
    </w:p>
    <w:p w14:paraId="1679065F" w14:textId="77777777" w:rsidR="00532D6C" w:rsidRPr="00E84C88" w:rsidRDefault="00532D6C" w:rsidP="00C4546D">
      <w:pPr xmlns:w="http://schemas.openxmlformats.org/wordprocessingml/2006/main">
        <w:numPr>
          <w:ilvl w:val="0"/>
          <w:numId w:val="18"/>
        </w:numPr>
        <w:spacing w:after="0" w:line="240" w:lineRule="auto"/>
        <w:ind w:left="0" w:firstLine="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 </w:t>
      </w:r>
      <w:r xmlns:w="http://schemas.openxmlformats.org/wordprocessingml/2006/main" w:rsidRPr="00E84C88">
        <w:rPr>
          <w:rFonts w:ascii="GHEA Grapalat" w:eastAsia="Times New Roman" w:hAnsi="GHEA Grapalat" w:cs="Sylfaen"/>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вождение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отдельно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запечатанным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платежи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происходит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участнику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Arial" w:eastAsia="Times New Roman" w:hAnsi="Arial" w:cs="Arial"/>
          <w:sz w:val="20"/>
          <w:szCs w:val="24"/>
          <w:lang w:val="hy-AM"/>
        </w:rPr>
        <w:t xml:space="preserve">случае </w:t>
      </w:r>
      <w:r xmlns:w="http://schemas.openxmlformats.org/wordprocessingml/2006/main" w:rsidRPr="00E84C88">
        <w:rPr>
          <w:rFonts w:ascii="GHEA Grapalat" w:eastAsia="Times New Roman" w:hAnsi="GHEA Grapalat" w:cs="Sylfaen"/>
          <w:sz w:val="20"/>
          <w:szCs w:val="24"/>
          <w:lang w:val="hy-AM"/>
        </w:rPr>
        <w:t xml:space="preserve">, когда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совместно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активность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запланировано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 </w:t>
      </w:r>
      <w:r xmlns:w="http://schemas.openxmlformats.org/wordprocessingml/2006/main" w:rsidRPr="00E84C88">
        <w:rPr>
          <w:rFonts w:ascii="GHEA Grapalat" w:eastAsia="Times New Roman" w:hAnsi="GHEA Grapalat" w:cs="Sylfaen"/>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 время вождения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имеет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действовать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все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имени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запечатанным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платежи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происходит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участнику </w:t>
      </w:r>
      <w:r xmlns:w="http://schemas.openxmlformats.org/wordprocessingml/2006/main" w:rsidRPr="00E84C88">
        <w:rPr>
          <w:rFonts w:ascii="GHEA Grapalat" w:eastAsia="Times New Roman" w:hAnsi="GHEA Grapalat" w:cs="Sylfaen"/>
          <w:sz w:val="20"/>
          <w:szCs w:val="24"/>
          <w:lang w:val="hy-AM"/>
        </w:rPr>
        <w:t xml:space="preserve">.</w:t>
      </w:r>
    </w:p>
    <w:bookmarkEnd w:id="4"/>
    <w:p w14:paraId="3BF62C00" w14:textId="77777777" w:rsidR="00532D6C" w:rsidRPr="00E84C88" w:rsidRDefault="00532D6C" w:rsidP="00C4546D">
      <w:pPr xmlns:w="http://schemas.openxmlformats.org/wordprocessingml/2006/main">
        <w:spacing w:after="0" w:line="240" w:lineRule="auto"/>
        <w:jc w:val="center"/>
        <w:rPr>
          <w:rFonts w:ascii="GHEA Grapalat" w:eastAsia="Times New Roman" w:hAnsi="GHEA Grapalat" w:cs="Arial"/>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5. </w:t>
      </w:r>
      <w:r xmlns:w="http://schemas.openxmlformats.org/wordprocessingml/2006/main" w:rsidRPr="00E84C88">
        <w:rPr>
          <w:rFonts w:ascii="Arial" w:eastAsia="Times New Roman" w:hAnsi="Arial" w:cs="Arial"/>
          <w:b/>
          <w:sz w:val="20"/>
          <w:szCs w:val="24"/>
          <w:lang w:val="es-ES"/>
        </w:rPr>
        <w:t xml:space="preserve">ПОДАТЬ ЗАЯВКУ</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ЦЕНА</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ПРЕДЛОЖЕНИЕ</w:t>
      </w:r>
      <w:r xmlns:w="http://schemas.openxmlformats.org/wordprocessingml/2006/main" w:rsidRPr="00E84C88">
        <w:rPr>
          <w:rFonts w:ascii="GHEA Grapalat" w:eastAsia="Times New Roman" w:hAnsi="GHEA Grapalat" w:cs="Arial"/>
          <w:b/>
          <w:sz w:val="20"/>
          <w:szCs w:val="24"/>
          <w:lang w:val="es-ES"/>
        </w:rPr>
        <w:t xml:space="preserve"> </w:t>
      </w:r>
    </w:p>
    <w:p w14:paraId="6E02CC6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es-ES"/>
        </w:rPr>
      </w:pPr>
      <w:r xmlns:w="http://schemas.openxmlformats.org/wordprocessingml/2006/main" w:rsidRPr="00E84C88">
        <w:rPr>
          <w:rFonts w:ascii="GHEA Grapalat" w:eastAsia="Times New Roman" w:hAnsi="GHEA Grapalat" w:cs="Sylfaen"/>
          <w:sz w:val="20"/>
          <w:szCs w:val="24"/>
          <w:lang w:val="es-ES"/>
        </w:rPr>
        <w:t xml:space="preserve">5.1 </w:t>
      </w:r>
      <w:r xmlns:w="http://schemas.openxmlformats.org/wordprocessingml/2006/main" w:rsidRPr="00E84C88">
        <w:rPr>
          <w:rFonts w:ascii="Arial" w:eastAsia="Times New Roman" w:hAnsi="Arial" w:cs="Arial"/>
          <w:sz w:val="20"/>
          <w:szCs w:val="24"/>
          <w:lang w:val="hy-AM"/>
        </w:rPr>
        <w:t xml:space="preserve">Рекомендуется</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от стоимости</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кроме</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включение</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транспортировка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страхование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пошлины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налоги и т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д.</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платежи</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на линии</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затраты</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меньше</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быть</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их</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от себестоимости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рекомендуется</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расчет</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нуждаться</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быть представленным</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по запросу </w:t>
      </w:r>
      <w:r xmlns:w="http://schemas.openxmlformats.org/wordprocessingml/2006/main" w:rsidRPr="00E84C88">
        <w:rPr>
          <w:rFonts w:ascii="GHEA Grapalat" w:eastAsia="Times New Roman" w:hAnsi="GHEA Grapalat" w:cs="Times New Roman"/>
          <w:sz w:val="20"/>
          <w:szCs w:val="24"/>
          <w:lang w:val="es-ES"/>
        </w:rPr>
        <w:t xml:space="preserve">.</w:t>
      </w:r>
    </w:p>
    <w:p w14:paraId="7C683B1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GHEA Grapalat" w:eastAsia="Times New Roman" w:hAnsi="GHEA Grapalat" w:cs="Times New Roman"/>
          <w:sz w:val="20"/>
          <w:szCs w:val="20"/>
          <w:lang w:val="es-ES" w:eastAsia="ru-RU"/>
        </w:rPr>
        <w:t xml:space="preserve">5. </w:t>
      </w:r>
      <w:r xmlns:w="http://schemas.openxmlformats.org/wordprocessingml/2006/main" w:rsidRPr="00E84C88">
        <w:rPr>
          <w:rFonts w:ascii="GHEA Grapalat" w:eastAsia="Times New Roman" w:hAnsi="GHEA Grapalat" w:cs="Times New Roman"/>
          <w:sz w:val="20"/>
          <w:szCs w:val="20"/>
          <w:lang w:val="hy-AM" w:eastAsia="ru-RU"/>
        </w:rPr>
        <w:t xml:space="preserve">2</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М- </w:t>
      </w:r>
      <w:r xmlns:w="http://schemas.openxmlformats.org/wordprocessingml/2006/main" w:rsidRPr="00E84C88">
        <w:rPr>
          <w:rFonts w:ascii="Arial" w:eastAsia="Times New Roman" w:hAnsi="Arial" w:cs="Arial"/>
          <w:sz w:val="20"/>
          <w:szCs w:val="24"/>
          <w:lang w:val="hy-AM"/>
        </w:rPr>
        <w:t xml:space="preserve">образный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подарок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стоимость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себестоимость)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предсказанный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выгода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сумма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ингредиентов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состоящий из</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расчет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форме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Стоимость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компоненты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расчет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открытие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подробности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необходимый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м </w:t>
      </w:r>
      <w:r xmlns:w="http://schemas.openxmlformats.org/wordprocessingml/2006/main" w:rsidRPr="00E84C88">
        <w:rPr>
          <w:rFonts w:ascii="Arial" w:eastAsia="Times New Roman" w:hAnsi="Arial" w:cs="Arial"/>
          <w:sz w:val="20"/>
          <w:szCs w:val="24"/>
          <w:lang w:val="hy-AM"/>
        </w:rPr>
        <w:t xml:space="preserve">относительный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сделка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 линии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Республика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бюджет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нуждаться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налог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0"/>
          <w:lang w:eastAsia="ru-RU"/>
        </w:rPr>
        <w:t xml:space="preserve">настоящее время</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eastAsia="ru-RU"/>
        </w:rPr>
        <w:t xml:space="preserve">цена</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eastAsia="ru-RU"/>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разделены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строка за строкой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запланировано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тип налога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 линии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подлежащий оплате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размер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es-ES"/>
        </w:rPr>
        <w:t xml:space="preserve"> </w:t>
      </w:r>
    </w:p>
    <w:p w14:paraId="45AF0F7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en-US"/>
        </w:rPr>
        <w:t xml:space="preserve">Мои </w:t>
      </w:r>
      <w:r xmlns:w="http://schemas.openxmlformats.org/wordprocessingml/2006/main" w:rsidRPr="00E84C88">
        <w:rPr>
          <w:rFonts w:ascii="Arial" w:eastAsia="Times New Roman" w:hAnsi="Arial" w:cs="Arial"/>
          <w:sz w:val="20"/>
          <w:szCs w:val="24"/>
          <w:lang w:val="hy-AM"/>
        </w:rPr>
        <w:t xml:space="preserve">друзья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оценка </w:t>
      </w:r>
      <w:r xmlns:w="http://schemas.openxmlformats.org/wordprocessingml/2006/main" w:rsidRPr="00E84C88">
        <w:rPr>
          <w:rFonts w:ascii="Arial" w:eastAsia="Times New Roman" w:hAnsi="Arial" w:cs="Arial"/>
          <w:sz w:val="20"/>
          <w:szCs w:val="24"/>
          <w:lang w:val="en-US"/>
        </w:rPr>
        <w:t xml:space="preserv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сравнение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реализовано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без</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точке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расчет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Итого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котором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отклонение, </w:t>
      </w:r>
      <w:r xmlns:w="http://schemas.openxmlformats.org/wordprocessingml/2006/main" w:rsidRPr="00E84C88">
        <w:rPr>
          <w:rFonts w:ascii="GHEA Grapalat" w:eastAsia="Times New Roman" w:hAnsi="GHEA Grapalat" w:cs="Sylfaen"/>
          <w:sz w:val="20"/>
          <w:szCs w:val="24"/>
          <w:lang w:val="hy-AM"/>
        </w:rPr>
        <w:t xml:space="preserve">если </w:t>
      </w:r>
      <w:r xmlns:w="http://schemas.openxmlformats.org/wordprocessingml/2006/main" w:rsidRPr="00E84C88">
        <w:rPr>
          <w:rFonts w:ascii="Arial" w:eastAsia="Times New Roman" w:hAnsi="Arial" w:cs="Arial"/>
          <w:sz w:val="20"/>
          <w:szCs w:val="24"/>
          <w:lang w:val="hy-AM"/>
        </w:rPr>
        <w:t xml:space="preserve">:</w:t>
      </w:r>
    </w:p>
    <w:p w14:paraId="67F0E75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колонны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только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столбец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только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 </w:t>
      </w:r>
      <w:r xmlns:w="http://schemas.openxmlformats.org/wordprocessingml/2006/main" w:rsidRPr="00E84C88">
        <w:rPr>
          <w:rFonts w:ascii="GHEA Grapalat" w:eastAsia="Times New Roman" w:hAnsi="GHEA Grapalat" w:cs="Sylfaen"/>
          <w:sz w:val="20"/>
          <w:szCs w:val="24"/>
          <w:lang w:val="hy-AM"/>
        </w:rPr>
        <w:t xml:space="preserve">.</w:t>
      </w:r>
    </w:p>
    <w:p w14:paraId="1FE7439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столбцах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между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доступный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непоследовательность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любой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свой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общее количество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колонне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сумме </w:t>
      </w:r>
      <w:r xmlns:w="http://schemas.openxmlformats.org/wordprocessingml/2006/main" w:rsidRPr="00E84C88">
        <w:rPr>
          <w:rFonts w:ascii="GHEA Grapalat" w:eastAsia="Times New Roman" w:hAnsi="GHEA Grapalat" w:cs="Sylfaen"/>
          <w:sz w:val="20"/>
          <w:szCs w:val="24"/>
          <w:lang w:val="hy-AM"/>
        </w:rPr>
        <w:t xml:space="preserve">.</w:t>
      </w:r>
    </w:p>
    <w:p w14:paraId="06194CB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неправильный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упоминалось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имя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заполнено </w:t>
      </w:r>
      <w:r xmlns:w="http://schemas.openxmlformats.org/wordprocessingml/2006/main" w:rsidRPr="00E84C88">
        <w:rPr>
          <w:rFonts w:ascii="GHEA Grapalat" w:eastAsia="Times New Roman" w:hAnsi="GHEA Grapalat" w:cs="Sylfaen"/>
          <w:sz w:val="20"/>
          <w:szCs w:val="24"/>
          <w:lang w:val="hy-AM"/>
        </w:rPr>
        <w:t xml:space="preserve">.</w:t>
      </w:r>
    </w:p>
    <w:p w14:paraId="13A156FC"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г.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добавленная </w:t>
      </w:r>
      <w:r xmlns:w="http://schemas.openxmlformats.org/wordprocessingml/2006/main" w:rsidRPr="00E84C88">
        <w:rPr>
          <w:rFonts w:ascii="Arial" w:eastAsia="Times New Roman" w:hAnsi="Arial" w:cs="Arial"/>
          <w:sz w:val="20"/>
          <w:szCs w:val="24"/>
          <w:lang w:val="hy-AM"/>
        </w:rPr>
        <w:t xml:space="preserve">стоимость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деньги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столбцах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монеты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округлый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десятичная дробь: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вниз</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весь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десятичная дробь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него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более: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вверх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весь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номер </w:t>
      </w:r>
      <w:r xmlns:w="http://schemas.openxmlformats.org/wordprocessingml/2006/main" w:rsidRPr="00E84C88">
        <w:rPr>
          <w:rFonts w:ascii="GHEA Grapalat" w:eastAsia="Times New Roman" w:hAnsi="GHEA Grapalat" w:cs="Sylfaen"/>
          <w:sz w:val="20"/>
          <w:szCs w:val="24"/>
          <w:lang w:val="hy-AM"/>
        </w:rPr>
        <w:t xml:space="preserve">.</w:t>
      </w:r>
    </w:p>
    <w:p w14:paraId="2F92CC1A" w14:textId="77777777" w:rsidR="00532D6C" w:rsidRPr="00E84C88" w:rsidRDefault="00532D6C" w:rsidP="00532D6C">
      <w:pPr xmlns:w="http://schemas.openxmlformats.org/wordprocessingml/2006/main">
        <w:tabs>
          <w:tab w:val="left" w:pos="0"/>
        </w:tabs>
        <w:spacing w:after="0" w:line="240" w:lineRule="auto"/>
        <w:ind w:firstLine="36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столбцах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деньги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 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электронная почта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Arial" w:eastAsia="Times New Roman" w:hAnsi="Arial" w:cs="Arial"/>
          <w:sz w:val="20"/>
          <w:szCs w:val="24"/>
          <w:lang w:val="hy-AM"/>
        </w:rPr>
        <w:t xml:space="preserve">письмах </w:t>
      </w:r>
      <w:r xmlns:w="http://schemas.openxmlformats.org/wordprocessingml/2006/main" w:rsidRPr="00E84C88">
        <w:rPr>
          <w:rFonts w:ascii="GHEA Grapalat" w:eastAsia="Times New Roman" w:hAnsi="GHEA Grapalat" w:cs="Sylfaen"/>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 друга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колонне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ненужный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слова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 результат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оказывается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существование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имея ни одного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количество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котором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абзац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оценщик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комитет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 оценке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база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столбцах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общая сумма </w:t>
      </w:r>
      <w:r xmlns:w="http://schemas.openxmlformats.org/wordprocessingml/2006/main" w:rsidRPr="00E84C88">
        <w:rPr>
          <w:rFonts w:ascii="GHEA Grapalat" w:eastAsia="Times New Roman" w:hAnsi="GHEA Grapalat" w:cs="Sylfaen"/>
          <w:sz w:val="20"/>
          <w:szCs w:val="24"/>
          <w:lang w:val="hy-AM"/>
        </w:rPr>
        <w:t xml:space="preserve">.</w:t>
      </w:r>
    </w:p>
    <w:p w14:paraId="2DACD10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столбцах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письмах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монеты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цифрах </w:t>
      </w:r>
      <w:r xmlns:w="http://schemas.openxmlformats.org/wordprocessingml/2006/main" w:rsidRPr="00E84C88">
        <w:rPr>
          <w:rFonts w:ascii="GHEA Grapalat" w:eastAsia="Times New Roman" w:hAnsi="GHEA Grapalat" w:cs="Sylfaen"/>
          <w:sz w:val="20"/>
          <w:szCs w:val="24"/>
          <w:lang w:val="hy-AM"/>
        </w:rPr>
        <w:t xml:space="preserve">.</w:t>
      </w:r>
    </w:p>
    <w:p w14:paraId="59DB82E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es-ES" w:eastAsia="ru-RU"/>
        </w:rPr>
      </w:pPr>
      <w:r xmlns:w="http://schemas.openxmlformats.org/wordprocessingml/2006/main" w:rsidRPr="00E84C88">
        <w:rPr>
          <w:rFonts w:ascii="GHEA Grapalat" w:eastAsia="Times New Roman" w:hAnsi="GHEA Grapalat" w:cs="Times New Roman"/>
          <w:sz w:val="20"/>
          <w:szCs w:val="20"/>
          <w:lang w:val="es-ES" w:eastAsia="ru-RU"/>
        </w:rPr>
        <w:t xml:space="preserve">5. </w:t>
      </w:r>
      <w:r xmlns:w="http://schemas.openxmlformats.org/wordprocessingml/2006/main" w:rsidRPr="00E84C88">
        <w:rPr>
          <w:rFonts w:ascii="GHEA Grapalat" w:eastAsia="Times New Roman" w:hAnsi="GHEA Grapalat" w:cs="Times New Roman"/>
          <w:sz w:val="20"/>
          <w:szCs w:val="20"/>
          <w:lang w:val="hy-AM" w:eastAsia="ru-RU"/>
        </w:rPr>
        <w:t xml:space="preserve">3</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Если</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быть запечатанным</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договор</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цена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стабильный</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есть </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тогда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цена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предложение</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быть представленным</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является</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один</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в количестве:</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договор</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исполнение</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число</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предложенный</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общий</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по </w:t>
      </w:r>
      <w:r xmlns:w="http://schemas.openxmlformats.org/wordprocessingml/2006/main" w:rsidRPr="00E84C88">
        <w:rPr>
          <w:rFonts w:ascii="Arial" w:eastAsia="Times New Roman" w:hAnsi="Arial" w:cs="Arial"/>
          <w:sz w:val="20"/>
          <w:szCs w:val="20"/>
          <w:lang w:val="es-ES" w:eastAsia="ru-RU"/>
        </w:rPr>
        <w:t xml:space="preserve">цене </w:t>
      </w:r>
      <w:r xmlns:w="http://schemas.openxmlformats.org/wordprocessingml/2006/main" w:rsidRPr="00E84C88">
        <w:rPr>
          <w:rFonts w:ascii="GHEA Grapalat" w:eastAsia="Times New Roman" w:hAnsi="GHEA Grapalat" w:cs="Times New Roman"/>
          <w:sz w:val="20"/>
          <w:szCs w:val="20"/>
          <w:lang w:val="es-ES" w:eastAsia="ru-RU"/>
        </w:rPr>
        <w:t xml:space="preserv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в котором</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от участника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нет</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может</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требуется </w:t>
      </w:r>
      <w:r xmlns:w="http://schemas.openxmlformats.org/wordprocessingml/2006/main" w:rsidRPr="00E84C88">
        <w:rPr>
          <w:rFonts w:ascii="GHEA Grapalat" w:eastAsia="Times New Roman" w:hAnsi="GHEA Grapalat" w:cs="Times New Roman"/>
          <w:sz w:val="20"/>
          <w:szCs w:val="20"/>
          <w:lang w:val="es-ES" w:eastAsia="ru-RU"/>
        </w:rPr>
        <w:t xml:space="preserve">, чтобы</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он/она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представить</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цена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предложение</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обоснования</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или</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любой</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другой</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тип</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информация</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или</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документы </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такие как</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также</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участник</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выгода</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размер</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нет</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может</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по приглашению</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быть ограниченным </w:t>
      </w:r>
      <w:r xmlns:w="http://schemas.openxmlformats.org/wordprocessingml/2006/main" w:rsidRPr="00E84C88">
        <w:rPr>
          <w:rFonts w:ascii="GHEA Grapalat" w:eastAsia="Times New Roman" w:hAnsi="GHEA Grapalat" w:cs="Times New Roman"/>
          <w:sz w:val="20"/>
          <w:szCs w:val="20"/>
          <w:lang w:val="es-ES" w:eastAsia="ru-RU"/>
        </w:rPr>
        <w:t xml:space="preserve">.</w:t>
      </w:r>
    </w:p>
    <w:p w14:paraId="5539F32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es-ES"/>
        </w:rPr>
      </w:pPr>
    </w:p>
    <w:p w14:paraId="2B32A04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6. </w:t>
      </w:r>
      <w:r xmlns:w="http://schemas.openxmlformats.org/wordprocessingml/2006/main" w:rsidRPr="00E84C88">
        <w:rPr>
          <w:rFonts w:ascii="Arial" w:eastAsia="Times New Roman" w:hAnsi="Arial" w:cs="Arial"/>
          <w:b/>
          <w:sz w:val="20"/>
          <w:szCs w:val="24"/>
          <w:lang w:val="en-US"/>
        </w:rPr>
        <w:t xml:space="preserve">ПОДАТЬ ЗАЯВКУ</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ДЕЙСТВИЕ</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СРОК </w:t>
      </w:r>
      <w:r xmlns:w="http://schemas.openxmlformats.org/wordprocessingml/2006/main" w:rsidRPr="00E84C88">
        <w:rPr>
          <w:rFonts w:ascii="GHEA Grapalat" w:eastAsia="Times New Roman" w:hAnsi="GHEA Grapalat" w:cs="Times New Roman"/>
          <w:b/>
          <w:sz w:val="20"/>
          <w:szCs w:val="24"/>
          <w:lang w:val="es-ES"/>
        </w:rPr>
        <w:t xml:space="preserve">ПОДАЧИ </w:t>
      </w:r>
      <w:r xmlns:w="http://schemas.openxmlformats.org/wordprocessingml/2006/main" w:rsidRPr="00E84C88">
        <w:rPr>
          <w:rFonts w:ascii="Arial" w:eastAsia="Times New Roman" w:hAnsi="Arial" w:cs="Arial"/>
          <w:b/>
          <w:sz w:val="20"/>
          <w:szCs w:val="24"/>
          <w:lang w:val="en-US"/>
        </w:rPr>
        <w:t xml:space="preserve">ЗАЯВОК</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ИЗМЕНЯТЬ</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ВЫПОЛНЯТЬ</w:t>
      </w:r>
    </w:p>
    <w:p w14:paraId="503A72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E84C88">
        <w:rPr>
          <w:rFonts w:ascii="Arial" w:eastAsia="Times New Roman" w:hAnsi="Arial" w:cs="Arial"/>
          <w:b/>
          <w:sz w:val="20"/>
          <w:szCs w:val="24"/>
          <w:lang w:val="en-US"/>
        </w:rPr>
        <w:t xml:space="preserve">И</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ИХ</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НАЗАД</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ВЗЯТЬ</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ПОРЯДОК</w:t>
      </w:r>
    </w:p>
    <w:p w14:paraId="6D50C567"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0"/>
          <w:lang w:val="af-ZA"/>
        </w:rPr>
      </w:pPr>
    </w:p>
    <w:p w14:paraId="4EB1ED3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0"/>
          <w:lang w:val="af-ZA"/>
        </w:rPr>
        <w:t xml:space="preserve">6.1 </w:t>
      </w:r>
      <w:r xmlns:w="http://schemas.openxmlformats.org/wordprocessingml/2006/main" w:rsidRPr="00E84C88">
        <w:rPr>
          <w:rFonts w:ascii="Arial" w:eastAsia="Times New Roman" w:hAnsi="Arial" w:cs="Arial"/>
          <w:sz w:val="20"/>
          <w:szCs w:val="24"/>
        </w:rPr>
        <w:t xml:space="preserve">Статья </w:t>
      </w:r>
      <w:r xmlns:w="http://schemas.openxmlformats.org/wordprocessingml/2006/main" w:rsidRPr="00E84C88">
        <w:rPr>
          <w:rFonts w:ascii="GHEA Grapalat" w:eastAsia="Times New Roman" w:hAnsi="GHEA Grapalat" w:cs="Sylfaen"/>
          <w:sz w:val="20"/>
          <w:szCs w:val="24"/>
          <w:lang w:val="af-ZA"/>
        </w:rPr>
        <w:t xml:space="preserve">31 </w:t>
      </w:r>
      <w:r xmlns:w="http://schemas.openxmlformats.org/wordprocessingml/2006/main" w:rsidRPr="00E84C88">
        <w:rPr>
          <w:rFonts w:ascii="Arial" w:eastAsia="Times New Roman" w:hAnsi="Arial" w:cs="Arial"/>
          <w:sz w:val="20"/>
          <w:szCs w:val="24"/>
        </w:rPr>
        <w:t xml:space="preserve">Закона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статья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согласно </w:t>
      </w:r>
      <w:r xmlns:w="http://schemas.openxmlformats.org/wordprocessingml/2006/main" w:rsidRPr="00E84C88">
        <w:rPr>
          <w:rFonts w:ascii="Arial" w:eastAsia="Times New Roman" w:hAnsi="Arial" w:cs="Arial"/>
          <w:sz w:val="20"/>
          <w:szCs w:val="24"/>
        </w:rPr>
        <w:t xml:space="preserve">заявлению</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действительный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 закону</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соответствующий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Arial" w:eastAsia="Times New Roman" w:hAnsi="Arial" w:cs="Arial"/>
          <w:sz w:val="20"/>
          <w:szCs w:val="24"/>
        </w:rPr>
        <w:t xml:space="preserve">asnaksi</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приложение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назад</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принятие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применение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отторжение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этот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процедура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неуспешный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будет объявлено.</w:t>
      </w:r>
    </w:p>
    <w:p w14:paraId="1AE626E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6.2 </w:t>
      </w:r>
      <w:r xmlns:w="http://schemas.openxmlformats.org/wordprocessingml/2006/main" w:rsidRPr="00E84C88">
        <w:rPr>
          <w:rFonts w:ascii="Arial" w:eastAsia="Times New Roman" w:hAnsi="Arial" w:cs="Arial"/>
          <w:sz w:val="20"/>
          <w:szCs w:val="24"/>
        </w:rPr>
        <w:t xml:space="preserve">Статья </w:t>
      </w:r>
      <w:r xmlns:w="http://schemas.openxmlformats.org/wordprocessingml/2006/main" w:rsidRPr="00E84C88">
        <w:rPr>
          <w:rFonts w:ascii="GHEA Grapalat" w:eastAsia="Times New Roman" w:hAnsi="GHEA Grapalat" w:cs="Sylfaen"/>
          <w:sz w:val="20"/>
          <w:szCs w:val="24"/>
          <w:lang w:val="af-ZA"/>
        </w:rPr>
        <w:t xml:space="preserve">31 </w:t>
      </w:r>
      <w:r xmlns:w="http://schemas.openxmlformats.org/wordprocessingml/2006/main" w:rsidRPr="00E84C88">
        <w:rPr>
          <w:rFonts w:ascii="Arial" w:eastAsia="Times New Roman" w:hAnsi="Arial" w:cs="Arial"/>
          <w:sz w:val="20"/>
          <w:szCs w:val="24"/>
        </w:rPr>
        <w:t xml:space="preserve">Закона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статья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согласно </w:t>
      </w:r>
      <w:r xmlns:w="http://schemas.openxmlformats.org/wordprocessingml/2006/main" w:rsidRPr="00E84C88">
        <w:rPr>
          <w:rFonts w:ascii="GHEA Grapalat" w:eastAsia="Times New Roman" w:hAnsi="GHEA Grapalat" w:cs="Sylfaen"/>
          <w:sz w:val="20"/>
          <w:szCs w:val="24"/>
          <w:lang w:val="af-ZA"/>
        </w:rPr>
        <w:t xml:space="preserve">глаголу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 тех пор, </w:t>
      </w:r>
      <w:r xmlns:w="http://schemas.openxmlformats.org/wordprocessingml/2006/main" w:rsidRPr="00E84C88">
        <w:rPr>
          <w:rFonts w:ascii="Arial" w:eastAsia="Times New Roman" w:hAnsi="Arial" w:cs="Arial"/>
          <w:sz w:val="20"/>
          <w:szCs w:val="24"/>
        </w:rPr>
        <w:t xml:space="preserve">пока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этот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1-го </w:t>
      </w:r>
      <w:r xmlns:w="http://schemas.openxmlformats.org/wordprocessingml/2006/main" w:rsidRPr="00E84C88">
        <w:rPr>
          <w:rFonts w:ascii="Arial" w:eastAsia="Times New Roman" w:hAnsi="Arial" w:cs="Arial"/>
          <w:sz w:val="20"/>
          <w:szCs w:val="24"/>
          <w:lang w:val="af-ZA"/>
        </w:rPr>
        <w:t xml:space="preserve">числа </w:t>
      </w:r>
      <w:r xmlns:w="http://schemas.openxmlformats.org/wordprocessingml/2006/main" w:rsidRPr="00E84C88">
        <w:rPr>
          <w:rFonts w:ascii="Arial" w:eastAsia="Times New Roman" w:hAnsi="Arial" w:cs="Arial"/>
          <w:sz w:val="20"/>
          <w:szCs w:val="24"/>
        </w:rPr>
        <w:t xml:space="preserve">приглашения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 пункте </w:t>
      </w:r>
      <w:r xmlns:w="http://schemas.openxmlformats.org/wordprocessingml/2006/main" w:rsidRPr="00E84C88">
        <w:rPr>
          <w:rFonts w:ascii="GHEA Grapalat" w:eastAsia="Times New Roman" w:hAnsi="GHEA Grapalat" w:cs="Sylfaen"/>
          <w:sz w:val="20"/>
          <w:szCs w:val="24"/>
          <w:lang w:val="af-ZA"/>
        </w:rPr>
        <w:t xml:space="preserve">4.2 </w:t>
      </w:r>
      <w:r xmlns:w="http://schemas.openxmlformats.org/wordprocessingml/2006/main" w:rsidRPr="00E84C88">
        <w:rPr>
          <w:rFonts w:ascii="Arial" w:eastAsia="Times New Roman" w:hAnsi="Arial" w:cs="Arial"/>
          <w:sz w:val="20"/>
          <w:szCs w:val="24"/>
          <w:lang w:val="af-ZA"/>
        </w:rPr>
        <w:t xml:space="preserve">части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упомянуто </w:t>
      </w:r>
      <w:r xmlns:w="http://schemas.openxmlformats.org/wordprocessingml/2006/main" w:rsidRPr="00E84C88">
        <w:rPr>
          <w:rFonts w:ascii="GHEA Grapalat" w:eastAsia="Times New Roman" w:hAnsi="GHEA Grapalat" w:cs="Sylfaen"/>
          <w:sz w:val="20"/>
          <w:szCs w:val="24"/>
          <w:lang w:val="af-ZA"/>
        </w:rPr>
        <w:t xml:space="preserve">в </w:t>
      </w:r>
      <w:r xmlns:w="http://schemas.openxmlformats.org/wordprocessingml/2006/main" w:rsidRPr="00E84C88">
        <w:rPr>
          <w:rFonts w:ascii="Arial" w:eastAsia="Times New Roman" w:hAnsi="Arial" w:cs="Arial"/>
          <w:sz w:val="20"/>
          <w:szCs w:val="24"/>
        </w:rPr>
        <w:t xml:space="preserve">приложениях</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презентация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срок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может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изменять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назад</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взять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его/ее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приложение.</w:t>
      </w:r>
    </w:p>
    <w:p w14:paraId="0A704B09"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af-ZA"/>
        </w:rPr>
      </w:pPr>
    </w:p>
    <w:p w14:paraId="10FB52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8. </w:t>
      </w:r>
      <w:r xmlns:w="http://schemas.openxmlformats.org/wordprocessingml/2006/main" w:rsidRPr="00E84C88">
        <w:rPr>
          <w:rFonts w:ascii="Arial" w:eastAsia="Times New Roman" w:hAnsi="Arial" w:cs="Arial"/>
          <w:b/>
          <w:sz w:val="20"/>
          <w:szCs w:val="24"/>
          <w:lang w:val="af-ZA"/>
        </w:rPr>
        <w:t xml:space="preserve">ЗАЯВКИ</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ОТКРЫТИЕ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af-ZA"/>
        </w:rPr>
        <w:t xml:space="preserve">ОЦЕНКА</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И</w:t>
      </w:r>
    </w:p>
    <w:p w14:paraId="148CE4F1"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r xmlns:w="http://schemas.openxmlformats.org/wordprocessingml/2006/main" w:rsidRPr="00E84C88">
        <w:rPr>
          <w:rFonts w:ascii="Arial" w:eastAsia="Times New Roman" w:hAnsi="Arial" w:cs="Arial"/>
          <w:b/>
          <w:sz w:val="20"/>
          <w:szCs w:val="24"/>
          <w:lang w:val="af-ZA"/>
        </w:rPr>
        <w:t xml:space="preserve">РЕЗУЛЬТАТЫ</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КРАТКОЕ СОДЕРЖАНИЕ</w:t>
      </w:r>
      <w:r xmlns:w="http://schemas.openxmlformats.org/wordprocessingml/2006/main" w:rsidRPr="00E84C88">
        <w:rPr>
          <w:rFonts w:ascii="GHEA Grapalat" w:eastAsia="Times New Roman" w:hAnsi="GHEA Grapalat" w:cs="Times New Roman"/>
          <w:b/>
          <w:sz w:val="20"/>
          <w:szCs w:val="24"/>
          <w:lang w:val="af-ZA"/>
        </w:rPr>
        <w:t xml:space="preserve"> </w:t>
      </w:r>
    </w:p>
    <w:p w14:paraId="7C379B6F"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4"/>
          <w:lang w:val="af-ZA"/>
        </w:rPr>
      </w:pPr>
    </w:p>
    <w:p w14:paraId="7C52DFC4" w14:textId="1B694F28"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ahoma"/>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8.1 </w:t>
      </w:r>
      <w:r xmlns:w="http://schemas.openxmlformats.org/wordprocessingml/2006/main" w:rsidRPr="00E84C88">
        <w:rPr>
          <w:rFonts w:ascii="Arial" w:eastAsia="Times New Roman" w:hAnsi="Arial" w:cs="Arial"/>
          <w:sz w:val="20"/>
          <w:szCs w:val="20"/>
        </w:rPr>
        <w:t xml:space="preserve">Приложения</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rPr>
        <w:t xml:space="preserve">открытие</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rPr>
        <w:t xml:space="preserve">будет сделано</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комитета:</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приложения</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открытие</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и</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оценка</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в сессии:</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4"/>
        </w:rPr>
        <w:t xml:space="preserve">этот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процедура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объявление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приглашение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информационный бюллетень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будет </w:t>
      </w:r>
      <w:r xmlns:w="http://schemas.openxmlformats.org/wordprocessingml/2006/main" w:rsidRPr="00E84C88">
        <w:rPr>
          <w:rFonts w:ascii="Arial" w:eastAsia="Times New Roman" w:hAnsi="Arial" w:cs="Arial"/>
          <w:sz w:val="20"/>
          <w:szCs w:val="24"/>
        </w:rPr>
        <w:t xml:space="preserve">опубликован</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последующий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 того дня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рассчитанный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00C4546D">
        <w:rPr>
          <w:rFonts w:ascii="Arial" w:eastAsia="Times New Roman" w:hAnsi="Arial" w:cs="Arial"/>
          <w:b/>
          <w:sz w:val="20"/>
          <w:szCs w:val="20"/>
          <w:lang w:val="hy-AM"/>
        </w:rPr>
        <w:t xml:space="preserve">05.08.2025</w:t>
      </w:r>
      <w:r xmlns:w="http://schemas.openxmlformats.org/wordprocessingml/2006/main" w:rsidR="00A406BF" w:rsidRPr="00597465">
        <w:rPr>
          <w:rFonts w:ascii="Arial" w:eastAsia="Times New Roman" w:hAnsi="Arial" w:cs="Arial"/>
          <w:b/>
          <w:sz w:val="20"/>
          <w:szCs w:val="20"/>
          <w:lang w:val="af-ZA"/>
        </w:rPr>
        <w:t xml:space="preserve"> </w:t>
      </w:r>
      <w:r xmlns:w="http://schemas.openxmlformats.org/wordprocessingml/2006/main" w:rsidRPr="00597465">
        <w:rPr>
          <w:rFonts w:ascii="Arial" w:eastAsia="Times New Roman" w:hAnsi="Arial" w:cs="Arial"/>
          <w:b/>
          <w:bCs/>
          <w:sz w:val="20"/>
          <w:szCs w:val="24"/>
        </w:rPr>
        <w:t xml:space="preserve">в</w:t>
      </w:r>
      <w:r xmlns:w="http://schemas.openxmlformats.org/wordprocessingml/2006/main" w:rsidRPr="00597465">
        <w:rPr>
          <w:rFonts w:ascii="GHEA Grapalat" w:eastAsia="Times New Roman" w:hAnsi="GHEA Grapalat" w:cs="Sylfaen"/>
          <w:b/>
          <w:bCs/>
          <w:sz w:val="20"/>
          <w:szCs w:val="24"/>
          <w:lang w:val="af-ZA"/>
        </w:rPr>
        <w:t xml:space="preserve"> </w:t>
      </w:r>
      <w:r xmlns:w="http://schemas.openxmlformats.org/wordprocessingml/2006/main" w:rsidRPr="00597465">
        <w:rPr>
          <w:rFonts w:ascii="Arial" w:eastAsia="Times New Roman" w:hAnsi="Arial" w:cs="Arial"/>
          <w:b/>
          <w:bCs/>
          <w:sz w:val="20"/>
          <w:szCs w:val="24"/>
          <w:lang w:val="en-US"/>
        </w:rPr>
        <w:t xml:space="preserve">В </w:t>
      </w:r>
      <w:r xmlns:w="http://schemas.openxmlformats.org/wordprocessingml/2006/main" w:rsidR="00B92D32">
        <w:rPr>
          <w:rFonts w:ascii="GHEA Grapalat" w:eastAsia="Times New Roman" w:hAnsi="GHEA Grapalat" w:cs="Sylfaen"/>
          <w:b/>
          <w:bCs/>
          <w:sz w:val="20"/>
          <w:szCs w:val="20"/>
          <w:lang w:val="af-ZA"/>
        </w:rPr>
        <w:t xml:space="preserve">15:00 </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597465">
        <w:rPr>
          <w:rFonts w:ascii="Arial" w:eastAsia="Times New Roman" w:hAnsi="Arial" w:cs="Arial"/>
          <w:b/>
          <w:bCs/>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p>
    <w:p w14:paraId="5452394F"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открытие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оценка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встрече </w:t>
      </w:r>
      <w:r xmlns:w="http://schemas.openxmlformats.org/wordprocessingml/2006/main" w:rsidRPr="00D96837">
        <w:rPr>
          <w:rFonts w:ascii="GHEA Grapalat" w:eastAsia="Times New Roman" w:hAnsi="GHEA Grapalat" w:cs="Sylfaen"/>
          <w:sz w:val="20"/>
          <w:szCs w:val="24"/>
          <w:lang w:val="en-US"/>
        </w:rPr>
        <w:t xml:space="preserve">:</w:t>
      </w:r>
    </w:p>
    <w:p w14:paraId="716D6636"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lang w:val="en-US"/>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председатель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сессии)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председатель ( </w:t>
      </w:r>
      <w:r xmlns:w="http://schemas.openxmlformats.org/wordprocessingml/2006/main" w:rsidRPr="00D96837">
        <w:rPr>
          <w:rFonts w:ascii="GHEA Grapalat" w:eastAsia="Times New Roman" w:hAnsi="GHEA Grapalat" w:cs="Sylfaen"/>
          <w:sz w:val="20"/>
          <w:szCs w:val="24"/>
          <w:lang w:val="hy-AM"/>
        </w:rPr>
        <w:t xml:space="preserve">собрания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объявить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открылся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объявляет </w:t>
      </w:r>
      <w:r xmlns:w="http://schemas.openxmlformats.org/wordprocessingml/2006/main" w:rsidRPr="00D96837">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следующее, как определено в заказе на поставку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lang w:val="en-US"/>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кадре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быть купленным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покупка </w:t>
      </w:r>
      <w:r xmlns:w="http://schemas.openxmlformats.org/wordprocessingml/2006/main" w:rsidRPr="00D96837">
        <w:rPr>
          <w:rFonts w:ascii="GHEA Grapalat" w:eastAsia="Times New Roman" w:hAnsi="GHEA Grapalat" w:cs="Sylfaen"/>
          <w:sz w:val="20"/>
          <w:szCs w:val="24"/>
          <w:lang w:val="en-US"/>
        </w:rPr>
        <w:t xml:space="preserve">товаров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числе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выражено </w:t>
      </w:r>
      <w:r xmlns:w="http://schemas.openxmlformats.org/wordprocessingml/2006/main" w:rsidRPr="00D96837">
        <w:rPr>
          <w:rFonts w:ascii="GHEA Grapalat" w:eastAsia="Times New Roman" w:hAnsi="GHEA Grapalat" w:cs="Sylfaen"/>
          <w:sz w:val="20"/>
          <w:szCs w:val="24"/>
          <w:lang w:val="af-ZA"/>
        </w:rPr>
        <w:t xml:space="preserve">как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также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Ценовые предложения участников, подавших заявки, выраженные одним числом, исходя из того, что написано буквами </w:t>
      </w:r>
      <w:r xmlns:w="http://schemas.openxmlformats.org/wordprocessingml/2006/main" w:rsidRPr="00D96837">
        <w:rPr>
          <w:rFonts w:ascii="GHEA Grapalat" w:eastAsia="Times New Roman" w:hAnsi="GHEA Grapalat" w:cs="Sylfaen"/>
          <w:sz w:val="20"/>
          <w:szCs w:val="24"/>
          <w:lang w:val="af-ZA"/>
        </w:rPr>
        <w:t xml:space="preserve">.</w:t>
      </w:r>
    </w:p>
    <w:p w14:paraId="0CF70FA5"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2) </w:t>
      </w:r>
      <w:r xmlns:w="http://schemas.openxmlformats.org/wordprocessingml/2006/main" w:rsidRPr="00D96837">
        <w:rPr>
          <w:rFonts w:ascii="GHEA Grapalat" w:eastAsia="Times New Roman" w:hAnsi="GHEA Grapalat" w:cs="Sylfaen"/>
          <w:sz w:val="20"/>
          <w:szCs w:val="20"/>
          <w:lang w:val="hy-AM"/>
        </w:rPr>
        <w:t xml:space="preserve">это</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пункт </w:t>
      </w:r>
      <w:r xmlns:w="http://schemas.openxmlformats.org/wordprocessingml/2006/main" w:rsidRPr="00D96837">
        <w:rPr>
          <w:rFonts w:ascii="GHEA Grapalat" w:eastAsia="Times New Roman" w:hAnsi="GHEA Grapalat" w:cs="Times New Roman"/>
          <w:sz w:val="20"/>
          <w:szCs w:val="20"/>
          <w:lang w:val="hy-AM"/>
        </w:rPr>
        <w:t xml:space="preserve">1</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в подпункте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упомянул</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документы</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от передачи </w:t>
      </w:r>
      <w:r xmlns:w="http://schemas.openxmlformats.org/wordprocessingml/2006/main" w:rsidRPr="00D96837">
        <w:rPr>
          <w:rFonts w:ascii="GHEA Grapalat" w:eastAsia="Times New Roman" w:hAnsi="GHEA Grapalat" w:cs="Sylfaen"/>
          <w:sz w:val="20"/>
          <w:szCs w:val="20"/>
          <w:lang w:val="hy-AM"/>
        </w:rPr>
        <w:t xml:space="preserve">президенту </w:t>
      </w:r>
      <w:r xmlns:w="http://schemas.openxmlformats.org/wordprocessingml/2006/main" w:rsidRPr="00D96837">
        <w:rPr>
          <w:rFonts w:ascii="GHEA Grapalat" w:eastAsia="Times New Roman" w:hAnsi="GHEA Grapalat" w:cs="Times New Roman"/>
          <w:sz w:val="20"/>
          <w:szCs w:val="20"/>
          <w:lang w:val="hy-AM"/>
        </w:rPr>
        <w:t xml:space="preserve">(председателю сессии)</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после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комитет</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оценка</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является </w:t>
      </w:r>
      <w:r xmlns:w="http://schemas.openxmlformats.org/wordprocessingml/2006/main" w:rsidRPr="00D96837">
        <w:rPr>
          <w:rFonts w:ascii="GHEA Grapalat" w:eastAsia="Times New Roman" w:hAnsi="GHEA Grapalat" w:cs="Times New Roman"/>
          <w:sz w:val="20"/>
          <w:szCs w:val="20"/>
          <w:lang w:val="hy-AM"/>
        </w:rPr>
        <w:t xml:space="preserve">:</w:t>
      </w:r>
    </w:p>
    <w:p w14:paraId="7D1FE15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Sylfaen"/>
          <w:sz w:val="20"/>
          <w:szCs w:val="20"/>
          <w:lang w:val="hy-AM"/>
        </w:rPr>
        <w:t xml:space="preserve">а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приложения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содержащий</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конверты</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сделать</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и</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представить</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согласие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определенный</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хорошо</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и</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открытие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соответствующий</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оценен</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приложения </w:t>
      </w:r>
      <w:r xmlns:w="http://schemas.openxmlformats.org/wordprocessingml/2006/main" w:rsidRPr="00D96837">
        <w:rPr>
          <w:rFonts w:ascii="GHEA Grapalat" w:eastAsia="Times New Roman" w:hAnsi="GHEA Grapalat" w:cs="Times New Roman"/>
          <w:sz w:val="20"/>
          <w:szCs w:val="20"/>
          <w:lang w:val="hy-AM"/>
        </w:rPr>
        <w:t xml:space="preserve">,</w:t>
      </w:r>
    </w:p>
    <w:p w14:paraId="4B13B8FE"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Sylfaen"/>
          <w:sz w:val="20"/>
          <w:szCs w:val="20"/>
          <w:lang w:val="hy-AM"/>
        </w:rPr>
        <w:t xml:space="preserve">б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открылся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каждый</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конверт</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требуемые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планируемые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документы</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существование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и</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их</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компиляция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согласие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по приглашению</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определенный</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к условиям </w:t>
      </w:r>
      <w:r xmlns:w="http://schemas.openxmlformats.org/wordprocessingml/2006/main" w:rsidRPr="00D96837">
        <w:rPr>
          <w:rFonts w:ascii="GHEA Grapalat" w:eastAsia="Times New Roman" w:hAnsi="GHEA Grapalat" w:cs="Times New Roman"/>
          <w:sz w:val="20"/>
          <w:szCs w:val="20"/>
          <w:lang w:val="hy-AM"/>
        </w:rPr>
        <w:t xml:space="preserve">.</w:t>
      </w:r>
    </w:p>
    <w:p w14:paraId="4EACB6B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Times New Roman"/>
          <w:sz w:val="20"/>
          <w:szCs w:val="20"/>
          <w:lang w:val="hy-AM"/>
        </w:rPr>
        <w:t xml:space="preserve">3) </w:t>
      </w:r>
      <w:r xmlns:w="http://schemas.openxmlformats.org/wordprocessingml/2006/main" w:rsidRPr="00D96837">
        <w:rPr>
          <w:rFonts w:ascii="GHEA Grapalat" w:eastAsia="Times New Roman" w:hAnsi="GHEA Grapalat" w:cs="Sylfaen"/>
          <w:sz w:val="20"/>
          <w:szCs w:val="20"/>
          <w:lang w:val="hy-AM"/>
        </w:rPr>
        <w:t xml:space="preserve">комиссия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президент</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объявить</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является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приложения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представлено</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участники</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цена</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предложения: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один</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в числе</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выражено,</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база</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принимая</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в письмах</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что написано.</w:t>
      </w:r>
    </w:p>
    <w:p w14:paraId="52EAB7D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8.2 </w:t>
      </w:r>
      <w:r xmlns:w="http://schemas.openxmlformats.org/wordprocessingml/2006/main" w:rsidRPr="00D96837">
        <w:rPr>
          <w:rFonts w:ascii="GHEA Grapalat" w:eastAsia="Times New Roman" w:hAnsi="GHEA Grapalat" w:cs="Sylfaen"/>
          <w:sz w:val="20"/>
          <w:szCs w:val="24"/>
          <w:lang w:val="hy-AM"/>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оценивается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 приглашению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определенный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чтобы </w:t>
      </w:r>
      <w:r xmlns:w="http://schemas.openxmlformats.org/wordprocessingml/2006/main" w:rsidRPr="00D96837">
        <w:rPr>
          <w:rFonts w:ascii="GHEA Grapalat" w:eastAsia="Times New Roman" w:hAnsi="GHEA Grapalat" w:cs="Sylfaen"/>
          <w:sz w:val="20"/>
          <w:szCs w:val="24"/>
          <w:lang w:val="af-ZA"/>
        </w:rPr>
        <w:t xml:space="preserve">.</w:t>
      </w:r>
    </w:p>
    <w:p w14:paraId="119C7F4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en-US"/>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порции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число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семьдесят пять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не превышать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оценка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реализовано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презентация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крайний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истекать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 того дня</w:t>
      </w:r>
      <w:r xmlns:w="http://schemas.openxmlformats.org/wordprocessingml/2006/main" w:rsidRPr="00D96837">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D96837">
        <w:rPr>
          <w:rFonts w:ascii="GHEA Grapalat" w:eastAsia="Times New Roman" w:hAnsi="GHEA Grapalat" w:cs="Sylfaen"/>
          <w:sz w:val="20"/>
          <w:szCs w:val="24"/>
          <w:lang w:val="en-US"/>
        </w:rPr>
        <w:t xml:space="preserve">рассчитанный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от десяти </w:t>
      </w:r>
      <w:r xmlns:w="http://schemas.openxmlformats.org/wordprocessingml/2006/main" w:rsidRPr="00D96837">
        <w:rPr>
          <w:rFonts w:ascii="GHEA Grapalat" w:eastAsia="Times New Roman" w:hAnsi="GHEA Grapalat" w:cs="Sylfaen"/>
          <w:sz w:val="20"/>
          <w:szCs w:val="24"/>
          <w:lang w:val="hy-AM"/>
        </w:rPr>
        <w:t xml:space="preserve">до пятнадцати </w:t>
      </w:r>
      <w:proofErr xmlns:w="http://schemas.openxmlformats.org/wordprocessingml/2006/main" w:type="gramEnd"/>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превзойти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двадцать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течение </w:t>
      </w:r>
      <w:r xmlns:w="http://schemas.openxmlformats.org/wordprocessingml/2006/main" w:rsidRPr="00D96837">
        <w:rPr>
          <w:rFonts w:ascii="GHEA Grapalat" w:eastAsia="Times New Roman" w:hAnsi="GHEA Grapalat" w:cs="Sylfaen"/>
          <w:sz w:val="20"/>
          <w:szCs w:val="24"/>
          <w:lang w:val="af-ZA"/>
        </w:rPr>
        <w:t xml:space="preserve">.</w:t>
      </w:r>
    </w:p>
    <w:p w14:paraId="3BCB0F5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en-US"/>
        </w:rPr>
        <w:t xml:space="preserve">Достаточно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оценивается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 приглашению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 условиям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соответствующий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приложения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противоположные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оценивается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недостаточный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отклоненный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Более </w:t>
      </w:r>
      <w:r xmlns:w="http://schemas.openxmlformats.org/wordprocessingml/2006/main" w:rsidRPr="00D96837">
        <w:rPr>
          <w:rFonts w:ascii="GHEA Grapalat" w:eastAsia="Times New Roman" w:hAnsi="GHEA Grapalat" w:cs="Sylfaen"/>
          <w:sz w:val="20"/>
          <w:szCs w:val="24"/>
          <w:lang w:val="en-US"/>
        </w:rPr>
        <w:t xml:space="preserve">того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на заседании по рассмотрению и оценке заявок комиссия отклоняет те заявки, </w:t>
      </w:r>
      <w:r xmlns:w="http://schemas.openxmlformats.org/wordprocessingml/2006/main" w:rsidRPr="00D96837">
        <w:rPr>
          <w:rFonts w:ascii="GHEA Grapalat" w:eastAsia="Times New Roman" w:hAnsi="GHEA Grapalat" w:cs="Sylfaen"/>
          <w:sz w:val="20"/>
          <w:szCs w:val="24"/>
          <w:lang w:val="en-US"/>
        </w:rPr>
        <w:t xml:space="preserve">в которых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отсутствующий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предложения </w:t>
      </w:r>
      <w:r xmlns:w="http://schemas.openxmlformats.org/wordprocessingml/2006/main" w:rsidRPr="00D96837">
        <w:rPr>
          <w:rFonts w:ascii="GHEA Grapalat" w:eastAsia="Times New Roman" w:hAnsi="GHEA Grapalat" w:cs="Sylfaen"/>
          <w:sz w:val="20"/>
          <w:szCs w:val="24"/>
          <w:lang w:val="hy-AM"/>
        </w:rPr>
        <w:t xml:space="preserve">и/или поддержка заявок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или </w:t>
      </w:r>
      <w:r xmlns:w="http://schemas.openxmlformats.org/wordprocessingml/2006/main" w:rsidRPr="00D96837">
        <w:rPr>
          <w:rFonts w:ascii="GHEA Grapalat" w:eastAsia="Times New Roman" w:hAnsi="GHEA Grapalat" w:cs="Sylfaen"/>
          <w:sz w:val="20"/>
          <w:szCs w:val="24"/>
          <w:lang w:val="af-ZA"/>
        </w:rPr>
        <w:t xml:space="preserve">они </w:t>
      </w:r>
      <w:r xmlns:w="http://schemas.openxmlformats.org/wordprocessingml/2006/main" w:rsidRPr="00D96837">
        <w:rPr>
          <w:rFonts w:ascii="GHEA Grapalat" w:eastAsia="Times New Roman" w:hAnsi="GHEA Grapalat" w:cs="Sylfaen"/>
          <w:sz w:val="20"/>
          <w:szCs w:val="24"/>
          <w:lang w:val="en-US"/>
        </w:rPr>
        <w:t xml:space="preserve">представлены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 требованиям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неприличный </w:t>
      </w:r>
      <w:r xmlns:w="http://schemas.openxmlformats.org/wordprocessingml/2006/main" w:rsidRPr="00D96837">
        <w:rPr>
          <w:rFonts w:ascii="GHEA Grapalat" w:eastAsia="Times New Roman" w:hAnsi="GHEA Grapalat" w:cs="Sylfaen"/>
          <w:sz w:val="20"/>
          <w:szCs w:val="24"/>
          <w:lang w:val="af-ZA"/>
        </w:rPr>
        <w:t xml:space="preserve">.</w:t>
      </w:r>
    </w:p>
    <w:p w14:paraId="7818934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af-ZA"/>
        </w:rPr>
        <w:t xml:space="preserve">8.3 </w:t>
      </w:r>
      <w:r xmlns:w="http://schemas.openxmlformats.org/wordprocessingml/2006/main" w:rsidRPr="00D96837">
        <w:rPr>
          <w:rFonts w:ascii="GHEA Grapalat" w:eastAsia="Times New Roman" w:hAnsi="GHEA Grapalat" w:cs="Sylfaen"/>
          <w:sz w:val="20"/>
          <w:szCs w:val="24"/>
          <w:lang w:val="hy-AM"/>
        </w:rPr>
        <w:t xml:space="preserve">Выбрано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достаточно</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оценен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числа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минимум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м </w:t>
      </w:r>
      <w:r xmlns:w="http://schemas.openxmlformats.org/wordprocessingml/2006/main" w:rsidRPr="00D96837">
        <w:rPr>
          <w:rFonts w:ascii="GHEA Grapalat" w:eastAsia="Times New Roman" w:hAnsi="GHEA Grapalat" w:cs="Sylfaen"/>
          <w:sz w:val="20"/>
          <w:szCs w:val="24"/>
        </w:rPr>
        <w:t xml:space="preserve">ассани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предпочтение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принципа.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w:t>
      </w:r>
      <w:r xmlns:w="http://schemas.openxmlformats.org/wordprocessingml/2006/main" w:rsidRPr="00D96837">
        <w:rPr>
          <w:rFonts w:ascii="GHEA Grapalat" w:eastAsia="Times New Roman" w:hAnsi="GHEA Grapalat" w:cs="Sylfaen"/>
          <w:sz w:val="20"/>
          <w:szCs w:val="24"/>
        </w:rPr>
        <w:t xml:space="preserve">котором </w:t>
      </w:r>
      <w:r xmlns:w="http://schemas.openxmlformats.org/wordprocessingml/2006/main" w:rsidRPr="00D96837">
        <w:rPr>
          <w:rFonts w:ascii="GHEA Grapalat" w:eastAsia="Times New Roman" w:hAnsi="GHEA Grapalat" w:cs="Sylfaen"/>
          <w:sz w:val="20"/>
          <w:szCs w:val="24"/>
          <w:lang w:val="af-ZA"/>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участникам </w:t>
      </w:r>
      <w:r xmlns:w="http://schemas.openxmlformats.org/wordprocessingml/2006/main" w:rsidRPr="00D96837">
        <w:rPr>
          <w:rFonts w:ascii="GHEA Grapalat" w:eastAsia="Times New Roman" w:hAnsi="GHEA Grapalat" w:cs="Sylfaen"/>
          <w:sz w:val="20"/>
          <w:szCs w:val="24"/>
          <w:lang w:val="hy-AM"/>
        </w:rPr>
        <w:t xml:space="preserve">, не признанным таковыми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 принятии решения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оценка и </w:t>
      </w:r>
      <w:r xmlns:w="http://schemas.openxmlformats.org/wordprocessingml/2006/main" w:rsidRPr="00D96837">
        <w:rPr>
          <w:rFonts w:ascii="GHEA Grapalat" w:eastAsia="Times New Roman" w:hAnsi="GHEA Grapalat" w:cs="Sylfaen"/>
          <w:sz w:val="20"/>
          <w:szCs w:val="24"/>
        </w:rPr>
        <w:t xml:space="preserve">сравнение </w:t>
      </w:r>
      <w:r xmlns:w="http://schemas.openxmlformats.org/wordprocessingml/2006/main" w:rsidRPr="00D96837">
        <w:rPr>
          <w:rFonts w:ascii="GHEA Grapalat" w:eastAsia="Times New Roman" w:hAnsi="GHEA Grapalat" w:cs="Sylfaen"/>
          <w:sz w:val="20"/>
          <w:szCs w:val="24"/>
        </w:rPr>
        <w:t xml:space="preserve">предложений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реализовано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без</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пункте </w:t>
      </w:r>
      <w:r xmlns:w="http://schemas.openxmlformats.org/wordprocessingml/2006/main" w:rsidRPr="00D96837">
        <w:rPr>
          <w:rFonts w:ascii="GHEA Grapalat" w:eastAsia="Times New Roman" w:hAnsi="GHEA Grapalat" w:cs="Sylfaen"/>
          <w:sz w:val="20"/>
          <w:szCs w:val="24"/>
          <w:lang w:val="af-ZA"/>
        </w:rPr>
        <w:t xml:space="preserve">5.2 </w:t>
      </w:r>
      <w:r xmlns:w="http://schemas.openxmlformats.org/wordprocessingml/2006/main" w:rsidRPr="00D96837">
        <w:rPr>
          <w:rFonts w:ascii="GHEA Grapalat" w:eastAsia="Times New Roman" w:hAnsi="GHEA Grapalat" w:cs="Sylfaen"/>
          <w:sz w:val="20"/>
          <w:szCs w:val="24"/>
        </w:rPr>
        <w:t xml:space="preserve">части </w:t>
      </w: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приглашения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упомянул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денег</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расчет </w:t>
      </w:r>
      <w:r xmlns:w="http://schemas.openxmlformats.org/wordprocessingml/2006/main" w:rsidRPr="00D96837">
        <w:rPr>
          <w:rFonts w:ascii="GHEA Grapalat" w:eastAsia="Times New Roman" w:hAnsi="GHEA Grapalat" w:cs="Sylfaen"/>
          <w:sz w:val="20"/>
          <w:szCs w:val="20"/>
          <w:lang w:val="hy-AM"/>
        </w:rPr>
        <w:t xml:space="preserve">:</w:t>
      </w:r>
    </w:p>
    <w:p w14:paraId="61D73C1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8.4 </w:t>
      </w:r>
      <w:r xmlns:w="http://schemas.openxmlformats.org/wordprocessingml/2006/main" w:rsidRPr="00D96837">
        <w:rPr>
          <w:rFonts w:ascii="GHEA Grapalat" w:eastAsia="Times New Roman" w:hAnsi="GHEA Grapalat" w:cs="Sylfaen"/>
          <w:sz w:val="20"/>
          <w:szCs w:val="24"/>
          <w:lang w:val="hy-AM"/>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непоследовательность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место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найденный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письмах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цифрах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написано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денег</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между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база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принял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письмах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написано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количество.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предложенный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более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валютах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сравнил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Армения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Республика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драмах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vertAlign w:val="superscript"/>
          <w:lang w:val="af-ZA"/>
        </w:rPr>
        <w:footnoteReference xmlns:w="http://schemas.openxmlformats.org/wordprocessingml/2006/main" w:id="3"/>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обменному курсу.</w:t>
      </w:r>
      <w:r xmlns:w="http://schemas.openxmlformats.org/wordprocessingml/2006/main" w:rsidRPr="00D96837">
        <w:rPr>
          <w:rFonts w:ascii="GHEA Grapalat" w:eastAsia="Times New Roman" w:hAnsi="GHEA Grapalat" w:cs="Sylfaen"/>
          <w:sz w:val="20"/>
          <w:szCs w:val="24"/>
          <w:lang w:val="af-ZA"/>
        </w:rPr>
        <w:t xml:space="preserve"> </w:t>
      </w:r>
    </w:p>
    <w:p w14:paraId="192875C1"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0"/>
          <w:szCs w:val="20"/>
          <w:lang w:val="af-ZA" w:eastAsia="x-none"/>
        </w:rPr>
        <w:t xml:space="preserve">8. </w:t>
      </w:r>
      <w:r xmlns:w="http://schemas.openxmlformats.org/wordprocessingml/2006/main" w:rsidRPr="00D96837">
        <w:rPr>
          <w:rFonts w:ascii="GHEA Grapalat" w:eastAsia="Times New Roman" w:hAnsi="GHEA Grapalat" w:cs="Sylfaen"/>
          <w:sz w:val="20"/>
          <w:szCs w:val="24"/>
        </w:rPr>
        <w:t xml:space="preserve">Комитет </w:t>
      </w:r>
      <w:r xmlns:w="http://schemas.openxmlformats.org/wordprocessingml/2006/main" w:rsidRPr="00D96837">
        <w:rPr>
          <w:rFonts w:ascii="GHEA Grapalat" w:eastAsia="Times New Roman" w:hAnsi="GHEA Grapalat" w:cs="Times New Roman"/>
          <w:sz w:val="20"/>
          <w:szCs w:val="20"/>
          <w:lang w:val="hy-AM" w:eastAsia="x-none"/>
        </w:rPr>
        <w:t xml:space="preserve">5H</w:t>
      </w:r>
      <w:r xmlns:w="http://schemas.openxmlformats.org/wordprocessingml/2006/main" w:rsidRPr="00D96837">
        <w:rPr>
          <w:rFonts w:ascii="GHEA Grapalat" w:eastAsia="Times New Roman" w:hAnsi="GHEA Grapalat" w:cs="Times New Roman"/>
          <w:sz w:val="20"/>
          <w:szCs w:val="20"/>
          <w:lang w:val="af-ZA" w:eastAsia="x-none"/>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достаточный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оценен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м </w:t>
      </w:r>
      <w:r xmlns:w="http://schemas.openxmlformats.org/wordprocessingml/2006/main" w:rsidRPr="00D96837">
        <w:rPr>
          <w:rFonts w:ascii="GHEA Grapalat" w:eastAsia="Times New Roman" w:hAnsi="GHEA Grapalat" w:cs="Sylfaen"/>
          <w:sz w:val="20"/>
          <w:szCs w:val="24"/>
        </w:rPr>
        <w:t xml:space="preserve">от тех же людей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такие непризнанные </w:t>
      </w:r>
      <w:r xmlns:w="http://schemas.openxmlformats.org/wordprocessingml/2006/main" w:rsidRPr="00D96837">
        <w:rPr>
          <w:rFonts w:ascii="GHEA Grapalat" w:eastAsia="Times New Roman" w:hAnsi="GHEA Grapalat" w:cs="Sylfaen"/>
          <w:sz w:val="20"/>
          <w:szCs w:val="24"/>
        </w:rPr>
        <w:t xml:space="preserve">участники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Продукты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комитет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оценка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также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продукт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описания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согласие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Требования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рекомендуется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минимум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равенство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 </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p>
    <w:p w14:paraId="403A2037"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а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такой неизвестный </w:t>
      </w:r>
      <w:r xmlns:w="http://schemas.openxmlformats.org/wordprocessingml/2006/main" w:rsidRPr="00D96837">
        <w:rPr>
          <w:rFonts w:ascii="GHEA Grapalat" w:eastAsia="Times New Roman" w:hAnsi="GHEA Grapalat" w:cs="Sylfaen"/>
          <w:sz w:val="20"/>
          <w:szCs w:val="24"/>
          <w:lang w:val="af-ZA"/>
        </w:rPr>
        <w:t xml:space="preserve">для </w:t>
      </w:r>
      <w:r xmlns:w="http://schemas.openxmlformats.org/wordprocessingml/2006/main" w:rsidRPr="00D96837">
        <w:rPr>
          <w:rFonts w:ascii="GHEA Grapalat" w:eastAsia="Times New Roman" w:hAnsi="GHEA Grapalat" w:cs="Sylfaen"/>
          <w:sz w:val="20"/>
          <w:szCs w:val="24"/>
        </w:rPr>
        <w:t xml:space="preserve">таких, как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для этой цели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сеансе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коллег </w:t>
      </w:r>
      <w:r xmlns:w="http://schemas.openxmlformats.org/wordprocessingml/2006/main" w:rsidRPr="00D96837">
        <w:rPr>
          <w:rFonts w:ascii="GHEA Grapalat" w:eastAsia="Times New Roman" w:hAnsi="GHEA Grapalat" w:cs="Sylfaen"/>
          <w:sz w:val="20"/>
          <w:szCs w:val="24"/>
        </w:rPr>
        <w:t xml:space="preserve">, </w:t>
      </w:r>
      <w:r xmlns:w="http://schemas.openxmlformats.org/wordprocessingml/2006/main" w:rsidRPr="00D96837">
        <w:rPr>
          <w:rFonts w:ascii="GHEA Grapalat" w:eastAsia="Times New Roman" w:hAnsi="GHEA Grapalat" w:cs="Sylfaen"/>
          <w:sz w:val="20"/>
          <w:szCs w:val="24"/>
          <w:lang w:val="hy-AM"/>
        </w:rPr>
        <w:t xml:space="preserve">которые предложили равные 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назад</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вести себя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одновременный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переговоры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встрече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подарок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 </w:t>
      </w:r>
      <w:r xmlns:w="http://schemas.openxmlformats.org/wordprocessingml/2006/main" w:rsidRPr="00D96837">
        <w:rPr>
          <w:rFonts w:ascii="GHEA Grapalat" w:eastAsia="Times New Roman" w:hAnsi="GHEA Grapalat" w:cs="Sylfaen"/>
          <w:sz w:val="20"/>
          <w:szCs w:val="24"/>
          <w:lang w:val="hy-AM"/>
        </w:rPr>
        <w:t xml:space="preserve">те </w:t>
      </w:r>
      <w:r xmlns:w="http://schemas.openxmlformats.org/wordprocessingml/2006/main" w:rsidRPr="00D96837">
        <w:rPr>
          <w:rFonts w:ascii="GHEA Grapalat" w:eastAsia="Times New Roman" w:hAnsi="GHEA Grapalat" w:cs="Sylfaen"/>
          <w:sz w:val="20"/>
          <w:szCs w:val="24"/>
          <w:lang w:val="af-ZA"/>
        </w:rPr>
        <w:t xml:space="preserve">члены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соответственно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власть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имея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представители </w:t>
      </w:r>
      <w:r xmlns:w="http://schemas.openxmlformats.org/wordprocessingml/2006/main" w:rsidRPr="00D96837">
        <w:rPr>
          <w:rFonts w:ascii="GHEA Grapalat" w:eastAsia="Times New Roman" w:hAnsi="GHEA Grapalat" w:cs="Sylfaen"/>
          <w:sz w:val="20"/>
          <w:szCs w:val="24"/>
          <w:lang w:val="af-ZA"/>
        </w:rPr>
        <w:t xml:space="preserve">),</w:t>
      </w:r>
    </w:p>
    <w:p w14:paraId="10F2B32D"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б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напротив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сессия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приостановленный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есть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секретарь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представляя </w:t>
      </w:r>
      <w:r xmlns:w="http://schemas.openxmlformats.org/wordprocessingml/2006/main" w:rsidRPr="00D96837">
        <w:rPr>
          <w:rFonts w:ascii="GHEA Grapalat" w:eastAsia="Times New Roman" w:hAnsi="GHEA Grapalat" w:cs="Sylfaen"/>
          <w:sz w:val="20"/>
          <w:szCs w:val="24"/>
          <w:lang w:val="hy-AM"/>
        </w:rPr>
        <w:t xml:space="preserve">равные 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участников </w:t>
      </w:r>
      <w:r xmlns:w="http://schemas.openxmlformats.org/wordprocessingml/2006/main" w:rsidRPr="00D96837">
        <w:rPr>
          <w:rFonts w:ascii="GHEA Grapalat" w:eastAsia="Times New Roman" w:hAnsi="GHEA Grapalat" w:cs="Sylfaen"/>
          <w:sz w:val="20"/>
          <w:szCs w:val="24"/>
          <w:lang w:val="af-ZA"/>
        </w:rPr>
        <w:t xml:space="preserve">в электронном виде </w:t>
      </w:r>
      <w:r xmlns:w="http://schemas.openxmlformats.org/wordprocessingml/2006/main" w:rsidRPr="00D96837">
        <w:rPr>
          <w:rFonts w:ascii="GHEA Grapalat" w:eastAsia="Times New Roman" w:hAnsi="GHEA Grapalat" w:cs="Sylfaen"/>
          <w:sz w:val="20"/>
          <w:szCs w:val="24"/>
        </w:rPr>
        <w:t xml:space="preserve">одновременно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уведомление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снижение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вокруг</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одновременный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переговоры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условия </w:t>
      </w:r>
      <w:r xmlns:w="http://schemas.openxmlformats.org/wordprocessingml/2006/main" w:rsidRPr="00D96837">
        <w:rPr>
          <w:rFonts w:ascii="GHEA Grapalat" w:eastAsia="Times New Roman" w:hAnsi="GHEA Grapalat" w:cs="Sylfaen"/>
          <w:sz w:val="20"/>
          <w:szCs w:val="24"/>
        </w:rPr>
        <w:t xml:space="preserve">вождения , продолжительность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дня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часа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дикий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 </w:t>
      </w:r>
      <w:r xmlns:w="http://schemas.openxmlformats.org/wordprocessingml/2006/main" w:rsidRPr="00D96837">
        <w:rPr>
          <w:rFonts w:ascii="GHEA Grapalat" w:eastAsia="Times New Roman" w:hAnsi="GHEA Grapalat" w:cs="Sylfaen"/>
          <w:sz w:val="20"/>
          <w:szCs w:val="24"/>
          <w:lang w:val="af-ZA"/>
        </w:rPr>
        <w:t xml:space="preserve">,</w:t>
      </w:r>
    </w:p>
    <w:p w14:paraId="49D08CFB"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color w:val="FF0000"/>
          <w:sz w:val="20"/>
          <w:szCs w:val="24"/>
          <w:lang w:val="af-ZA"/>
        </w:rPr>
      </w:pPr>
      <w:r xmlns:w="http://schemas.openxmlformats.org/wordprocessingml/2006/main" w:rsidRPr="00D96837">
        <w:rPr>
          <w:rFonts w:ascii="GHEA Grapalat" w:eastAsia="Times New Roman" w:hAnsi="GHEA Grapalat" w:cs="Sylfaen"/>
          <w:sz w:val="20"/>
          <w:szCs w:val="24"/>
        </w:rPr>
        <w:t xml:space="preserve">в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переговоры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вести себя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раньше </w:t>
      </w:r>
      <w:r xmlns:w="http://schemas.openxmlformats.org/wordprocessingml/2006/main" w:rsidRPr="00D96837">
        <w:rPr>
          <w:rFonts w:ascii="GHEA Grapalat" w:eastAsia="Times New Roman" w:hAnsi="GHEA Grapalat" w:cs="Sylfaen"/>
          <w:sz w:val="20"/>
          <w:szCs w:val="24"/>
          <w:lang w:val="af-ZA"/>
        </w:rPr>
        <w:t xml:space="preserve">, чем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уведомление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отправленным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D96837">
        <w:rPr>
          <w:rFonts w:ascii="GHEA Grapalat" w:eastAsia="Times New Roman" w:hAnsi="GHEA Grapalat" w:cs="Sylfaen"/>
          <w:sz w:val="20"/>
          <w:szCs w:val="24"/>
        </w:rPr>
        <w:t xml:space="preserve">с того дня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второе </w:t>
      </w:r>
      <w:proofErr xmlns:w="http://schemas.openxmlformats.org/wordprocessingml/2006/main" w:type="gramEnd"/>
      <w:r xmlns:w="http://schemas.openxmlformats.org/wordprocessingml/2006/main" w:rsidRPr="00D96837">
        <w:rPr>
          <w:rFonts w:ascii="GHEA Grapalat" w:eastAsia="Times New Roman" w:hAnsi="GHEA Grapalat" w:cs="Sylfaen"/>
          <w:sz w:val="20"/>
          <w:szCs w:val="24"/>
          <w:lang w:val="af-ZA"/>
        </w:rPr>
        <w:t xml:space="preserve">и не позднее </w:t>
      </w:r>
      <w:r xmlns:w="http://schemas.openxmlformats.org/wordprocessingml/2006/main" w:rsidRPr="00D96837">
        <w:rPr>
          <w:rFonts w:ascii="GHEA Grapalat" w:eastAsia="Times New Roman" w:hAnsi="GHEA Grapalat" w:cs="Sylfaen"/>
          <w:sz w:val="20"/>
          <w:szCs w:val="24"/>
          <w:lang w:val="hy-AM"/>
        </w:rPr>
        <w:t xml:space="preserve">пятого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 </w:t>
      </w:r>
      <w:r xmlns:w="http://schemas.openxmlformats.org/wordprocessingml/2006/main" w:rsidRPr="00D96837">
        <w:rPr>
          <w:rFonts w:ascii="GHEA Grapalat" w:eastAsia="Times New Roman" w:hAnsi="GHEA Grapalat" w:cs="Sylfaen"/>
          <w:sz w:val="20"/>
          <w:szCs w:val="24"/>
          <w:lang w:val="af-ZA"/>
        </w:rPr>
        <w:t xml:space="preserve">,</w:t>
      </w:r>
    </w:p>
    <w:p w14:paraId="60BD4589"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г. </w:t>
      </w:r>
      <w:r xmlns:w="http://schemas.openxmlformats.org/wordprocessingml/2006/main" w:rsidRPr="00D96837">
        <w:rPr>
          <w:rFonts w:ascii="GHEA Grapalat" w:eastAsia="Times New Roman" w:hAnsi="GHEA Grapalat" w:cs="Sylfaen"/>
          <w:sz w:val="20"/>
          <w:szCs w:val="24"/>
          <w:lang w:val="af-ZA"/>
        </w:rPr>
        <w:t xml:space="preserve">каждый</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участник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данные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данный момент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публикуется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другой </w:t>
      </w:r>
      <w:r xmlns:w="http://schemas.openxmlformats.org/wordprocessingml/2006/main" w:rsidRPr="00D96837">
        <w:rPr>
          <w:rFonts w:ascii="GHEA Grapalat" w:eastAsia="Times New Roman" w:hAnsi="GHEA Grapalat" w:cs="Sylfaen"/>
          <w:sz w:val="20"/>
          <w:szCs w:val="24"/>
          <w:lang w:val="af-ZA"/>
        </w:rPr>
        <w:t xml:space="preserve">человек</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для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переговоры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число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крайний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концовка </w:t>
      </w:r>
      <w:r xmlns:w="http://schemas.openxmlformats.org/wordprocessingml/2006/main" w:rsidRPr="00D96837">
        <w:rPr>
          <w:rFonts w:ascii="GHEA Grapalat" w:eastAsia="Times New Roman" w:hAnsi="GHEA Grapalat" w:cs="Sylfaen"/>
          <w:sz w:val="20"/>
          <w:szCs w:val="24"/>
          <w:lang w:val="af-ZA"/>
        </w:rPr>
        <w:t xml:space="preserve">такая </w:t>
      </w:r>
      <w:r xmlns:w="http://schemas.openxmlformats.org/wordprocessingml/2006/main" w:rsidRPr="00D96837">
        <w:rPr>
          <w:rFonts w:ascii="GHEA Grapalat" w:eastAsia="Times New Roman" w:hAnsi="GHEA Grapalat" w:cs="Sylfaen"/>
          <w:sz w:val="20"/>
          <w:szCs w:val="24"/>
        </w:rPr>
        <w:t xml:space="preserve">же как и концовка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обзор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его/ее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предложение </w:t>
      </w:r>
      <w:r xmlns:w="http://schemas.openxmlformats.org/wordprocessingml/2006/main" w:rsidRPr="00D96837">
        <w:rPr>
          <w:rFonts w:ascii="GHEA Grapalat" w:eastAsia="Times New Roman" w:hAnsi="GHEA Grapalat" w:cs="Sylfaen"/>
          <w:sz w:val="20"/>
          <w:szCs w:val="24"/>
          <w:lang w:val="af-ZA"/>
        </w:rPr>
        <w:t xml:space="preserve">,</w:t>
      </w:r>
    </w:p>
    <w:p w14:paraId="5821762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переговоры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число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определенный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крайний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истекать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w:t>
      </w:r>
      <w:r xmlns:w="http://schemas.openxmlformats.org/wordprocessingml/2006/main" w:rsidRPr="00D96837">
        <w:rPr>
          <w:rFonts w:ascii="GHEA Grapalat" w:eastAsia="Times New Roman" w:hAnsi="GHEA Grapalat" w:cs="Sylfaen"/>
          <w:sz w:val="20"/>
          <w:szCs w:val="24"/>
        </w:rPr>
        <w:t xml:space="preserve">данный момент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w:t>
      </w:r>
      <w:r xmlns:w="http://schemas.openxmlformats.org/wordprocessingml/2006/main" w:rsidRPr="00D96837">
        <w:rPr>
          <w:rFonts w:ascii="GHEA Grapalat" w:eastAsia="Times New Roman" w:hAnsi="GHEA Grapalat" w:cs="Sylfaen"/>
          <w:sz w:val="20"/>
          <w:szCs w:val="24"/>
          <w:lang w:val="af-ZA"/>
        </w:rPr>
        <w:t xml:space="preserve">словам </w:t>
      </w:r>
      <w:r xmlns:w="http://schemas.openxmlformats.org/wordprocessingml/2006/main" w:rsidRPr="00D96837">
        <w:rPr>
          <w:rFonts w:ascii="GHEA Grapalat" w:eastAsia="Times New Roman" w:hAnsi="GHEA Grapalat" w:cs="Sylfaen"/>
          <w:sz w:val="20"/>
          <w:szCs w:val="24"/>
          <w:lang w:val="hy-AM"/>
        </w:rPr>
        <w:t xml:space="preserve">присутствующих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цены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определенные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 </w:t>
      </w:r>
      <w:r xmlns:w="http://schemas.openxmlformats.org/wordprocessingml/2006/main" w:rsidRPr="00D96837">
        <w:rPr>
          <w:rFonts w:ascii="GHEA Grapalat" w:eastAsia="Times New Roman" w:hAnsi="GHEA Grapalat" w:cs="Sylfaen"/>
          <w:sz w:val="20"/>
          <w:szCs w:val="24"/>
          <w:lang w:val="hy-AM"/>
        </w:rPr>
        <w:t xml:space="preserve">не признаны таковыми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переговоры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как результат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останки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равный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Статья </w:t>
      </w:r>
      <w:r xmlns:w="http://schemas.openxmlformats.org/wordprocessingml/2006/main" w:rsidRPr="00D96837">
        <w:rPr>
          <w:rFonts w:ascii="GHEA Grapalat" w:eastAsia="Times New Roman" w:hAnsi="GHEA Grapalat" w:cs="Sylfaen"/>
          <w:sz w:val="20"/>
          <w:szCs w:val="24"/>
          <w:lang w:val="af-ZA"/>
        </w:rPr>
        <w:t xml:space="preserve">37 </w:t>
      </w:r>
      <w:r xmlns:w="http://schemas.openxmlformats.org/wordprocessingml/2006/main" w:rsidRPr="00D96837">
        <w:rPr>
          <w:rFonts w:ascii="GHEA Grapalat" w:eastAsia="Times New Roman" w:hAnsi="GHEA Grapalat" w:cs="Sylfaen"/>
          <w:sz w:val="20"/>
          <w:szCs w:val="24"/>
        </w:rPr>
        <w:t xml:space="preserve">Закона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Статья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часть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точка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основа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 </w:t>
      </w:r>
      <w:r xmlns:w="http://schemas.openxmlformats.org/wordprocessingml/2006/main" w:rsidRPr="00D96837">
        <w:rPr>
          <w:rFonts w:ascii="GHEA Grapalat" w:eastAsia="Times New Roman" w:hAnsi="GHEA Grapalat" w:cs="Sylfaen"/>
          <w:sz w:val="20"/>
          <w:szCs w:val="24"/>
          <w:lang w:val="af-ZA"/>
        </w:rPr>
        <w:t xml:space="preserve">.</w:t>
      </w:r>
    </w:p>
    <w:p w14:paraId="16BDB64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8.6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достаточный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оценен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превосходить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оценщик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комитет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низкий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 </w:t>
      </w:r>
      <w:r xmlns:w="http://schemas.openxmlformats.org/wordprocessingml/2006/main" w:rsidRPr="00D96837">
        <w:rPr>
          <w:rFonts w:ascii="GHEA Grapalat" w:eastAsia="Times New Roman" w:hAnsi="GHEA Grapalat" w:cs="Sylfaen"/>
          <w:sz w:val="20"/>
          <w:szCs w:val="24"/>
        </w:rPr>
        <w:t xml:space="preserve">условии, </w:t>
      </w:r>
      <w:r xmlns:w="http://schemas.openxmlformats.org/wordprocessingml/2006/main" w:rsidRPr="00D96837">
        <w:rPr>
          <w:rFonts w:ascii="GHEA Grapalat" w:eastAsia="Times New Roman" w:hAnsi="GHEA Grapalat" w:cs="Sylfaen"/>
          <w:sz w:val="20"/>
          <w:szCs w:val="24"/>
          <w:lang w:val="af-ZA"/>
        </w:rPr>
        <w:t xml:space="preserve">что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назад</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герметичный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контракту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вечеринки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права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обязанности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сила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входить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цена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начальство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той степени,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дополнительный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финансовый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ресурсы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запланированным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основа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вечеринки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между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w:t>
      </w:r>
      <w:r xmlns:w="http://schemas.openxmlformats.org/wordprocessingml/2006/main" w:rsidRPr="00D96837">
        <w:rPr>
          <w:rFonts w:ascii="GHEA Grapalat" w:eastAsia="Times New Roman" w:hAnsi="GHEA Grapalat" w:cs="Sylfaen"/>
          <w:sz w:val="20"/>
          <w:szCs w:val="24"/>
        </w:rPr>
        <w:t xml:space="preserve">котором </w:t>
      </w:r>
      <w:r xmlns:w="http://schemas.openxmlformats.org/wordprocessingml/2006/main" w:rsidRPr="00D96837">
        <w:rPr>
          <w:rFonts w:ascii="GHEA Grapalat" w:eastAsia="Times New Roman" w:hAnsi="GHEA Grapalat" w:cs="Sylfaen"/>
          <w:sz w:val="20"/>
          <w:szCs w:val="24"/>
          <w:lang w:val="af-ZA"/>
        </w:rPr>
        <w:t xml:space="preserve">соглашение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запечатывается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дополнительный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финансовый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означает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запланированным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пятнадцать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товаров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поставлять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сроки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расширение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герметизация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 того дня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герметизация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упал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период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точка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соответствии с</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контракт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растворение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есть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шестьдесят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календарь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дополнительный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финансовый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ресурсы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 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планируется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точка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абзац</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 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применяется </w:t>
      </w:r>
      <w:r xmlns:w="http://schemas.openxmlformats.org/wordprocessingml/2006/main" w:rsidRPr="00D96837">
        <w:rPr>
          <w:rFonts w:ascii="GHEA Grapalat" w:eastAsia="Times New Roman" w:hAnsi="GHEA Grapalat" w:cs="Sylfaen"/>
          <w:sz w:val="20"/>
          <w:szCs w:val="24"/>
          <w:lang w:val="af-ZA"/>
        </w:rPr>
        <w:t xml:space="preserve">, когда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одного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более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только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оцененным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требованиям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достаточно </w:t>
      </w:r>
      <w:r xmlns:w="http://schemas.openxmlformats.org/wordprocessingml/2006/main" w:rsidRPr="00D96837">
        <w:rPr>
          <w:rFonts w:ascii="GHEA Grapalat" w:eastAsia="Times New Roman" w:hAnsi="GHEA Grapalat" w:cs="Sylfaen"/>
          <w:sz w:val="20"/>
          <w:szCs w:val="24"/>
          <w:lang w:val="af-ZA"/>
        </w:rPr>
        <w:t xml:space="preserve">.</w:t>
      </w:r>
    </w:p>
    <w:p w14:paraId="07062639"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точка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неприменение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Статья </w:t>
      </w:r>
      <w:r xmlns:w="http://schemas.openxmlformats.org/wordprocessingml/2006/main" w:rsidRPr="00D96837">
        <w:rPr>
          <w:rFonts w:ascii="GHEA Grapalat" w:eastAsia="Times New Roman" w:hAnsi="GHEA Grapalat" w:cs="Sylfaen"/>
          <w:sz w:val="20"/>
          <w:szCs w:val="24"/>
          <w:lang w:val="af-ZA"/>
        </w:rPr>
        <w:t xml:space="preserve">37 </w:t>
      </w:r>
      <w:r xmlns:w="http://schemas.openxmlformats.org/wordprocessingml/2006/main" w:rsidRPr="00D96837">
        <w:rPr>
          <w:rFonts w:ascii="GHEA Grapalat" w:eastAsia="Times New Roman" w:hAnsi="GHEA Grapalat" w:cs="Sylfaen"/>
          <w:sz w:val="20"/>
          <w:szCs w:val="24"/>
          <w:lang w:val="hy-AM"/>
        </w:rPr>
        <w:t xml:space="preserve">Закона</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Статья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часть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точка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основа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 </w:t>
      </w:r>
      <w:r xmlns:w="http://schemas.openxmlformats.org/wordprocessingml/2006/main" w:rsidRPr="00D96837">
        <w:rPr>
          <w:rFonts w:ascii="GHEA Grapalat" w:eastAsia="Times New Roman" w:hAnsi="GHEA Grapalat" w:cs="Sylfaen"/>
          <w:sz w:val="20"/>
          <w:szCs w:val="24"/>
          <w:lang w:val="af-ZA"/>
        </w:rPr>
        <w:t xml:space="preserve">.</w:t>
      </w:r>
    </w:p>
    <w:p w14:paraId="11F5122E"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sz w:val="20"/>
          <w:szCs w:val="20"/>
          <w:lang w:val="hy-AM" w:eastAsia="x-none"/>
        </w:rPr>
      </w:pPr>
      <w:r xmlns:w="http://schemas.openxmlformats.org/wordprocessingml/2006/main" w:rsidRPr="00D96837">
        <w:rPr>
          <w:rFonts w:ascii="GHEA Grapalat" w:eastAsia="Times New Roman" w:hAnsi="GHEA Grapalat" w:cs="Times New Roman"/>
          <w:sz w:val="20"/>
          <w:szCs w:val="20"/>
          <w:lang w:val="af-ZA" w:eastAsia="x-none"/>
        </w:rPr>
        <w:t xml:space="preserve">8.7 Секретарь комиссии обязан по запросу незамедлительно предоставить копии заявления любого участника любому другому участнику, обратившемуся с таким запросом.</w:t>
      </w:r>
      <w:r xmlns:w="http://schemas.openxmlformats.org/wordprocessingml/2006/main" w:rsidRPr="00D96837">
        <w:rPr>
          <w:rFonts w:ascii="GHEA Grapalat" w:eastAsia="Times New Roman" w:hAnsi="GHEA Grapalat" w:cs="Times New Roman"/>
          <w:sz w:val="20"/>
          <w:szCs w:val="20"/>
          <w:lang w:val="hy-AM" w:eastAsia="x-none"/>
        </w:rPr>
        <w:t xml:space="preserve"> </w:t>
      </w:r>
      <w:r xmlns:w="http://schemas.openxmlformats.org/wordprocessingml/2006/main" w:rsidRPr="00D96837">
        <w:rPr>
          <w:rFonts w:ascii="GHEA Grapalat" w:eastAsia="Times New Roman" w:hAnsi="GHEA Grapalat" w:cs="Times New Roman"/>
          <w:sz w:val="20"/>
          <w:szCs w:val="20"/>
          <w:lang w:val="af-ZA" w:eastAsia="x-none"/>
        </w:rPr>
        <w:t xml:space="preserve">В случае невозможности исполнения заявления лицу, подавшему заявление, незамедлительно предоставляются </w:t>
      </w:r>
      <w:r xmlns:w="http://schemas.openxmlformats.org/wordprocessingml/2006/main" w:rsidRPr="00D96837">
        <w:rPr>
          <w:rFonts w:ascii="GHEA Grapalat" w:eastAsia="Times New Roman" w:hAnsi="GHEA Grapalat" w:cs="Times New Roman"/>
          <w:sz w:val="20"/>
          <w:szCs w:val="20"/>
          <w:lang w:val="hy-AM" w:eastAsia="x-none"/>
        </w:rPr>
        <w:t xml:space="preserve">приложенные к заявлению документы </w:t>
      </w:r>
      <w:r xmlns:w="http://schemas.openxmlformats.org/wordprocessingml/2006/main" w:rsidRPr="00D96837">
        <w:rPr>
          <w:rFonts w:ascii="GHEA Grapalat" w:eastAsia="Times New Roman" w:hAnsi="GHEA Grapalat" w:cs="Times New Roman"/>
          <w:sz w:val="20"/>
          <w:szCs w:val="20"/>
          <w:lang w:val="af-ZA" w:eastAsia="x-none"/>
        </w:rPr>
        <w:t xml:space="preserve">, с которыми он знакомится на месте, имеет право их фотографировать и возвращать секретарю комиссии в ходе заседания, не мешая нормальной деятельности комиссии </w:t>
      </w:r>
      <w:r xmlns:w="http://schemas.openxmlformats.org/wordprocessingml/2006/main" w:rsidRPr="00D96837">
        <w:rPr>
          <w:rFonts w:ascii="GHEA Grapalat" w:eastAsia="Times New Roman" w:hAnsi="GHEA Grapalat" w:cs="Times New Roman"/>
          <w:sz w:val="20"/>
          <w:szCs w:val="20"/>
          <w:lang w:val="hy-AM" w:eastAsia="x-none"/>
        </w:rPr>
        <w:t xml:space="preserve">.</w:t>
      </w:r>
    </w:p>
    <w:p w14:paraId="01C72E67"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0"/>
          <w:szCs w:val="20"/>
          <w:lang w:val="af-ZA" w:eastAsia="x-none"/>
        </w:rPr>
        <w:t xml:space="preserve">сессии открытия </w:t>
      </w:r>
      <w:r xmlns:w="http://schemas.openxmlformats.org/wordprocessingml/2006/main" w:rsidRPr="00D96837">
        <w:rPr>
          <w:rFonts w:ascii="GHEA Grapalat" w:eastAsia="Times New Roman" w:hAnsi="GHEA Grapalat" w:cs="Times New Roman"/>
          <w:sz w:val="20"/>
          <w:szCs w:val="20"/>
          <w:lang w:val="hy-AM" w:eastAsia="x-none"/>
        </w:rPr>
        <w:t xml:space="preserve">и оценки </w:t>
      </w:r>
      <w:r xmlns:w="http://schemas.openxmlformats.org/wordprocessingml/2006/main" w:rsidRPr="00D96837">
        <w:rPr>
          <w:rFonts w:ascii="GHEA Grapalat" w:eastAsia="Times New Roman" w:hAnsi="GHEA Grapalat" w:cs="Times New Roman"/>
          <w:sz w:val="20"/>
          <w:szCs w:val="20"/>
          <w:lang w:val="af-ZA" w:eastAsia="x-none"/>
        </w:rPr>
        <w:t xml:space="preserve">заявок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реализовано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оценка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результат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в </w:t>
      </w:r>
      <w:r xmlns:w="http://schemas.openxmlformats.org/wordprocessingml/2006/main" w:rsidRPr="00D96837">
        <w:rPr>
          <w:rFonts w:ascii="GHEA Grapalat" w:eastAsia="Times New Roman" w:hAnsi="GHEA Grapalat" w:cs="Sylfaen"/>
          <w:sz w:val="20"/>
          <w:szCs w:val="24"/>
          <w:lang w:val="hy-AM"/>
        </w:rPr>
        <w:t xml:space="preserve">заявке </w:t>
      </w:r>
      <w:r xmlns:w="http://schemas.openxmlformats.org/wordprocessingml/2006/main" w:rsidRPr="00D96837">
        <w:rPr>
          <w:rFonts w:ascii="GHEA Grapalat" w:eastAsia="Times New Roman" w:hAnsi="GHEA Grapalat" w:cs="Sylfaen"/>
          <w:sz w:val="20"/>
          <w:szCs w:val="24"/>
          <w:lang w:val="af-ZA"/>
        </w:rPr>
        <w:t xml:space="preserve">участника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записывается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расхождения: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требования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 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комитет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приостанавливает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сессия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секретарь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одинаковый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его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информирует </w:t>
      </w:r>
      <w:r xmlns:w="http://schemas.openxmlformats.org/wordprocessingml/2006/main" w:rsidRPr="00D96837">
        <w:rPr>
          <w:rFonts w:ascii="GHEA Grapalat" w:eastAsia="Times New Roman" w:hAnsi="GHEA Grapalat" w:cs="Sylfaen"/>
          <w:sz w:val="20"/>
          <w:szCs w:val="24"/>
          <w:lang w:val="af-ZA"/>
        </w:rPr>
        <w:t xml:space="preserve">в электронном виде </w:t>
      </w:r>
      <w:r xmlns:w="http://schemas.openxmlformats.org/wordprocessingml/2006/main" w:rsidRPr="00D96837">
        <w:rPr>
          <w:rFonts w:ascii="GHEA Grapalat" w:eastAsia="Times New Roman" w:hAnsi="GHEA Grapalat" w:cs="Sylfaen"/>
          <w:sz w:val="20"/>
          <w:szCs w:val="24"/>
          <w:lang w:val="hy-AM"/>
        </w:rPr>
        <w:t xml:space="preserve">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то же самое , что и </w:t>
      </w:r>
      <w:r xmlns:w="http://schemas.openxmlformats.org/wordprocessingml/2006/main" w:rsidRPr="00D96837">
        <w:rPr>
          <w:rFonts w:ascii="GHEA Grapalat" w:eastAsia="Times New Roman" w:hAnsi="GHEA Grapalat" w:cs="Sylfaen"/>
          <w:sz w:val="20"/>
          <w:szCs w:val="24"/>
          <w:lang w:val="af-ZA"/>
        </w:rPr>
        <w:t xml:space="preserve">тот </w:t>
      </w:r>
      <w:r xmlns:w="http://schemas.openxmlformats.org/wordprocessingml/2006/main" w:rsidRPr="00D96837">
        <w:rPr>
          <w:rFonts w:ascii="GHEA Grapalat" w:eastAsia="Times New Roman" w:hAnsi="GHEA Grapalat" w:cs="Sylfaen"/>
          <w:sz w:val="20"/>
          <w:szCs w:val="24"/>
          <w:lang w:val="hy-AM"/>
        </w:rPr>
        <w:t xml:space="preserve">, кто сказал: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предложение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приостановка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крайний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конец</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исправить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непоследовательность </w:t>
      </w:r>
      <w:r xmlns:w="http://schemas.openxmlformats.org/wordprocessingml/2006/main" w:rsidRPr="00D96837">
        <w:rPr>
          <w:rFonts w:ascii="GHEA Grapalat" w:eastAsia="Times New Roman" w:hAnsi="GHEA Grapalat" w:cs="Sylfaen"/>
          <w:sz w:val="20"/>
          <w:szCs w:val="24"/>
          <w:lang w:val="af-ZA"/>
        </w:rPr>
        <w:t xml:space="preserve">.</w:t>
      </w:r>
    </w:p>
    <w:p w14:paraId="514BE807"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В уведомлении, направляемом участнику, должны быть подробно описаны все несоответствия, выявленные в ходе оценки заявки.</w:t>
      </w:r>
    </w:p>
    <w:p w14:paraId="681140B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t xml:space="preserve">8.9 </w:t>
      </w:r>
      <w:r xmlns:w="http://schemas.openxmlformats.org/wordprocessingml/2006/main" w:rsidRPr="00D96837">
        <w:rPr>
          <w:rFonts w:ascii="GHEA Grapalat" w:eastAsia="Times New Roman" w:hAnsi="GHEA Grapalat" w:cs="Sylfaen"/>
          <w:sz w:val="20"/>
          <w:szCs w:val="24"/>
          <w:lang w:val="hy-AM"/>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8.8 </w:t>
      </w:r>
      <w:r xmlns:w="http://schemas.openxmlformats.org/wordprocessingml/2006/main" w:rsidRPr="00D96837">
        <w:rPr>
          <w:rFonts w:ascii="GHEA Grapalat" w:eastAsia="Times New Roman" w:hAnsi="GHEA Grapalat" w:cs="Sylfaen"/>
          <w:sz w:val="20"/>
          <w:szCs w:val="24"/>
          <w:lang w:val="hy-AM"/>
        </w:rPr>
        <w:t xml:space="preserve">приглашения</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 точкой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определенный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термин </w:t>
      </w:r>
      <w:r xmlns:w="http://schemas.openxmlformats.org/wordprocessingml/2006/main" w:rsidRPr="00D96837">
        <w:rPr>
          <w:rFonts w:ascii="GHEA Grapalat" w:eastAsia="Times New Roman" w:hAnsi="GHEA Grapalat" w:cs="Sylfaen"/>
          <w:sz w:val="20"/>
          <w:szCs w:val="24"/>
          <w:lang w:val="af-ZA"/>
        </w:rPr>
        <w:t xml:space="preserve">m </w:t>
      </w:r>
      <w:r xmlns:w="http://schemas.openxmlformats.org/wordprocessingml/2006/main" w:rsidRPr="00D96837">
        <w:rPr>
          <w:rFonts w:ascii="GHEA Grapalat" w:eastAsia="Times New Roman" w:hAnsi="GHEA Grapalat" w:cs="Sylfaen"/>
          <w:sz w:val="20"/>
          <w:szCs w:val="24"/>
          <w:lang w:val="hy-AM"/>
        </w:rPr>
        <w:t xml:space="preserve">является эквивалентом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исправление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записано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несоответствие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последний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оценивается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достаточно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Противоположно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случае данного участника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оценивается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недостаточный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отклоненный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 участник, занявший следующее место, признается выбранным участником.</w:t>
      </w:r>
    </w:p>
    <w:p w14:paraId="78ED8E9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t xml:space="preserve">8. </w:t>
      </w:r>
      <w:r xmlns:w="http://schemas.openxmlformats.org/wordprocessingml/2006/main" w:rsidRPr="00D96837">
        <w:rPr>
          <w:rFonts w:ascii="GHEA Grapalat" w:eastAsia="Times New Roman" w:hAnsi="GHEA Grapalat" w:cs="Sylfaen"/>
          <w:sz w:val="20"/>
          <w:szCs w:val="24"/>
          <w:lang w:val="hy-AM"/>
        </w:rPr>
        <w:t xml:space="preserve">10</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член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секретарь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 работе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если это выяснится в ходе деятельности комиссии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это </w:t>
      </w:r>
      <w:r xmlns:w="http://schemas.openxmlformats.org/wordprocessingml/2006/main" w:rsidRPr="00D96837">
        <w:rPr>
          <w:rFonts w:ascii="GHEA Grapalat" w:eastAsia="Times New Roman" w:hAnsi="GHEA Grapalat" w:cs="Sylfaen"/>
          <w:sz w:val="20"/>
          <w:szCs w:val="24"/>
          <w:lang w:val="af-ZA"/>
        </w:rPr>
        <w:t xml:space="preserve">что?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последний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основан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акционер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организация </w:t>
      </w:r>
      <w:r xmlns:w="http://schemas.openxmlformats.org/wordprocessingml/2006/main" w:rsidRPr="00D96837">
        <w:rPr>
          <w:rFonts w:ascii="GHEA Grapalat" w:eastAsia="Times New Roman" w:hAnsi="GHEA Grapalat" w:cs="Sylfaen"/>
          <w:sz w:val="20"/>
          <w:szCs w:val="24"/>
          <w:lang w:val="af-ZA"/>
        </w:rPr>
        <w:t xml:space="preserve">или</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закрывать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 родству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 осторожностью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связанный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человек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родитель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супруг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ребенок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брат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сестра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бабушка, дедушка, внук,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как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также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муж</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родитель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ребенок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брат или сестра,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сестра, бабушка, дедушка, внук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человек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основан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акционер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организация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 процедуре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число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Применение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доступный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 точкой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условие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этой процедуры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 отношению 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интересы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столкновение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имея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член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секретарь немедленно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самоисключение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отчеты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из этой процедуры </w:t>
      </w:r>
      <w:r xmlns:w="http://schemas.openxmlformats.org/wordprocessingml/2006/main" w:rsidRPr="00D96837">
        <w:rPr>
          <w:rFonts w:ascii="GHEA Grapalat" w:eastAsia="Times New Roman" w:hAnsi="GHEA Grapalat" w:cs="Sylfaen"/>
          <w:sz w:val="20"/>
          <w:szCs w:val="24"/>
          <w:lang w:val="af-ZA"/>
        </w:rPr>
        <w:t xml:space="preserve">.</w:t>
      </w:r>
    </w:p>
    <w:p w14:paraId="4C84215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8.11 </w:t>
      </w:r>
      <w:r xmlns:w="http://schemas.openxmlformats.org/wordprocessingml/2006/main" w:rsidRPr="00D96837">
        <w:rPr>
          <w:rFonts w:ascii="GHEA Grapalat" w:eastAsia="Times New Roman" w:hAnsi="GHEA Grapalat" w:cs="Sylfaen"/>
          <w:sz w:val="20"/>
          <w:szCs w:val="24"/>
          <w:lang w:val="es-ES"/>
        </w:rPr>
        <w:t xml:space="preserve">После вскрытия и оценки заявок на участие в тендере составляется протокол </w:t>
      </w:r>
      <w:r xmlns:w="http://schemas.openxmlformats.org/wordprocessingml/2006/main" w:rsidRPr="00D96837">
        <w:rPr>
          <w:rFonts w:ascii="GHEA Grapalat" w:eastAsia="Times New Roman" w:hAnsi="GHEA Grapalat" w:cs="Sylfaen"/>
          <w:sz w:val="20"/>
          <w:szCs w:val="20"/>
          <w:lang w:val="af-ZA"/>
        </w:rPr>
        <w:t xml:space="preserve">в порядке, установленном законодательством Республики Армения о закупках </w:t>
      </w:r>
      <w:r xmlns:w="http://schemas.openxmlformats.org/wordprocessingml/2006/main" w:rsidRPr="00D96837">
        <w:rPr>
          <w:rFonts w:ascii="GHEA Grapalat" w:eastAsia="Times New Roman" w:hAnsi="GHEA Grapalat" w:cs="Sylfaen"/>
          <w:sz w:val="20"/>
          <w:szCs w:val="20"/>
          <w:lang w:val="hy-AM"/>
        </w:rPr>
        <w:t xml:space="preserve">. При этом в протоколе заседания комиссии подробно описываются выявленные в результате оценки заявок несоответствия и основания для отклонения заявок на их основании. </w:t>
      </w:r>
      <w:r xmlns:w="http://schemas.openxmlformats.org/wordprocessingml/2006/main" w:rsidRPr="00D96837">
        <w:rPr>
          <w:rFonts w:ascii="GHEA Grapalat" w:eastAsia="Times New Roman" w:hAnsi="GHEA Grapalat" w:cs="Sylfaen"/>
          <w:sz w:val="20"/>
          <w:szCs w:val="24"/>
          <w:lang w:val="hy-AM"/>
        </w:rPr>
        <w:t xml:space="preserve">В протоколе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подписание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 встрече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подарок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участники.</w:t>
      </w:r>
    </w:p>
    <w:p w14:paraId="03FF71B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8.12 Секретарь Комиссии </w:t>
      </w:r>
      <w:r xmlns:w="http://schemas.openxmlformats.org/wordprocessingml/2006/main" w:rsidRPr="00D96837">
        <w:rPr>
          <w:rFonts w:ascii="GHEA Grapalat" w:eastAsia="Times New Roman" w:hAnsi="GHEA Grapalat" w:cs="Sylfaen"/>
          <w:sz w:val="20"/>
          <w:szCs w:val="24"/>
          <w:lang w:val="af-ZA"/>
        </w:rPr>
        <w:t xml:space="preserve">должен не позднее окончания сессии по открытию </w:t>
      </w:r>
      <w:r xmlns:w="http://schemas.openxmlformats.org/wordprocessingml/2006/main" w:rsidRPr="00D96837">
        <w:rPr>
          <w:rFonts w:ascii="GHEA Grapalat" w:eastAsia="Times New Roman" w:hAnsi="GHEA Grapalat" w:cs="Sylfaen"/>
          <w:sz w:val="20"/>
          <w:szCs w:val="24"/>
          <w:lang w:val="hy-AM"/>
        </w:rPr>
        <w:t xml:space="preserve">и оценке </w:t>
      </w:r>
      <w:r xmlns:w="http://schemas.openxmlformats.org/wordprocessingml/2006/main" w:rsidRPr="00D96837">
        <w:rPr>
          <w:rFonts w:ascii="GHEA Grapalat" w:eastAsia="Times New Roman" w:hAnsi="GHEA Grapalat" w:cs="Sylfaen"/>
          <w:sz w:val="20"/>
          <w:szCs w:val="24"/>
          <w:lang w:val="af-ZA"/>
        </w:rPr>
        <w:t xml:space="preserve">заявок</w:t>
      </w:r>
      <w:r xmlns:w="http://schemas.openxmlformats.org/wordprocessingml/2006/main" w:rsidRPr="00D96837">
        <w:rPr>
          <w:rFonts w:ascii="GHEA Grapalat" w:eastAsia="Times New Roman" w:hAnsi="GHEA Grapalat" w:cs="Arial"/>
          <w:spacing w:val="-8"/>
          <w:sz w:val="24"/>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на следующий рабочий день:</w:t>
      </w:r>
    </w:p>
    <w:p w14:paraId="79B9C63A"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D96837">
        <w:rPr>
          <w:rFonts w:ascii="GHEA Grapalat" w:eastAsia="Times New Roman" w:hAnsi="GHEA Grapalat" w:cs="Sylfaen"/>
          <w:sz w:val="20"/>
          <w:szCs w:val="20"/>
          <w:lang w:val="af-ZA"/>
        </w:rPr>
        <w:t xml:space="preserve">1) В бюллетене публикуются распечатанная (сканированная) версия оригинала протокола </w:t>
      </w:r>
      <w:r xmlns:w="http://schemas.openxmlformats.org/wordprocessingml/2006/main" w:rsidRPr="00D96837">
        <w:rPr>
          <w:rFonts w:ascii="GHEA Grapalat" w:eastAsia="Times New Roman" w:hAnsi="GHEA Grapalat" w:cs="Sylfaen"/>
          <w:sz w:val="20"/>
          <w:szCs w:val="20"/>
          <w:lang w:val="hy-AM"/>
        </w:rPr>
        <w:t xml:space="preserve">вскрытия </w:t>
      </w:r>
      <w:r xmlns:w="http://schemas.openxmlformats.org/wordprocessingml/2006/main" w:rsidRPr="00D96837">
        <w:rPr>
          <w:rFonts w:ascii="GHEA Grapalat" w:eastAsia="Times New Roman" w:hAnsi="GHEA Grapalat" w:cs="Sylfaen"/>
          <w:sz w:val="20"/>
          <w:szCs w:val="20"/>
          <w:lang w:val="af-ZA"/>
        </w:rPr>
        <w:t xml:space="preserve">и оценки заявок на участие </w:t>
      </w:r>
      <w:r xmlns:w="http://schemas.openxmlformats.org/wordprocessingml/2006/main" w:rsidRPr="00D96837">
        <w:rPr>
          <w:rFonts w:ascii="GHEA Grapalat" w:eastAsia="Times New Roman" w:hAnsi="GHEA Grapalat" w:cs="Sylfaen"/>
          <w:sz w:val="20"/>
          <w:szCs w:val="20"/>
          <w:lang w:val="hy-AM"/>
        </w:rPr>
        <w:t xml:space="preserve">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14:paraId="66F695FB"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xmlns:w="http://schemas.openxmlformats.org/wordprocessingml/2006/main" w:rsidRPr="00D96837">
        <w:rPr>
          <w:rFonts w:ascii="GHEA Grapalat" w:eastAsia="Times New Roman" w:hAnsi="GHEA Grapalat" w:cs="Sylfaen"/>
          <w:sz w:val="20"/>
          <w:szCs w:val="24"/>
          <w:lang w:val="hy-AM"/>
        </w:rPr>
        <w:t xml:space="preserve">и </w:t>
      </w:r>
      <w:r xmlns:w="http://schemas.openxmlformats.org/wordprocessingml/2006/main" w:rsidRPr="00D96837">
        <w:rPr>
          <w:rFonts w:ascii="GHEA Grapalat" w:eastAsia="Times New Roman" w:hAnsi="GHEA Grapalat" w:cs="Sylfaen"/>
          <w:sz w:val="20"/>
          <w:szCs w:val="24"/>
          <w:lang w:val="af-ZA"/>
        </w:rPr>
        <w:t xml:space="preserve">оценке заявок. Члены комиссии, участвующие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1CE4A237"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4"/>
          <w:szCs w:val="24"/>
          <w:lang w:val="af-ZA"/>
        </w:rPr>
        <w:tab xmlns:w="http://schemas.openxmlformats.org/wordprocessingml/2006/main"/>
      </w:r>
      <w:r xmlns:w="http://schemas.openxmlformats.org/wordprocessingml/2006/main" w:rsidRPr="00D96837">
        <w:rPr>
          <w:rFonts w:ascii="GHEA Grapalat" w:eastAsia="Times New Roman" w:hAnsi="GHEA Grapalat" w:cs="Sylfaen"/>
          <w:sz w:val="20"/>
          <w:szCs w:val="24"/>
          <w:lang w:val="af-ZA"/>
        </w:rPr>
        <w:t xml:space="preserve">8.13 </w:t>
      </w:r>
      <w:r xmlns:w="http://schemas.openxmlformats.org/wordprocessingml/2006/main" w:rsidRPr="00D96837">
        <w:rPr>
          <w:rFonts w:ascii="GHEA Grapalat" w:eastAsia="Times New Roman" w:hAnsi="GHEA Grapalat" w:cs="Sylfaen"/>
          <w:sz w:val="20"/>
          <w:szCs w:val="24"/>
          <w:lang w:val="en-US"/>
        </w:rPr>
        <w:t xml:space="preserve">Закон </w:t>
      </w:r>
      <w:r xmlns:w="http://schemas.openxmlformats.org/wordprocessingml/2006/main" w:rsidRPr="00D96837">
        <w:rPr>
          <w:rFonts w:ascii="GHEA Grapalat" w:eastAsia="Times New Roman" w:hAnsi="GHEA Grapalat" w:cs="Sylfaen"/>
          <w:sz w:val="20"/>
          <w:szCs w:val="24"/>
          <w:lang w:val="af-ZA"/>
        </w:rPr>
        <w:t xml:space="preserve">6</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Статья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Часть </w:t>
      </w:r>
      <w:r xmlns:w="http://schemas.openxmlformats.org/wordprocessingml/2006/main" w:rsidRPr="00D96837">
        <w:rPr>
          <w:rFonts w:ascii="GHEA Grapalat" w:eastAsia="Times New Roman" w:hAnsi="GHEA Grapalat" w:cs="Sylfaen"/>
          <w:sz w:val="20"/>
          <w:szCs w:val="24"/>
          <w:lang w:val="af-ZA"/>
        </w:rPr>
        <w:t xml:space="preserve">6</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 точкой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фундаменты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приехать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клиенты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лидер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обоснованный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основа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авторизованный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включение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шоппинг</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процессу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верно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 имея ни одного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списке.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Уполномоченный орган публикует мотивированное решение руководителя клиента в бюллетене.</w:t>
      </w:r>
    </w:p>
    <w:p w14:paraId="0A2FDE44"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rPr>
        <w:t xml:space="preserve">Общий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котором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Calibri" w:eastAsia="Times New Roman" w:hAnsi="Calibri" w:cs="Calibri"/>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точке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упомянул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клиенты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лидер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изготовление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будет 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касательно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публиковать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контракт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односторонний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объявление</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публиковать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уведомление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Десятый </w:t>
      </w:r>
      <w:r xmlns:w="http://schemas.openxmlformats.org/wordprocessingml/2006/main" w:rsidRPr="00D96837">
        <w:rPr>
          <w:rFonts w:ascii="GHEA Grapalat" w:eastAsia="Times New Roman" w:hAnsi="GHEA Grapalat" w:cs="Sylfaen"/>
          <w:sz w:val="20"/>
          <w:szCs w:val="24"/>
          <w:lang w:val="hy-AM"/>
        </w:rPr>
        <w:t xml:space="preserve">день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который будет проведен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 </w:t>
      </w:r>
      <w:r xmlns:w="http://schemas.openxmlformats.org/wordprocessingml/2006/main" w:rsidRPr="00D96837">
        <w:rPr>
          <w:rFonts w:ascii="GHEA Grapalat" w:eastAsia="Times New Roman" w:hAnsi="GHEA Grapalat" w:cs="Sylfaen"/>
          <w:sz w:val="20"/>
          <w:szCs w:val="24"/>
        </w:rPr>
        <w:t xml:space="preserve">предоставляется </w:t>
      </w:r>
      <w:r xmlns:w="http://schemas.openxmlformats.org/wordprocessingml/2006/main" w:rsidRPr="00D96837">
        <w:rPr>
          <w:rFonts w:ascii="GHEA Grapalat" w:eastAsia="Times New Roman" w:hAnsi="GHEA Grapalat" w:cs="Sylfaen"/>
          <w:sz w:val="20"/>
          <w:szCs w:val="24"/>
          <w:lang w:val="af-ZA"/>
        </w:rPr>
        <w:t xml:space="preserve">в письменной форме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авторизованный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телу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Уполномоченный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включение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шоппинг</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процессу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верно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 имея ни одного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списке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сороковой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пятый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сороковой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состоянию 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обращаться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касательно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инициировано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незаконченный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судебный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случай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доступность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этом </w:t>
      </w:r>
      <w:r xmlns:w="http://schemas.openxmlformats.org/wordprocessingml/2006/main" w:rsidRPr="00D96837">
        <w:rPr>
          <w:rFonts w:ascii="GHEA Grapalat" w:eastAsia="Times New Roman" w:hAnsi="GHEA Grapalat" w:cs="Sylfaen"/>
          <w:sz w:val="20"/>
          <w:szCs w:val="24"/>
          <w:lang w:val="af-ZA"/>
        </w:rPr>
        <w:t xml:space="preserve">случае </w:t>
      </w:r>
      <w:r xmlns:w="http://schemas.openxmlformats.org/wordprocessingml/2006/main" w:rsidRPr="00D96837">
        <w:rPr>
          <w:rFonts w:ascii="GHEA Grapalat" w:eastAsia="Times New Roman" w:hAnsi="GHEA Grapalat" w:cs="Sylfaen"/>
          <w:sz w:val="20"/>
          <w:szCs w:val="24"/>
        </w:rPr>
        <w:t xml:space="preserve">данные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судебный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работе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финал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судебный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действовать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сила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войти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пятый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 </w:t>
      </w:r>
      <w:r xmlns:w="http://schemas.openxmlformats.org/wordprocessingml/2006/main" w:rsidRPr="00D96837">
        <w:rPr>
          <w:rFonts w:ascii="GHEA Grapalat" w:eastAsia="Times New Roman" w:hAnsi="GHEA Grapalat" w:cs="Sylfaen"/>
          <w:sz w:val="20"/>
          <w:szCs w:val="24"/>
          <w:lang w:val="en-US"/>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судебный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осмотр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 результатом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исполнение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возможность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исчезнувший </w:t>
      </w:r>
      <w:r xmlns:w="http://schemas.openxmlformats.org/wordprocessingml/2006/main" w:rsidRPr="00D96837">
        <w:rPr>
          <w:rFonts w:ascii="GHEA Grapalat" w:eastAsia="Times New Roman" w:hAnsi="GHEA Grapalat" w:cs="Sylfaen"/>
          <w:sz w:val="20"/>
          <w:szCs w:val="24"/>
          <w:lang w:val="hy-AM"/>
        </w:rPr>
        <w:t xml:space="preserve">.</w:t>
      </w:r>
    </w:p>
    <w:p w14:paraId="696E98B6"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Это </w:t>
      </w:r>
      <w:r xmlns:w="http://schemas.openxmlformats.org/wordprocessingml/2006/main" w:rsidRPr="00D96837">
        <w:rPr>
          <w:rFonts w:ascii="GHEA Grapalat" w:eastAsia="Times New Roman" w:hAnsi="GHEA Grapalat" w:cs="Sylfaen"/>
          <w:sz w:val="20"/>
          <w:szCs w:val="24"/>
          <w:lang w:val="af-ZA"/>
        </w:rPr>
        <w:t xml:space="preserve">правда?</w:t>
      </w:r>
    </w:p>
    <w:p w14:paraId="52E57F4B" w14:textId="77777777" w:rsidR="00D96837" w:rsidRPr="00D96837" w:rsidRDefault="00D96837" w:rsidP="00D96837">
      <w:pPr xmlns:w="http://schemas.openxmlformats.org/wordprocessingml/2006/main">
        <w:numPr>
          <w:ilvl w:val="0"/>
          <w:numId w:val="18"/>
        </w:numPr>
        <w:shd w:val="clear" w:color="auto" w:fill="FFFFFF"/>
        <w:spacing w:after="0" w:line="240" w:lineRule="auto"/>
        <w:ind w:left="0" w:firstLine="426"/>
        <w:jc w:val="both"/>
        <w:rPr>
          <w:rFonts w:ascii="GHEA Grapalat" w:eastAsia="Times New Roman" w:hAnsi="GHEA Grapalat" w:cs="Sylfaen"/>
          <w:sz w:val="20"/>
          <w:szCs w:val="24"/>
          <w:lang w:val="af-ZA" w:eastAsia="ru-RU"/>
        </w:rPr>
      </w:pPr>
      <w:r xmlns:w="http://schemas.openxmlformats.org/wordprocessingml/2006/main" w:rsidRPr="00D96837">
        <w:rPr>
          <w:rFonts w:ascii="GHEA Grapalat" w:eastAsia="Times New Roman" w:hAnsi="GHEA Grapalat" w:cs="Sylfaen"/>
          <w:sz w:val="20"/>
          <w:szCs w:val="24"/>
          <w:lang w:eastAsia="ru-RU"/>
        </w:rPr>
        <w:t xml:space="preserve">разрешенный </w:t>
      </w:r>
      <w:r xmlns:w="http://schemas.openxmlformats.org/wordprocessingml/2006/main" w:rsidRPr="00D96837">
        <w:rPr>
          <w:rFonts w:ascii="GHEA Grapalat" w:eastAsia="Times New Roman" w:hAnsi="GHEA Grapalat" w:cs="Sylfaen"/>
          <w:sz w:val="20"/>
          <w:szCs w:val="24"/>
          <w:lang w:val="af-ZA" w:eastAsia="ru-RU"/>
        </w:rPr>
        <w:t xml:space="preserve">настоящим пунктом</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В случае </w:t>
      </w:r>
      <w:r xmlns:w="http://schemas.openxmlformats.org/wordprocessingml/2006/main" w:rsidRPr="00D96837">
        <w:rPr>
          <w:rFonts w:ascii="GHEA Grapalat" w:eastAsia="Times New Roman" w:hAnsi="GHEA Grapalat" w:cs="Sylfaen"/>
          <w:sz w:val="20"/>
          <w:szCs w:val="24"/>
          <w:lang w:val="x-none" w:eastAsia="ru-RU"/>
        </w:rPr>
        <w:t xml:space="preserve">, если на дату истечения срока представления решения в орган участником или лицом, заключившим контракт, внесены </w:t>
      </w:r>
      <w:r xmlns:w="http://schemas.openxmlformats.org/wordprocessingml/2006/main" w:rsidRPr="00D96837">
        <w:rPr>
          <w:rFonts w:ascii="GHEA Grapalat" w:eastAsia="Times New Roman" w:hAnsi="GHEA Grapalat" w:cs="Sylfaen"/>
          <w:sz w:val="20"/>
          <w:szCs w:val="24"/>
          <w:lang w:val="af-ZA" w:eastAsia="ru-RU"/>
        </w:rPr>
        <w:t xml:space="preserve">суммы обеспечения заявки, контракта и (или) квалификации, заказчик не представляет в уполномоченный орган мотивированное решение о включении данного участника в перечень.</w:t>
      </w:r>
    </w:p>
    <w:p w14:paraId="49513FC8" w14:textId="77777777" w:rsidR="00D96837" w:rsidRPr="00D96837" w:rsidRDefault="00D96837" w:rsidP="00D96837">
      <w:pPr xmlns:w="http://schemas.openxmlformats.org/wordprocessingml/2006/main">
        <w:numPr>
          <w:ilvl w:val="0"/>
          <w:numId w:val="18"/>
        </w:numPr>
        <w:shd w:val="clear" w:color="auto" w:fill="FFFFFF"/>
        <w:spacing w:after="0" w:line="240" w:lineRule="auto"/>
        <w:ind w:left="0" w:firstLine="375"/>
        <w:jc w:val="both"/>
        <w:rPr>
          <w:rFonts w:ascii="GHEA Grapalat" w:eastAsia="Times New Roman" w:hAnsi="GHEA Grapalat" w:cs="Sylfaen"/>
          <w:sz w:val="20"/>
          <w:szCs w:val="24"/>
          <w:lang w:val="af-ZA" w:eastAsia="ru-RU"/>
        </w:rPr>
      </w:pPr>
      <w:r xmlns:w="http://schemas.openxmlformats.org/wordprocessingml/2006/main" w:rsidRPr="00D96837">
        <w:rPr>
          <w:rFonts w:ascii="GHEA Grapalat" w:eastAsia="Times New Roman" w:hAnsi="GHEA Grapalat" w:cs="Sylfaen"/>
          <w:sz w:val="20"/>
          <w:szCs w:val="24"/>
          <w:lang w:val="af-ZA" w:eastAsia="ru-RU"/>
        </w:rPr>
        <w:t xml:space="preserve">Оплата суммы обеспечения заявки, договора и/или квалификации участником или лицом, подписавшим договор, осуществлялась через </w:t>
      </w:r>
      <w:r xmlns:w="http://schemas.openxmlformats.org/wordprocessingml/2006/main" w:rsidRPr="00D96837">
        <w:rPr>
          <w:rFonts w:ascii="GHEA Grapalat" w:eastAsia="Times New Roman" w:hAnsi="GHEA Grapalat" w:cs="Sylfaen"/>
          <w:sz w:val="20"/>
          <w:szCs w:val="24"/>
          <w:lang w:eastAsia="ru-RU"/>
        </w:rPr>
        <w:t xml:space="preserve">уполномоченного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x-none" w:eastAsia="ru-RU"/>
        </w:rPr>
        <w:t xml:space="preserve">Срок подачи решения </w:t>
      </w:r>
      <w:r xmlns:w="http://schemas.openxmlformats.org/wordprocessingml/2006/main" w:rsidRPr="00D96837">
        <w:rPr>
          <w:rFonts w:ascii="GHEA Grapalat" w:eastAsia="Times New Roman" w:hAnsi="GHEA Grapalat" w:cs="Sylfaen"/>
          <w:sz w:val="20"/>
          <w:szCs w:val="24"/>
          <w:lang w:eastAsia="ru-RU"/>
        </w:rPr>
        <w:t xml:space="preserve">в орган истек </w:t>
      </w:r>
      <w:r xmlns:w="http://schemas.openxmlformats.org/wordprocessingml/2006/main" w:rsidRPr="00D96837">
        <w:rPr>
          <w:rFonts w:ascii="GHEA Grapalat" w:eastAsia="Times New Roman" w:hAnsi="GHEA Grapalat" w:cs="Sylfaen"/>
          <w:sz w:val="20"/>
          <w:szCs w:val="24"/>
          <w:lang w:val="en-US" w:eastAsia="ru-RU"/>
        </w:rPr>
        <w:t xml:space="preserve">.</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позже </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но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нет</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позже </w:t>
      </w:r>
      <w:r xmlns:w="http://schemas.openxmlformats.org/wordprocessingml/2006/main" w:rsidRPr="00D96837">
        <w:rPr>
          <w:rFonts w:ascii="GHEA Grapalat" w:eastAsia="Times New Roman" w:hAnsi="GHEA Grapalat" w:cs="Sylfaen"/>
          <w:sz w:val="20"/>
          <w:szCs w:val="24"/>
          <w:lang w:val="af-ZA" w:eastAsia="ru-RU"/>
        </w:rPr>
        <w:t xml:space="preserve">, чем</w:t>
      </w:r>
      <w:r xmlns:w="http://schemas.openxmlformats.org/wordprocessingml/2006/main" w:rsidRPr="00D96837">
        <w:rPr>
          <w:rFonts w:ascii="GHEA Grapalat" w:eastAsia="Times New Roman" w:hAnsi="GHEA Grapalat" w:cs="Sylfaen"/>
          <w:sz w:val="20"/>
          <w:szCs w:val="24"/>
          <w:lang w:val="af-ZA" w:eastAsia="ru-RU"/>
        </w:rPr>
        <w:t xml:space="preserve"> истечения сорокадневного срока, установленного </w:t>
      </w:r>
      <w:r xmlns:w="http://schemas.openxmlformats.org/wordprocessingml/2006/main" w:rsidRPr="00D96837">
        <w:rPr>
          <w:rFonts w:ascii="GHEA Grapalat" w:eastAsia="Times New Roman" w:hAnsi="GHEA Grapalat" w:cs="Sylfaen"/>
          <w:sz w:val="20"/>
          <w:szCs w:val="24"/>
          <w:lang w:val="x-none" w:eastAsia="ru-RU"/>
        </w:rPr>
        <w:t xml:space="preserve">уполномоченным органом </w:t>
      </w:r>
      <w:r xmlns:w="http://schemas.openxmlformats.org/wordprocessingml/2006/main" w:rsidRPr="00D96837">
        <w:rPr>
          <w:rFonts w:ascii="GHEA Grapalat" w:eastAsia="Times New Roman" w:hAnsi="GHEA Grapalat" w:cs="Sylfaen"/>
          <w:sz w:val="20"/>
          <w:szCs w:val="24"/>
          <w:lang w:val="x-none" w:eastAsia="ru-RU"/>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x-none" w:eastAsia="ru-RU"/>
        </w:rPr>
        <w:t xml:space="preserve">для включения участника в список </w:t>
      </w:r>
      <w:r xmlns:w="http://schemas.openxmlformats.org/wordprocessingml/2006/main" w:rsidRPr="00D96837">
        <w:rPr>
          <w:rFonts w:ascii="GHEA Grapalat" w:eastAsia="Times New Roman" w:hAnsi="GHEA Grapalat" w:cs="Sylfaen"/>
          <w:sz w:val="20"/>
          <w:szCs w:val="24"/>
          <w:lang w:val="hy-AM"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и</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решение</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получить</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последующий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сороковой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день</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по состоянию на</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участник</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к</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решение</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обращаться</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касательно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инициировано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и</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незаконченный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судебный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случай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доступность</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в случае </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нет</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позже </w:t>
      </w:r>
      <w:r xmlns:w="http://schemas.openxmlformats.org/wordprocessingml/2006/main" w:rsidRPr="00D96837">
        <w:rPr>
          <w:rFonts w:ascii="GHEA Grapalat" w:eastAsia="Times New Roman" w:hAnsi="GHEA Grapalat" w:cs="Sylfaen"/>
          <w:sz w:val="20"/>
          <w:szCs w:val="24"/>
          <w:lang w:val="af-ZA" w:eastAsia="ru-RU"/>
        </w:rPr>
        <w:t xml:space="preserve">, чем</w:t>
      </w:r>
      <w:r xmlns:w="http://schemas.openxmlformats.org/wordprocessingml/2006/main" w:rsidRPr="00D96837">
        <w:rPr>
          <w:rFonts w:ascii="GHEA Grapalat" w:eastAsia="Times New Roman" w:hAnsi="GHEA Grapalat" w:cs="Sylfaen"/>
          <w:sz w:val="20"/>
          <w:szCs w:val="24"/>
          <w:lang w:val="hy-AM"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данные</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судебный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на работе</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финал</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судебный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действовать</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сила</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в</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входя </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затем</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клиент</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его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написано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информирует</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является</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авторизованный</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тело </w:t>
      </w:r>
      <w:r xmlns:w="http://schemas.openxmlformats.org/wordprocessingml/2006/main" w:rsidRPr="00D96837">
        <w:rPr>
          <w:rFonts w:ascii="GHEA Grapalat" w:eastAsia="Times New Roman" w:hAnsi="GHEA Grapalat" w:cs="Sylfaen"/>
          <w:sz w:val="20"/>
          <w:szCs w:val="24"/>
          <w:lang w:val="af-ZA" w:eastAsia="ru-RU"/>
        </w:rPr>
        <w:t xml:space="preserve">которого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основа</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на</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участник</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нет</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включено</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в списке </w:t>
      </w:r>
      <w:r xmlns:w="http://schemas.openxmlformats.org/wordprocessingml/2006/main" w:rsidRPr="00D96837">
        <w:rPr>
          <w:rFonts w:ascii="GHEA Grapalat" w:eastAsia="Times New Roman" w:hAnsi="GHEA Grapalat" w:cs="Sylfaen"/>
          <w:sz w:val="20"/>
          <w:szCs w:val="24"/>
          <w:lang w:val="af-ZA" w:eastAsia="ru-RU"/>
        </w:rPr>
        <w:t xml:space="preserve">.</w:t>
      </w:r>
    </w:p>
    <w:p w14:paraId="4D08A5D6"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Более того, 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шоппинг</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верно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Заявление-заявление о наличии квалифицированного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как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 реальности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непоследовательный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участник по </w:t>
      </w:r>
      <w:r xmlns:w="http://schemas.openxmlformats.org/wordprocessingml/2006/main" w:rsidRPr="00D96837">
        <w:rPr>
          <w:rFonts w:ascii="GHEA Grapalat" w:eastAsia="Times New Roman" w:hAnsi="GHEA Grapalat" w:cs="Sylfaen"/>
          <w:sz w:val="20"/>
          <w:szCs w:val="24"/>
          <w:lang w:val="af-ZA"/>
        </w:rPr>
        <w:t xml:space="preserve">этому </w:t>
      </w:r>
      <w:r xmlns:w="http://schemas.openxmlformats.org/wordprocessingml/2006/main" w:rsidRPr="00D96837">
        <w:rPr>
          <w:rFonts w:ascii="GHEA Grapalat" w:eastAsia="Times New Roman" w:hAnsi="GHEA Grapalat" w:cs="Sylfaen"/>
          <w:sz w:val="20"/>
          <w:szCs w:val="24"/>
          <w:lang w:val="hy-AM"/>
        </w:rPr>
        <w:t xml:space="preserve">приглашению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определенный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чтобы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установленные сроки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подарок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 приглашению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документы </w:t>
      </w:r>
      <w:r xmlns:w="http://schemas.openxmlformats.org/wordprocessingml/2006/main" w:rsidRPr="00D96837">
        <w:rPr>
          <w:rFonts w:ascii="GHEA Grapalat" w:eastAsia="Times New Roman" w:hAnsi="GHEA Grapalat" w:cs="Sylfaen"/>
          <w:sz w:val="20"/>
          <w:szCs w:val="24"/>
          <w:lang w:val="af-ZA"/>
        </w:rPr>
        <w:t xml:space="preserve">(в том числе подлежащие исправлению)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подарок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квалификация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обеспечение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 </w:t>
      </w:r>
      <w:r xmlns:w="http://schemas.openxmlformats.org/wordprocessingml/2006/main" w:rsidRPr="00D96837">
        <w:rPr>
          <w:rFonts w:ascii="GHEA Grapalat" w:eastAsia="Times New Roman" w:hAnsi="GHEA Grapalat" w:cs="Sylfaen"/>
          <w:sz w:val="20"/>
          <w:szCs w:val="24"/>
          <w:lang w:val="af-ZA"/>
        </w:rPr>
        <w:t xml:space="preserve">если процедура организована </w:t>
      </w:r>
      <w:r xmlns:w="http://schemas.openxmlformats.org/wordprocessingml/2006/main" w:rsidRPr="00D96837">
        <w:rPr>
          <w:rFonts w:ascii="GHEA Grapalat" w:eastAsia="Times New Roman" w:hAnsi="GHEA Grapalat" w:cs="Sylfaen"/>
          <w:sz w:val="20"/>
          <w:szCs w:val="24"/>
          <w:lang w:val="af-ZA"/>
        </w:rPr>
        <w:t xml:space="preserve">в соответствии с порядком, предусмотренным статьей 15, частью 6 </w:t>
      </w:r>
      <w:r xmlns:w="http://schemas.openxmlformats.org/wordprocessingml/2006/main" w:rsidRPr="00D96837">
        <w:rPr>
          <w:rFonts w:ascii="GHEA Grapalat" w:eastAsia="Times New Roman" w:hAnsi="GHEA Grapalat" w:cs="Sylfaen"/>
          <w:sz w:val="20"/>
          <w:szCs w:val="24"/>
          <w:lang w:val="hy-AM"/>
        </w:rPr>
        <w:t xml:space="preserve">Закона , и </w:t>
      </w:r>
      <w:r xmlns:w="http://schemas.openxmlformats.org/wordprocessingml/2006/main" w:rsidRPr="00D96837">
        <w:rPr>
          <w:rFonts w:ascii="GHEA Grapalat" w:eastAsia="Times New Roman" w:hAnsi="GHEA Grapalat" w:cs="Sylfaen"/>
          <w:sz w:val="20"/>
          <w:szCs w:val="24"/>
          <w:lang w:val="en-US"/>
        </w:rPr>
        <w:t xml:space="preserve">в результате 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соглашение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запечатать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для этой цели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контракт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запечатанный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человек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определенный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установленный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односторонний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одобренный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заявление </w:t>
      </w:r>
      <w:r xmlns:w="http://schemas.openxmlformats.org/wordprocessingml/2006/main" w:rsidRPr="00D96837">
        <w:rPr>
          <w:rFonts w:ascii="GHEA Grapalat" w:eastAsia="Times New Roman" w:hAnsi="GHEA Grapalat" w:cs="Sylfaen"/>
          <w:sz w:val="20"/>
          <w:szCs w:val="24"/>
          <w:lang w:val="af-ZA"/>
        </w:rPr>
        <w:t xml:space="preserve">о </w:t>
      </w:r>
      <w:r xmlns:w="http://schemas.openxmlformats.org/wordprocessingml/2006/main" w:rsidRPr="00D96837">
        <w:rPr>
          <w:rFonts w:ascii="GHEA Grapalat" w:eastAsia="Times New Roman" w:hAnsi="GHEA Grapalat" w:cs="Sylfaen"/>
          <w:sz w:val="20"/>
          <w:szCs w:val="24"/>
          <w:lang w:val="en-US"/>
        </w:rPr>
        <w:t xml:space="preserve">намерениях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далее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также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 в </w:t>
      </w:r>
      <w:r xmlns:w="http://schemas.openxmlformats.org/wordprocessingml/2006/main" w:rsidRPr="00D96837">
        <w:rPr>
          <w:rFonts w:ascii="GHEA Grapalat" w:eastAsia="Times New Roman" w:hAnsi="GHEA Grapalat" w:cs="Sylfaen"/>
          <w:sz w:val="20"/>
          <w:szCs w:val="24"/>
          <w:lang w:val="en-US"/>
        </w:rPr>
        <w:t xml:space="preserve">форме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или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квалификация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обеспечение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замена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банковское дело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гарантия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наличные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 деньгами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тогда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что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обстоятельство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обдуманный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как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процесс</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кадре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предпринятые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обязательство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нарушение</w:t>
      </w:r>
    </w:p>
    <w:p w14:paraId="5FCED5D6"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color w:val="000000"/>
          <w:sz w:val="20"/>
          <w:szCs w:val="20"/>
          <w:lang w:val="af-ZA"/>
        </w:rPr>
        <w:t xml:space="preserve">8.14 </w:t>
      </w:r>
      <w:r xmlns:w="http://schemas.openxmlformats.org/wordprocessingml/2006/main" w:rsidRPr="00D96837">
        <w:rPr>
          <w:rFonts w:ascii="GHEA Grapalat" w:eastAsia="Times New Roman" w:hAnsi="GHEA Grapalat" w:cs="Times New Roman"/>
          <w:color w:val="000000"/>
          <w:sz w:val="20"/>
          <w:szCs w:val="20"/>
          <w:lang w:val="en-US"/>
        </w:rPr>
        <w:t xml:space="preserve">Является </w:t>
      </w:r>
      <w:r xmlns:w="http://schemas.openxmlformats.org/wordprocessingml/2006/main" w:rsidRPr="00D96837">
        <w:rPr>
          <w:rFonts w:ascii="GHEA Grapalat" w:eastAsia="Times New Roman" w:hAnsi="GHEA Grapalat" w:cs="Times New Roman"/>
          <w:color w:val="000000"/>
          <w:sz w:val="20"/>
          <w:szCs w:val="20"/>
          <w:lang w:val="en-US"/>
        </w:rPr>
        <w:t xml:space="preserve">ли </w:t>
      </w:r>
      <w:r xmlns:w="http://schemas.openxmlformats.org/wordprocessingml/2006/main" w:rsidRPr="00D96837">
        <w:rPr>
          <w:rFonts w:ascii="GHEA Grapalat" w:eastAsia="Times New Roman" w:hAnsi="GHEA Grapalat" w:cs="Times New Roman"/>
          <w:color w:val="000000"/>
          <w:sz w:val="20"/>
          <w:szCs w:val="20"/>
          <w:lang w:val="hy-AM"/>
        </w:rPr>
        <w:t xml:space="preserve">участником</w:t>
      </w:r>
      <w:r xmlns:w="http://schemas.openxmlformats.org/wordprocessingml/2006/main" w:rsidRPr="00D96837">
        <w:rPr>
          <w:rFonts w:ascii="GHEA Grapalat" w:eastAsia="Times New Roman" w:hAnsi="GHEA Grapalat" w:cs="Times New Roman"/>
          <w:color w:val="000000"/>
          <w:sz w:val="20"/>
          <w:szCs w:val="20"/>
          <w:lang w:val="hy-AM"/>
        </w:rPr>
        <w:t xml:space="preserve"> </w:t>
      </w:r>
      <w:r xmlns:w="http://schemas.openxmlformats.org/wordprocessingml/2006/main" w:rsidRPr="00D96837">
        <w:rPr>
          <w:rFonts w:ascii="GHEA Grapalat" w:eastAsia="Times New Roman" w:hAnsi="GHEA Grapalat" w:cs="Times New Roman"/>
          <w:color w:val="000000"/>
          <w:sz w:val="20"/>
          <w:szCs w:val="20"/>
          <w:lang w:val="en-US"/>
        </w:rPr>
        <w:t xml:space="preserve">Если </w:t>
      </w:r>
      <w:r xmlns:w="http://schemas.openxmlformats.org/wordprocessingml/2006/main" w:rsidRPr="00D96837">
        <w:rPr>
          <w:rFonts w:ascii="GHEA Grapalat" w:eastAsia="Times New Roman" w:hAnsi="GHEA Grapalat" w:cs="Times New Roman"/>
          <w:color w:val="000000"/>
          <w:sz w:val="20"/>
          <w:szCs w:val="20"/>
          <w:lang w:val="hy-AM"/>
        </w:rPr>
        <w:t xml:space="preserve">заявитель включен в списки, предусмотренные статьей 6, частью 1, частями 5 и 6 настоящего Закона, после дня подачи заявления, то его заявление отклонению не подлежит </w:t>
      </w:r>
      <w:r xmlns:w="http://schemas.openxmlformats.org/wordprocessingml/2006/main" w:rsidRPr="00D96837">
        <w:rPr>
          <w:rFonts w:ascii="GHEA Grapalat" w:eastAsia="Times New Roman" w:hAnsi="GHEA Grapalat" w:cs="Sylfaen"/>
          <w:sz w:val="20"/>
          <w:szCs w:val="20"/>
          <w:lang w:val="af-ZA"/>
        </w:rPr>
        <w:t xml:space="preserve">.</w:t>
      </w:r>
    </w:p>
    <w:p w14:paraId="1CEE5D71" w14:textId="77777777" w:rsidR="00D96837" w:rsidRPr="00D96837" w:rsidRDefault="00D96837" w:rsidP="00D96837">
      <w:pPr xmlns:w="http://schemas.openxmlformats.org/wordprocessingml/2006/main">
        <w:spacing w:after="0" w:line="240" w:lineRule="auto"/>
        <w:ind w:firstLine="706"/>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8.15 </w:t>
      </w:r>
      <w:r xmlns:w="http://schemas.openxmlformats.org/wordprocessingml/2006/main" w:rsidRPr="00D96837">
        <w:rPr>
          <w:rFonts w:ascii="GHEA Grapalat" w:eastAsia="Times New Roman" w:hAnsi="GHEA Grapalat" w:cs="Sylfaen"/>
          <w:sz w:val="20"/>
          <w:szCs w:val="24"/>
        </w:rPr>
        <w:t xml:space="preserve">Это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1-го </w:t>
      </w:r>
      <w:r xmlns:w="http://schemas.openxmlformats.org/wordprocessingml/2006/main" w:rsidRPr="00D96837">
        <w:rPr>
          <w:rFonts w:ascii="GHEA Grapalat" w:eastAsia="Times New Roman" w:hAnsi="GHEA Grapalat" w:cs="Sylfaen"/>
          <w:sz w:val="20"/>
          <w:szCs w:val="24"/>
        </w:rPr>
        <w:t xml:space="preserve">числа </w:t>
      </w:r>
      <w:r xmlns:w="http://schemas.openxmlformats.org/wordprocessingml/2006/main" w:rsidRPr="00D96837">
        <w:rPr>
          <w:rFonts w:ascii="GHEA Grapalat" w:eastAsia="Times New Roman" w:hAnsi="GHEA Grapalat" w:cs="Sylfaen"/>
          <w:sz w:val="20"/>
          <w:szCs w:val="24"/>
        </w:rPr>
        <w:t xml:space="preserve">приглашения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пункте </w:t>
      </w:r>
      <w:r xmlns:w="http://schemas.openxmlformats.org/wordprocessingml/2006/main" w:rsidRPr="00D96837">
        <w:rPr>
          <w:rFonts w:ascii="GHEA Grapalat" w:eastAsia="Times New Roman" w:hAnsi="GHEA Grapalat" w:cs="Sylfaen"/>
          <w:sz w:val="20"/>
          <w:szCs w:val="24"/>
          <w:lang w:val="af-ZA"/>
        </w:rPr>
        <w:t xml:space="preserve">8.8 </w:t>
      </w:r>
      <w:r xmlns:w="http://schemas.openxmlformats.org/wordprocessingml/2006/main" w:rsidRPr="00D96837">
        <w:rPr>
          <w:rFonts w:ascii="GHEA Grapalat" w:eastAsia="Times New Roman" w:hAnsi="GHEA Grapalat" w:cs="Sylfaen"/>
          <w:sz w:val="20"/>
          <w:szCs w:val="24"/>
        </w:rPr>
        <w:t xml:space="preserve">части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упомянул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документы, </w:t>
      </w:r>
      <w:r xmlns:w="http://schemas.openxmlformats.org/wordprocessingml/2006/main" w:rsidRPr="00D96837">
        <w:rPr>
          <w:rFonts w:ascii="GHEA Grapalat" w:eastAsia="Times New Roman" w:hAnsi="GHEA Grapalat" w:cs="Sylfaen"/>
          <w:sz w:val="20"/>
          <w:szCs w:val="24"/>
          <w:lang w:val="en-US"/>
        </w:rPr>
        <w:t xml:space="preserve">указанные </w:t>
      </w:r>
      <w:r xmlns:w="http://schemas.openxmlformats.org/wordprocessingml/2006/main" w:rsidRPr="00D96837">
        <w:rPr>
          <w:rFonts w:ascii="GHEA Grapalat" w:eastAsia="Times New Roman" w:hAnsi="GHEA Grapalat" w:cs="Sylfaen"/>
          <w:sz w:val="20"/>
          <w:szCs w:val="24"/>
          <w:lang w:val="af-ZA"/>
        </w:rPr>
        <w:t xml:space="preserve">участником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установленный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передать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rPr>
        <w:t xml:space="preserve">собранию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секретарю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представить</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последнее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приглашению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намеревался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почту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отправить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через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Секретарь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обязан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документы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подтверждать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обстоятельство: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упомянул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его/ее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почты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почту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подтверждение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отправить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через </w:t>
      </w:r>
      <w:r xmlns:w="http://schemas.openxmlformats.org/wordprocessingml/2006/main" w:rsidRPr="00D96837">
        <w:rPr>
          <w:rFonts w:ascii="GHEA Grapalat" w:eastAsia="Times New Roman" w:hAnsi="GHEA Grapalat" w:cs="Sylfaen"/>
          <w:sz w:val="20"/>
          <w:szCs w:val="24"/>
          <w:lang w:val="af-ZA"/>
        </w:rPr>
        <w:t xml:space="preserve">.</w:t>
      </w:r>
    </w:p>
    <w:p w14:paraId="7F8384B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8.16 </w:t>
      </w:r>
      <w:r xmlns:w="http://schemas.openxmlformats.org/wordprocessingml/2006/main" w:rsidRPr="00D96837">
        <w:rPr>
          <w:rFonts w:ascii="GHEA Grapalat" w:eastAsia="Times New Roman" w:hAnsi="GHEA Grapalat" w:cs="Sylfaen"/>
          <w:sz w:val="20"/>
          <w:szCs w:val="24"/>
        </w:rPr>
        <w:t xml:space="preserve">Участники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присутствовать на </w:t>
      </w:r>
      <w:r xmlns:w="http://schemas.openxmlformats.org/wordprocessingml/2006/main" w:rsidRPr="00D96837">
        <w:rPr>
          <w:rFonts w:ascii="GHEA Grapalat" w:eastAsia="Times New Roman" w:hAnsi="GHEA Grapalat" w:cs="Sylfaen"/>
          <w:sz w:val="20"/>
          <w:szCs w:val="24"/>
          <w:lang w:val="af-ZA"/>
        </w:rPr>
        <w:t xml:space="preserve">заседании </w:t>
      </w:r>
      <w:r xmlns:w="http://schemas.openxmlformats.org/wordprocessingml/2006/main" w:rsidRPr="00D96837">
        <w:rPr>
          <w:rFonts w:ascii="GHEA Grapalat" w:eastAsia="Times New Roman" w:hAnsi="GHEA Grapalat" w:cs="Sylfaen"/>
          <w:sz w:val="20"/>
          <w:szCs w:val="24"/>
        </w:rPr>
        <w:t xml:space="preserve">комитета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сессиях.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Участники </w:t>
      </w:r>
      <w:r xmlns:w="http://schemas.openxmlformats.org/wordprocessingml/2006/main" w:rsidRPr="00D96837">
        <w:rPr>
          <w:rFonts w:ascii="GHEA Grapalat" w:eastAsia="Times New Roman" w:hAnsi="GHEA Grapalat" w:cs="Sylfaen"/>
          <w:sz w:val="20"/>
          <w:szCs w:val="24"/>
          <w:lang w:val="af-ZA"/>
        </w:rPr>
        <w:t xml:space="preserve">или </w:t>
      </w:r>
      <w:r xmlns:w="http://schemas.openxmlformats.org/wordprocessingml/2006/main" w:rsidRPr="00D96837">
        <w:rPr>
          <w:rFonts w:ascii="GHEA Grapalat" w:eastAsia="Times New Roman" w:hAnsi="GHEA Grapalat" w:cs="Sylfaen"/>
          <w:sz w:val="20"/>
          <w:szCs w:val="24"/>
        </w:rPr>
        <w:t xml:space="preserve">их</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сеансы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протоколы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копии </w:t>
      </w:r>
      <w:r xmlns:w="http://schemas.openxmlformats.org/wordprocessingml/2006/main" w:rsidRPr="00D96837">
        <w:rPr>
          <w:rFonts w:ascii="GHEA Grapalat" w:eastAsia="Times New Roman" w:hAnsi="GHEA Grapalat" w:cs="Sylfaen"/>
          <w:sz w:val="20"/>
          <w:szCs w:val="24"/>
          <w:lang w:val="af-ZA"/>
        </w:rPr>
        <w:t xml:space="preserve">, которые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предоставил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календарь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w:t>
      </w:r>
    </w:p>
    <w:p w14:paraId="7386C04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8.17 </w:t>
      </w:r>
      <w:r xmlns:w="http://schemas.openxmlformats.org/wordprocessingml/2006/main" w:rsidRPr="00D96837">
        <w:rPr>
          <w:rFonts w:ascii="GHEA Grapalat" w:eastAsia="Times New Roman" w:hAnsi="GHEA Grapalat" w:cs="Sylfaen"/>
          <w:sz w:val="20"/>
          <w:szCs w:val="24"/>
        </w:rPr>
        <w:t xml:space="preserve">Комиссия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клиент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уведомления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отправляется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отправив его на адрес электронной почты, указанный в заявке </w:t>
      </w:r>
      <w:r xmlns:w="http://schemas.openxmlformats.org/wordprocessingml/2006/main" w:rsidRPr="00D96837">
        <w:rPr>
          <w:rFonts w:ascii="GHEA Grapalat" w:eastAsia="Times New Roman" w:hAnsi="GHEA Grapalat" w:cs="Sylfaen"/>
          <w:sz w:val="20"/>
          <w:szCs w:val="24"/>
        </w:rPr>
        <w:t xml:space="preserve">участника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рядом с ним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упомянул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почты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упомянуто </w:t>
      </w:r>
      <w:r xmlns:w="http://schemas.openxmlformats.org/wordprocessingml/2006/main" w:rsidRPr="00D96837">
        <w:rPr>
          <w:rFonts w:ascii="GHEA Grapalat" w:eastAsia="Times New Roman" w:hAnsi="GHEA Grapalat" w:cs="Sylfaen"/>
          <w:sz w:val="20"/>
          <w:szCs w:val="24"/>
          <w:lang w:val="af-ZA"/>
        </w:rPr>
        <w:t xml:space="preserve">комиссией</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секретарь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электронный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почту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New Roman"/>
          <w:sz w:val="20"/>
          <w:szCs w:val="20"/>
          <w:lang w:val="af-ZA" w:eastAsia="x-none"/>
        </w:rPr>
        <w:t xml:space="preserve">будучи отправленным.</w:t>
      </w:r>
    </w:p>
    <w:p w14:paraId="138AA04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af-ZA" w:eastAsia="x-none"/>
        </w:rPr>
      </w:pPr>
      <w:r xmlns:w="http://schemas.openxmlformats.org/wordprocessingml/2006/main" w:rsidRPr="00D96837">
        <w:rPr>
          <w:rFonts w:ascii="GHEA Grapalat" w:eastAsia="Times New Roman" w:hAnsi="GHEA Grapalat" w:cs="Times New Roman"/>
          <w:sz w:val="20"/>
          <w:szCs w:val="20"/>
          <w:lang w:val="af-ZA" w:eastAsia="x-none"/>
        </w:rPr>
        <w:t xml:space="preserve">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4833D12F"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af-ZA"/>
        </w:rPr>
        <w:t xml:space="preserve">8. </w:t>
      </w:r>
      <w:r xmlns:w="http://schemas.openxmlformats.org/wordprocessingml/2006/main" w:rsidRPr="00D96837">
        <w:rPr>
          <w:rFonts w:ascii="GHEA Grapalat" w:eastAsia="Times New Roman" w:hAnsi="GHEA Grapalat" w:cs="Times New Roman"/>
          <w:sz w:val="20"/>
          <w:szCs w:val="20"/>
          <w:lang w:val="af-ZA"/>
        </w:rPr>
        <w:t xml:space="preserve">18 </w:t>
      </w:r>
      <w:r xmlns:w="http://schemas.openxmlformats.org/wordprocessingml/2006/main" w:rsidRPr="00D96837">
        <w:rPr>
          <w:rFonts w:ascii="GHEA Grapalat" w:eastAsia="Times New Roman" w:hAnsi="GHEA Grapalat" w:cs="Times New Roman"/>
          <w:sz w:val="20"/>
          <w:szCs w:val="20"/>
          <w:lang w:val="hy-AM"/>
        </w:rPr>
        <w:t xml:space="preserve">приложений</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оценка</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и</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решение выбранного участника</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реализовано</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является</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в соответствии с</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отдельно</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дозы </w:t>
      </w:r>
      <w:r xmlns:w="http://schemas.openxmlformats.org/wordprocessingml/2006/main" w:rsidRPr="00D96837">
        <w:rPr>
          <w:rFonts w:ascii="GHEA Grapalat" w:eastAsia="Times New Roman" w:hAnsi="GHEA Grapalat" w:cs="Sylfaen"/>
          <w:sz w:val="20"/>
          <w:szCs w:val="20"/>
          <w:lang w:val="hy-AM"/>
        </w:rPr>
        <w:t xml:space="preserve">.</w:t>
      </w:r>
      <w:r xmlns:w="http://schemas.openxmlformats.org/wordprocessingml/2006/main" w:rsidRPr="00D96837">
        <w:rPr>
          <w:rFonts w:ascii="GHEA Grapalat" w:eastAsia="Times New Roman" w:hAnsi="GHEA Grapalat" w:cs="Sylfaen"/>
          <w:sz w:val="20"/>
          <w:szCs w:val="20"/>
          <w:vertAlign w:val="superscript"/>
          <w:lang w:val="hy-AM"/>
        </w:rPr>
        <w:footnoteReference xmlns:w="http://schemas.openxmlformats.org/wordprocessingml/2006/main" w:id="4"/>
      </w:r>
    </w:p>
    <w:p w14:paraId="06ECC88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af-ZA" w:eastAsia="x-none"/>
        </w:rPr>
      </w:pPr>
      <w:r xmlns:w="http://schemas.openxmlformats.org/wordprocessingml/2006/main" w:rsidRPr="00D96837">
        <w:rPr>
          <w:rFonts w:ascii="GHEA Grapalat" w:eastAsia="Times New Roman" w:hAnsi="GHEA Grapalat" w:cs="Times New Roman"/>
          <w:sz w:val="20"/>
          <w:szCs w:val="20"/>
          <w:lang w:val="af-ZA" w:eastAsia="x-none"/>
        </w:rPr>
        <w:t xml:space="preserve">8.19 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участник, занимающий следующее место, </w:t>
      </w:r>
      <w:r xmlns:w="http://schemas.openxmlformats.org/wordprocessingml/2006/main" w:rsidRPr="00D96837">
        <w:rPr>
          <w:rFonts w:ascii="GHEA Grapalat" w:eastAsia="Times New Roman" w:hAnsi="GHEA Grapalat" w:cs="Times New Roman"/>
          <w:sz w:val="20"/>
          <w:szCs w:val="20"/>
          <w:lang w:val="hy-AM" w:eastAsia="x-none"/>
        </w:rPr>
        <w:t xml:space="preserve">с применением процедуры, предусмотренной пунктами 8.12 – 8.18 Части 1 настоящего приглашения </w:t>
      </w:r>
      <w:r xmlns:w="http://schemas.openxmlformats.org/wordprocessingml/2006/main" w:rsidRPr="00D96837">
        <w:rPr>
          <w:rFonts w:ascii="GHEA Grapalat" w:eastAsia="Times New Roman" w:hAnsi="GHEA Grapalat" w:cs="Times New Roman"/>
          <w:sz w:val="20"/>
          <w:szCs w:val="20"/>
          <w:lang w:val="af-ZA" w:eastAsia="x-none"/>
        </w:rPr>
        <w:t xml:space="preserve">.</w:t>
      </w:r>
    </w:p>
    <w:p w14:paraId="44D67FD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 </w:t>
      </w:r>
      <w:r xmlns:w="http://schemas.openxmlformats.org/wordprocessingml/2006/main" w:rsidRPr="00D96837">
        <w:rPr>
          <w:rFonts w:ascii="GHEA Grapalat" w:eastAsia="Times New Roman" w:hAnsi="GHEA Grapalat" w:cs="Sylfaen"/>
          <w:sz w:val="20"/>
          <w:szCs w:val="24"/>
          <w:lang w:val="af-ZA"/>
        </w:rPr>
        <w:t xml:space="preserve">20 </w:t>
      </w:r>
      <w:r xmlns:w="http://schemas.openxmlformats.org/wordprocessingml/2006/main" w:rsidRPr="00D96837">
        <w:rPr>
          <w:rFonts w:ascii="GHEA Grapalat" w:eastAsia="Times New Roman" w:hAnsi="GHEA Grapalat" w:cs="Sylfaen"/>
          <w:sz w:val="20"/>
          <w:szCs w:val="24"/>
          <w:lang w:val="hy-AM"/>
        </w:rPr>
        <w:t xml:space="preserve">участников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сам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согласие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оправдание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для этой цели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дополнительный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другой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документы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информация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материалы.</w:t>
      </w:r>
    </w:p>
    <w:p w14:paraId="73F36B4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D96837">
        <w:rPr>
          <w:rFonts w:ascii="GHEA Grapalat" w:eastAsia="Times New Roman" w:hAnsi="GHEA Grapalat" w:cs="Sylfaen"/>
          <w:sz w:val="20"/>
          <w:szCs w:val="24"/>
          <w:lang w:val="en-US"/>
        </w:rPr>
        <w:t xml:space="preserve">Комитет</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проверить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м </w:t>
      </w:r>
      <w:r xmlns:w="http://schemas.openxmlformats.org/wordprocessingml/2006/main" w:rsidRPr="00D96837">
        <w:rPr>
          <w:rFonts w:ascii="GHEA Grapalat" w:eastAsia="Times New Roman" w:hAnsi="GHEA Grapalat" w:cs="Sylfaen"/>
          <w:sz w:val="20"/>
          <w:szCs w:val="24"/>
        </w:rPr>
        <w:t xml:space="preserve">Ассанж</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данные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подлинности </w:t>
      </w:r>
      <w:r xmlns:w="http://schemas.openxmlformats.org/wordprocessingml/2006/main" w:rsidRPr="00D96837">
        <w:rPr>
          <w:rFonts w:ascii="GHEA Grapalat" w:eastAsia="Times New Roman" w:hAnsi="GHEA Grapalat" w:cs="Sylfaen"/>
          <w:sz w:val="20"/>
          <w:szCs w:val="24"/>
          <w:lang w:val="af-ZA"/>
        </w:rPr>
        <w:t xml:space="preserve">с </w:t>
      </w:r>
      <w:r xmlns:w="http://schemas.openxmlformats.org/wordprocessingml/2006/main" w:rsidRPr="00D96837">
        <w:rPr>
          <w:rFonts w:ascii="GHEA Grapalat" w:eastAsia="Times New Roman" w:hAnsi="GHEA Grapalat" w:cs="Sylfaen"/>
          <w:sz w:val="20"/>
          <w:szCs w:val="24"/>
        </w:rPr>
        <w:t xml:space="preserve">помощью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официальный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из источников</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полученный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данные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компетентный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тела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написано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Вывод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Аналогично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опрос</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отправленным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соответствующий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состояние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местный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самоуправление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тела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запрос</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обеспечение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написано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Вывод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м </w:t>
      </w:r>
      <w:r xmlns:w="http://schemas.openxmlformats.org/wordprocessingml/2006/main" w:rsidRPr="00D96837">
        <w:rPr>
          <w:rFonts w:ascii="GHEA Grapalat" w:eastAsia="Times New Roman" w:hAnsi="GHEA Grapalat" w:cs="Sylfaen"/>
          <w:sz w:val="20"/>
          <w:szCs w:val="24"/>
        </w:rPr>
        <w:t xml:space="preserve">Ассанж</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данные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подлинность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осмотр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как результат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данные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квалифицированный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являются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реальности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Если ответ </w:t>
      </w:r>
      <w:r xmlns:w="http://schemas.openxmlformats.org/wordprocessingml/2006/main" w:rsidRPr="00D96837">
        <w:rPr>
          <w:rFonts w:ascii="GHEA Grapalat" w:eastAsia="Times New Roman" w:hAnsi="GHEA Grapalat" w:cs="Sylfaen"/>
          <w:sz w:val="20"/>
          <w:szCs w:val="24"/>
        </w:rPr>
        <w:t xml:space="preserve">не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rPr>
        <w:t xml:space="preserve">соответствует требованиям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заявка данного участника будет отклонена.</w:t>
      </w:r>
      <w:proofErr xmlns:w="http://schemas.openxmlformats.org/wordprocessingml/2006/main" w:type="gramEnd"/>
    </w:p>
    <w:p w14:paraId="5C66FBD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 </w:t>
      </w:r>
      <w:r xmlns:w="http://schemas.openxmlformats.org/wordprocessingml/2006/main" w:rsidRPr="00D96837">
        <w:rPr>
          <w:rFonts w:ascii="GHEA Grapalat" w:eastAsia="Times New Roman" w:hAnsi="GHEA Grapalat" w:cs="Sylfaen"/>
          <w:sz w:val="20"/>
          <w:szCs w:val="24"/>
          <w:lang w:val="af-ZA"/>
        </w:rPr>
        <w:t xml:space="preserve">21 </w:t>
      </w:r>
      <w:r xmlns:w="http://schemas.openxmlformats.org/wordprocessingml/2006/main" w:rsidRPr="00D96837">
        <w:rPr>
          <w:rFonts w:ascii="GHEA Grapalat" w:eastAsia="Times New Roman" w:hAnsi="GHEA Grapalat" w:cs="Sylfaen"/>
          <w:sz w:val="20"/>
          <w:szCs w:val="24"/>
          <w:lang w:val="hy-AM"/>
        </w:rPr>
        <w:t xml:space="preserve">Это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1-го </w:t>
      </w:r>
      <w:r xmlns:w="http://schemas.openxmlformats.org/wordprocessingml/2006/main" w:rsidRPr="00D96837">
        <w:rPr>
          <w:rFonts w:ascii="GHEA Grapalat" w:eastAsia="Times New Roman" w:hAnsi="GHEA Grapalat" w:cs="Sylfaen"/>
          <w:sz w:val="20"/>
          <w:szCs w:val="24"/>
          <w:lang w:val="hy-AM"/>
        </w:rPr>
        <w:t xml:space="preserve">числа </w:t>
      </w:r>
      <w:r xmlns:w="http://schemas.openxmlformats.org/wordprocessingml/2006/main" w:rsidRPr="00D96837">
        <w:rPr>
          <w:rFonts w:ascii="GHEA Grapalat" w:eastAsia="Times New Roman" w:hAnsi="GHEA Grapalat" w:cs="Sylfaen"/>
          <w:sz w:val="20"/>
          <w:szCs w:val="24"/>
          <w:lang w:val="hy-AM"/>
        </w:rPr>
        <w:t xml:space="preserve">приглашения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Часть </w:t>
      </w:r>
      <w:r xmlns:w="http://schemas.openxmlformats.org/wordprocessingml/2006/main" w:rsidRPr="00D96837">
        <w:rPr>
          <w:rFonts w:ascii="GHEA Grapalat" w:eastAsia="Times New Roman" w:hAnsi="GHEA Grapalat" w:cs="Sylfaen"/>
          <w:sz w:val="20"/>
          <w:szCs w:val="24"/>
          <w:lang w:val="af-ZA"/>
        </w:rPr>
        <w:t xml:space="preserve">8.20, </w:t>
      </w:r>
      <w:r xmlns:w="http://schemas.openxmlformats.org/wordprocessingml/2006/main" w:rsidRPr="00D96837">
        <w:rPr>
          <w:rFonts w:ascii="GHEA Grapalat" w:eastAsia="Times New Roman" w:hAnsi="GHEA Grapalat" w:cs="Sylfaen"/>
          <w:sz w:val="20"/>
          <w:szCs w:val="24"/>
          <w:lang w:val="hy-AM"/>
        </w:rPr>
        <w:t xml:space="preserve">пункт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Комитет </w:t>
      </w:r>
      <w:r xmlns:w="http://schemas.openxmlformats.org/wordprocessingml/2006/main" w:rsidRPr="00D96837">
        <w:rPr>
          <w:rFonts w:ascii="GHEA Grapalat" w:eastAsia="Times New Roman" w:hAnsi="GHEA Grapalat" w:cs="Sylfaen"/>
          <w:sz w:val="20"/>
          <w:szCs w:val="24"/>
          <w:lang w:val="af-ZA"/>
        </w:rPr>
        <w:t xml:space="preserve">может </w:t>
      </w:r>
      <w:r xmlns:w="http://schemas.openxmlformats.org/wordprocessingml/2006/main" w:rsidRPr="00D96837">
        <w:rPr>
          <w:rFonts w:ascii="GHEA Grapalat" w:eastAsia="Times New Roman" w:hAnsi="GHEA Grapalat" w:cs="Sylfaen"/>
          <w:sz w:val="20"/>
          <w:szCs w:val="24"/>
          <w:lang w:val="hy-AM"/>
        </w:rPr>
        <w:t xml:space="preserve">быть созван </w:t>
      </w:r>
      <w:r xmlns:w="http://schemas.openxmlformats.org/wordprocessingml/2006/main" w:rsidRPr="00D96837">
        <w:rPr>
          <w:rFonts w:ascii="GHEA Grapalat" w:eastAsia="Times New Roman" w:hAnsi="GHEA Grapalat" w:cs="Sylfaen"/>
          <w:sz w:val="20"/>
          <w:szCs w:val="24"/>
          <w:lang w:val="hy-AM"/>
        </w:rPr>
        <w:t xml:space="preserve">для этой цели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необычайный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сессия.</w:t>
      </w:r>
    </w:p>
    <w:p w14:paraId="75D7ABAF"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ahoma"/>
          <w:sz w:val="20"/>
          <w:szCs w:val="20"/>
          <w:lang w:val="hy-AM" w:eastAsia="ru-RU"/>
        </w:rPr>
      </w:pPr>
      <w:r xmlns:w="http://schemas.openxmlformats.org/wordprocessingml/2006/main" w:rsidRPr="00D96837">
        <w:rPr>
          <w:rFonts w:ascii="GHEA Grapalat" w:eastAsia="Times New Roman" w:hAnsi="GHEA Grapalat" w:cs="Times New Roman"/>
          <w:spacing w:val="-6"/>
          <w:sz w:val="20"/>
          <w:szCs w:val="20"/>
          <w:lang w:val="hy-AM" w:eastAsia="ru-RU"/>
        </w:rPr>
        <w:t xml:space="preserve">8.22 Заказчик до заключения договора публикует в электронном печатном издании объявление о решении заключить договор не позднее первого рабочего дня, следующего за </w:t>
      </w:r>
      <w:r xmlns:w="http://schemas.openxmlformats.org/wordprocessingml/2006/main" w:rsidRPr="00D96837">
        <w:rPr>
          <w:rFonts w:ascii="GHEA Grapalat" w:eastAsia="Times New Roman" w:hAnsi="GHEA Grapalat" w:cs="Times New Roman"/>
          <w:spacing w:val="-6"/>
          <w:sz w:val="20"/>
          <w:szCs w:val="20"/>
          <w:lang w:val="af-ZA" w:eastAsia="ru-RU"/>
        </w:rPr>
        <w:t xml:space="preserve">днем </w:t>
      </w:r>
      <w:r xmlns:w="http://schemas.openxmlformats.org/wordprocessingml/2006/main" w:rsidRPr="00D96837">
        <w:rPr>
          <w:rFonts w:ascii="GHEA Grapalat" w:eastAsia="Times New Roman" w:hAnsi="GHEA Grapalat" w:cs="Tahoma"/>
          <w:sz w:val="20"/>
          <w:szCs w:val="20"/>
          <w:lang w:val="hy-AM" w:eastAsia="ru-RU"/>
        </w:rPr>
        <w:t xml:space="preserve">принятия решения по выбранному участнику.</w:t>
      </w:r>
      <w:r xmlns:w="http://schemas.openxmlformats.org/wordprocessingml/2006/main" w:rsidRPr="00D96837">
        <w:rPr>
          <w:rFonts w:ascii="GHEA Grapalat" w:eastAsia="Times New Roman" w:hAnsi="GHEA Grapalat" w:cs="Sylfaen"/>
          <w:szCs w:val="20"/>
          <w:lang w:val="hy-AM" w:eastAsia="ru-RU"/>
        </w:rPr>
        <w:t xml:space="preserve"> </w:t>
      </w:r>
      <w:r xmlns:w="http://schemas.openxmlformats.org/wordprocessingml/2006/main" w:rsidRPr="00D96837">
        <w:rPr>
          <w:rFonts w:ascii="GHEA Grapalat" w:eastAsia="Times New Roman" w:hAnsi="GHEA Grapalat" w:cs="Tahoma"/>
          <w:sz w:val="20"/>
          <w:szCs w:val="20"/>
          <w:lang w:val="hy-AM" w:eastAsia="ru-RU"/>
        </w:rPr>
        <w:t xml:space="preserve">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6DE2573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D96837">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8.23 Бездействие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крайний срок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запечатать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объявление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публикация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 </w:t>
      </w:r>
      <w:r xmlns:w="http://schemas.openxmlformats.org/wordprocessingml/2006/main" w:rsidRPr="00D96837">
        <w:rPr>
          <w:rFonts w:ascii="GHEA Grapalat" w:eastAsia="Times New Roman" w:hAnsi="GHEA Grapalat" w:cs="Sylfaen"/>
          <w:sz w:val="20"/>
          <w:szCs w:val="24"/>
          <w:lang w:val="af-ZA"/>
        </w:rPr>
        <w:t xml:space="preserve">клиент</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контракт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запечатать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юрисдикция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появление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между</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упал</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период</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0"/>
          <w:lang w:val="es-ES"/>
        </w:rPr>
        <w:t xml:space="preserve"> </w:t>
      </w:r>
    </w:p>
    <w:p w14:paraId="1F383ED5"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D96837">
        <w:rPr>
          <w:rFonts w:ascii="GHEA Grapalat" w:eastAsia="Times New Roman" w:hAnsi="GHEA Grapalat" w:cs="Sylfaen"/>
          <w:sz w:val="20"/>
          <w:szCs w:val="20"/>
          <w:lang w:val="es-ES"/>
        </w:rPr>
        <w:t xml:space="preserve">Бездействие</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крайний срок</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этот</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процедура</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в случае календаря " "</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день</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является </w:t>
      </w:r>
      <w:r xmlns:w="http://schemas.openxmlformats.org/wordprocessingml/2006/main" w:rsidRPr="00D96837">
        <w:rPr>
          <w:rFonts w:ascii="GHEA Grapalat" w:eastAsia="Times New Roman" w:hAnsi="GHEA Grapalat" w:cs="Tahoma"/>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Бездействие</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крайний срок</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применимый </w:t>
      </w:r>
      <w:r xmlns:w="http://schemas.openxmlformats.org/wordprocessingml/2006/main" w:rsidRPr="00D96837">
        <w:rPr>
          <w:rFonts w:ascii="GHEA Grapalat" w:eastAsia="Times New Roman" w:hAnsi="GHEA Grapalat" w:cs="Sylfaen"/>
          <w:sz w:val="20"/>
          <w:szCs w:val="20"/>
          <w:lang w:val="hy-AM"/>
        </w:rPr>
        <w:t xml:space="preserve">.</w:t>
      </w:r>
    </w:p>
    <w:p w14:paraId="4BCF3C3B"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0"/>
          <w:lang w:val="hy-AM"/>
        </w:rPr>
      </w:pPr>
      <w:r xmlns:w="http://schemas.openxmlformats.org/wordprocessingml/2006/main" w:rsidRPr="00D96837">
        <w:rPr>
          <w:rFonts w:ascii="GHEA Grapalat" w:eastAsia="Times New Roman" w:hAnsi="GHEA Grapalat" w:cs="Sylfaen"/>
          <w:sz w:val="20"/>
          <w:szCs w:val="20"/>
          <w:lang w:val="hy-AM"/>
        </w:rPr>
        <w:t xml:space="preserv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нет, </w:t>
      </w:r>
      <w:r xmlns:w="http://schemas.openxmlformats.org/wordprocessingml/2006/main" w:rsidRPr="00D96837">
        <w:rPr>
          <w:rFonts w:ascii="GHEA Grapalat" w:eastAsia="Times New Roman" w:hAnsi="GHEA Grapalat" w:cs="Arial"/>
          <w:sz w:val="20"/>
          <w:szCs w:val="20"/>
          <w:lang w:val="es-ES"/>
        </w:rPr>
        <w:t xml:space="preserve">если</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только</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Один </w:t>
      </w:r>
      <w:r xmlns:w="http://schemas.openxmlformats.org/wordprocessingml/2006/main" w:rsidRPr="00D96837">
        <w:rPr>
          <w:rFonts w:ascii="GHEA Grapalat" w:eastAsia="Times New Roman" w:hAnsi="GHEA Grapalat" w:cs="Arial"/>
          <w:sz w:val="20"/>
          <w:szCs w:val="20"/>
          <w:lang w:val="es-ES"/>
        </w:rPr>
        <w:t xml:space="preserve">человек </w:t>
      </w:r>
      <w:r xmlns:w="http://schemas.openxmlformats.org/wordprocessingml/2006/main" w:rsidRPr="00D96837">
        <w:rPr>
          <w:rFonts w:ascii="GHEA Grapalat" w:eastAsia="Times New Roman" w:hAnsi="GHEA Grapalat" w:cs="Sylfaen"/>
          <w:sz w:val="20"/>
          <w:szCs w:val="20"/>
          <w:lang w:val="es-ES"/>
        </w:rPr>
        <w:t xml:space="preserve">подал заявку </w:t>
      </w:r>
      <w:r xmlns:w="http://schemas.openxmlformats.org/wordprocessingml/2006/main" w:rsidRPr="00D96837">
        <w:rPr>
          <w:rFonts w:ascii="GHEA Grapalat" w:eastAsia="Times New Roman" w:hAnsi="GHEA Grapalat" w:cs="Times New Roman"/>
          <w:i/>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чей</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назад</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запечатывается</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является</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договор </w:t>
      </w:r>
      <w:r xmlns:w="http://schemas.openxmlformats.org/wordprocessingml/2006/main" w:rsidRPr="00D96837">
        <w:rPr>
          <w:rFonts w:ascii="GHEA Grapalat" w:eastAsia="Times New Roman" w:hAnsi="GHEA Grapalat" w:cs="Arial"/>
          <w:sz w:val="20"/>
          <w:szCs w:val="20"/>
          <w:lang w:val="hy-AM"/>
        </w:rPr>
        <w:t xml:space="preserve">,</w:t>
      </w:r>
    </w:p>
    <w:p w14:paraId="68468EE1"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D96837">
        <w:rPr>
          <w:rFonts w:ascii="GHEA Grapalat" w:eastAsia="Times New Roman" w:hAnsi="GHEA Grapalat" w:cs="Sylfaen"/>
          <w:sz w:val="20"/>
          <w:szCs w:val="20"/>
          <w:lang w:val="es-ES"/>
        </w:rPr>
        <w:t xml:space="preserve">-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на основании заявления о признании процедуры закупки несостоявшейся.</w:t>
      </w:r>
    </w:p>
    <w:p w14:paraId="75E439B5"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D96837">
        <w:rPr>
          <w:rFonts w:ascii="GHEA Grapalat" w:eastAsia="Times New Roman" w:hAnsi="GHEA Grapalat" w:cs="Sylfaen"/>
          <w:sz w:val="20"/>
          <w:szCs w:val="24"/>
          <w:lang w:val="hy-AM"/>
        </w:rPr>
        <w:t xml:space="preserve">Клиент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контракт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герметизация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есть </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если</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этот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с точкой</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намеревался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бездействие</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в установленный срок</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любой </w:t>
      </w:r>
      <w:r xmlns:w="http://schemas.openxmlformats.org/wordprocessingml/2006/main" w:rsidRPr="00D96837">
        <w:rPr>
          <w:rFonts w:ascii="GHEA Grapalat" w:eastAsia="Times New Roman" w:hAnsi="GHEA Grapalat" w:cs="Sylfaen"/>
          <w:sz w:val="20"/>
          <w:szCs w:val="24"/>
          <w:lang w:val="es-ES"/>
        </w:rPr>
        <w:t xml:space="preserve">родственник</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нет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обращаться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договор</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запечатать</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о</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решение.</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До</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бездействие</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крайний срок</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истечение срока действия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без</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договор</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запечатать</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или признание процедуры закупки </w:t>
      </w:r>
      <w:r xmlns:w="http://schemas.openxmlformats.org/wordprocessingml/2006/main" w:rsidRPr="00D96837">
        <w:rPr>
          <w:rFonts w:ascii="GHEA Grapalat" w:eastAsia="Times New Roman" w:hAnsi="GHEA Grapalat" w:cs="Sylfaen"/>
          <w:sz w:val="20"/>
          <w:szCs w:val="24"/>
        </w:rPr>
        <w:t xml:space="preserve">несостоявшейся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объявление</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публикация</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запечатанный</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контракт</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к</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ничего</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является.</w:t>
      </w:r>
    </w:p>
    <w:p w14:paraId="4F86CB24" w14:textId="77777777" w:rsidR="00D96837" w:rsidRPr="00D96837" w:rsidRDefault="00D96837" w:rsidP="00D96837">
      <w:pPr>
        <w:spacing w:after="0" w:line="240" w:lineRule="auto"/>
        <w:ind w:firstLine="567"/>
        <w:jc w:val="both"/>
        <w:rPr>
          <w:rFonts w:ascii="GHEA Grapalat" w:eastAsia="Times New Roman" w:hAnsi="GHEA Grapalat" w:cs="Sylfaen"/>
          <w:sz w:val="20"/>
          <w:szCs w:val="24"/>
          <w:lang w:val="es-ES"/>
        </w:rPr>
      </w:pPr>
    </w:p>
    <w:p w14:paraId="3AFDC6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E84C88">
        <w:rPr>
          <w:rFonts w:ascii="GHEA Grapalat" w:eastAsia="Times New Roman" w:hAnsi="GHEA Grapalat" w:cs="Times New Roman"/>
          <w:b/>
          <w:iCs/>
          <w:sz w:val="20"/>
          <w:szCs w:val="24"/>
          <w:lang w:val="es-ES"/>
        </w:rPr>
        <w:t xml:space="preserve">9. </w:t>
      </w:r>
      <w:r xmlns:w="http://schemas.openxmlformats.org/wordprocessingml/2006/main" w:rsidRPr="00E84C88">
        <w:rPr>
          <w:rFonts w:ascii="GHEA Grapalat" w:eastAsia="Times New Roman" w:hAnsi="GHEA Grapalat" w:cs="Times New Roman"/>
          <w:b/>
          <w:iCs/>
          <w:sz w:val="20"/>
          <w:szCs w:val="24"/>
          <w:lang w:val="af-ZA"/>
        </w:rPr>
        <w:t xml:space="preserve">КОНТРАКТ</w:t>
      </w:r>
      <w:r xmlns:w="http://schemas.openxmlformats.org/wordprocessingml/2006/main" w:rsidRPr="00E84C88">
        <w:rPr>
          <w:rFonts w:ascii="GHEA Grapalat" w:eastAsia="Times New Roman" w:hAnsi="GHEA Grapalat" w:cs="Arial"/>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УПЛОТНЕНИЕ</w:t>
      </w:r>
      <w:r xmlns:w="http://schemas.openxmlformats.org/wordprocessingml/2006/main" w:rsidRPr="00E84C88">
        <w:rPr>
          <w:rFonts w:ascii="GHEA Grapalat" w:eastAsia="Times New Roman" w:hAnsi="GHEA Grapalat" w:cs="Arial"/>
          <w:b/>
          <w:iCs/>
          <w:sz w:val="20"/>
          <w:szCs w:val="24"/>
          <w:lang w:val="af-ZA"/>
        </w:rPr>
        <w:t xml:space="preserve"> </w:t>
      </w:r>
    </w:p>
    <w:p w14:paraId="34B65B99"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52E4D0A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iCs/>
          <w:sz w:val="20"/>
          <w:szCs w:val="24"/>
          <w:lang w:val="es-ES"/>
        </w:rPr>
        <w:t xml:space="preserve">9.1 </w:t>
      </w:r>
      <w:r xmlns:w="http://schemas.openxmlformats.org/wordprocessingml/2006/main" w:rsidRPr="00E84C88">
        <w:rPr>
          <w:rFonts w:ascii="GHEA Grapalat" w:eastAsia="Times New Roman" w:hAnsi="GHEA Grapalat" w:cs="Times New Roman"/>
          <w:iCs/>
          <w:sz w:val="20"/>
          <w:szCs w:val="24"/>
          <w:lang w:val="af-ZA"/>
        </w:rPr>
        <w:t xml:space="preserve">Контракт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запечатывается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комиссия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решение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основа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на </w:t>
      </w:r>
      <w:r xmlns:w="http://schemas.openxmlformats.org/wordprocessingml/2006/main" w:rsidRPr="00E84C88">
        <w:rPr>
          <w:rFonts w:ascii="GHEA Grapalat" w:eastAsia="Times New Roman" w:hAnsi="GHEA Grapalat" w:cs="Sylfaen"/>
          <w:sz w:val="20"/>
          <w:szCs w:val="24"/>
          <w:lang w:val="af-ZA"/>
        </w:rPr>
        <w:t xml:space="preserve">клиенте</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Контракт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запечатывается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написано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один</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документ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сделать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через.</w:t>
      </w:r>
    </w:p>
    <w:p w14:paraId="2F2568D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9.2 </w:t>
      </w:r>
      <w:r xmlns:w="http://schemas.openxmlformats.org/wordprocessingml/2006/main" w:rsidRPr="00E84C88">
        <w:rPr>
          <w:rFonts w:ascii="Arial" w:eastAsia="Times New Roman" w:hAnsi="Arial" w:cs="Arial"/>
          <w:sz w:val="20"/>
          <w:szCs w:val="24"/>
        </w:rPr>
        <w:t xml:space="preserve">Это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1-го </w:t>
      </w:r>
      <w:r xmlns:w="http://schemas.openxmlformats.org/wordprocessingml/2006/main" w:rsidRPr="00E84C88">
        <w:rPr>
          <w:rFonts w:ascii="Arial" w:eastAsia="Times New Roman" w:hAnsi="Arial" w:cs="Arial"/>
          <w:sz w:val="20"/>
          <w:szCs w:val="24"/>
          <w:lang w:val="en-US"/>
        </w:rPr>
        <w:t xml:space="preserve">числа </w:t>
      </w:r>
      <w:r xmlns:w="http://schemas.openxmlformats.org/wordprocessingml/2006/main" w:rsidRPr="00E84C88">
        <w:rPr>
          <w:rFonts w:ascii="Arial" w:eastAsia="Times New Roman" w:hAnsi="Arial" w:cs="Arial"/>
          <w:sz w:val="20"/>
          <w:szCs w:val="24"/>
        </w:rPr>
        <w:t xml:space="preserve">приглашения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Часть </w:t>
      </w: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af-ZA"/>
        </w:rPr>
        <w:t xml:space="preserve">23 </w:t>
      </w:r>
      <w:r xmlns:w="http://schemas.openxmlformats.org/wordprocessingml/2006/main" w:rsidRPr="00E84C88">
        <w:rPr>
          <w:rFonts w:ascii="GHEA Grapalat" w:eastAsia="Times New Roman" w:hAnsi="GHEA Grapalat" w:cs="Sylfaen"/>
          <w:sz w:val="20"/>
          <w:szCs w:val="24"/>
          <w:lang w:val="hy-AM"/>
        </w:rPr>
        <w:t xml:space="preserve">балла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определенный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бездействие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крайний срок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 завершении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последующий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четыре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работающий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день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 течение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арендодатель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уведомление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выбранный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м </w:t>
      </w:r>
      <w:r xmlns:w="http://schemas.openxmlformats.org/wordprocessingml/2006/main" w:rsidRPr="00E84C88">
        <w:rPr>
          <w:rFonts w:ascii="Arial" w:eastAsia="Times New Roman" w:hAnsi="Arial" w:cs="Arial"/>
          <w:sz w:val="20"/>
          <w:szCs w:val="24"/>
        </w:rPr>
        <w:t xml:space="preserve">ассоциатору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представляющему</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запечатать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предложение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Проект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Итого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 </w:t>
      </w:r>
      <w:r xmlns:w="http://schemas.openxmlformats.org/wordprocessingml/2006/main" w:rsidRPr="00E84C88">
        <w:rPr>
          <w:rFonts w:ascii="Arial" w:eastAsia="Times New Roman" w:hAnsi="Arial" w:cs="Arial"/>
          <w:sz w:val="20"/>
          <w:szCs w:val="24"/>
        </w:rPr>
        <w:t xml:space="preserve">котором </w:t>
      </w:r>
      <w:r xmlns:w="http://schemas.openxmlformats.org/wordprocessingml/2006/main" w:rsidRPr="00E84C88">
        <w:rPr>
          <w:rFonts w:ascii="GHEA Grapalat" w:eastAsia="Times New Roman" w:hAnsi="GHEA Grapalat" w:cs="Sylfaen"/>
          <w:sz w:val="20"/>
          <w:szCs w:val="24"/>
          <w:lang w:val="af-ZA"/>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может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быть запечатанным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раньше </w:t>
      </w:r>
      <w:r xmlns:w="http://schemas.openxmlformats.org/wordprocessingml/2006/main" w:rsidRPr="00E84C88">
        <w:rPr>
          <w:rFonts w:ascii="GHEA Grapalat" w:eastAsia="Times New Roman" w:hAnsi="GHEA Grapalat" w:cs="Sylfaen"/>
          <w:sz w:val="20"/>
          <w:szCs w:val="24"/>
          <w:lang w:val="af-ZA"/>
        </w:rPr>
        <w:t xml:space="preserve">, чем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этот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1-го </w:t>
      </w:r>
      <w:r xmlns:w="http://schemas.openxmlformats.org/wordprocessingml/2006/main" w:rsidRPr="00E84C88">
        <w:rPr>
          <w:rFonts w:ascii="Arial" w:eastAsia="Times New Roman" w:hAnsi="Arial" w:cs="Arial"/>
          <w:sz w:val="20"/>
          <w:szCs w:val="24"/>
          <w:lang w:val="en-US"/>
        </w:rPr>
        <w:t xml:space="preserve">числа </w:t>
      </w:r>
      <w:r xmlns:w="http://schemas.openxmlformats.org/wordprocessingml/2006/main" w:rsidRPr="00E84C88">
        <w:rPr>
          <w:rFonts w:ascii="Arial" w:eastAsia="Times New Roman" w:hAnsi="Arial" w:cs="Arial"/>
          <w:sz w:val="20"/>
          <w:szCs w:val="24"/>
        </w:rPr>
        <w:t xml:space="preserve">приглашения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Часть </w:t>
      </w: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af-ZA"/>
        </w:rPr>
        <w:t xml:space="preserve">23 </w:t>
      </w:r>
      <w:r xmlns:w="http://schemas.openxmlformats.org/wordprocessingml/2006/main" w:rsidRPr="00E84C88">
        <w:rPr>
          <w:rFonts w:ascii="GHEA Grapalat" w:eastAsia="Times New Roman" w:hAnsi="GHEA Grapalat" w:cs="Sylfaen"/>
          <w:sz w:val="20"/>
          <w:szCs w:val="24"/>
          <w:lang w:val="hy-AM"/>
        </w:rPr>
        <w:t xml:space="preserve">балла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определенный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бездействие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крайний срок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истекать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 тот день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последующий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второй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работающий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день </w:t>
      </w:r>
      <w:r xmlns:w="http://schemas.openxmlformats.org/wordprocessingml/2006/main" w:rsidRPr="00E84C88">
        <w:rPr>
          <w:rFonts w:ascii="GHEA Grapalat" w:eastAsia="Times New Roman" w:hAnsi="GHEA Grapalat" w:cs="Sylfaen"/>
          <w:sz w:val="20"/>
          <w:szCs w:val="24"/>
          <w:lang w:val="af-ZA"/>
        </w:rPr>
        <w:t xml:space="preserve">.</w:t>
      </w:r>
    </w:p>
    <w:p w14:paraId="4934CA1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 </w:t>
      </w:r>
      <w:r xmlns:w="http://schemas.openxmlformats.org/wordprocessingml/2006/main" w:rsidRPr="00E84C88">
        <w:rPr>
          <w:rFonts w:ascii="GHEA Grapalat" w:eastAsia="Times New Roman" w:hAnsi="GHEA Grapalat" w:cs="Sylfaen"/>
          <w:sz w:val="20"/>
          <w:szCs w:val="24"/>
          <w:lang w:val="hy-AM"/>
        </w:rPr>
        <w:t xml:space="preserve">.3</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Выбранный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м </w:t>
      </w:r>
      <w:r xmlns:w="http://schemas.openxmlformats.org/wordprocessingml/2006/main" w:rsidRPr="00E84C88">
        <w:rPr>
          <w:rFonts w:ascii="Arial" w:eastAsia="Times New Roman" w:hAnsi="Arial" w:cs="Arial"/>
          <w:sz w:val="20"/>
          <w:szCs w:val="24"/>
        </w:rPr>
        <w:t xml:space="preserve">ассани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запечатать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предложение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быть запечатанным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проект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комиссия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секретарь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обеспечение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электронный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Автор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 котором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включено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выбранный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участник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 запросу</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представлено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продукт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0"/>
          <w:lang w:val="hy-AM"/>
        </w:rPr>
        <w:t xml:space="preserve">полный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описание </w:t>
      </w:r>
      <w:r xmlns:w="http://schemas.openxmlformats.org/wordprocessingml/2006/main" w:rsidRPr="00E84C88">
        <w:rPr>
          <w:rFonts w:ascii="GHEA Grapalat" w:eastAsia="Times New Roman" w:hAnsi="GHEA Grapalat" w:cs="Sylfaen"/>
          <w:sz w:val="20"/>
          <w:szCs w:val="24"/>
          <w:lang w:val="af-ZA"/>
        </w:rPr>
        <w:t xml:space="preserve">:</w:t>
      </w:r>
    </w:p>
    <w:p w14:paraId="0939AC1A"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 </w:t>
      </w:r>
      <w:r xmlns:w="http://schemas.openxmlformats.org/wordprocessingml/2006/main" w:rsidRPr="00E84C88">
        <w:rPr>
          <w:rFonts w:ascii="GHEA Grapalat" w:eastAsia="Times New Roman" w:hAnsi="GHEA Grapalat" w:cs="Sylfaen"/>
          <w:sz w:val="20"/>
          <w:szCs w:val="24"/>
          <w:lang w:val="af-ZA"/>
        </w:rPr>
        <w:t xml:space="preserve">4 </w:t>
      </w:r>
      <w:r xmlns:w="http://schemas.openxmlformats.org/wordprocessingml/2006/main" w:rsidRPr="00E84C88">
        <w:rPr>
          <w:rFonts w:ascii="GHEA Grapalat" w:eastAsia="Times New Roman" w:hAnsi="GHEA Grapalat" w:cs="Sylfaen"/>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выбранный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запечатать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уведомление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проект </w:t>
      </w:r>
      <w:r xmlns:w="http://schemas.openxmlformats.org/wordprocessingml/2006/main" w:rsidRPr="00E84C88">
        <w:rPr>
          <w:rFonts w:ascii="Arial" w:eastAsia="Times New Roman" w:hAnsi="Arial" w:cs="Arial"/>
          <w:sz w:val="20"/>
          <w:szCs w:val="24"/>
          <w:lang w:val="en-US"/>
        </w:rPr>
        <w:t xml:space="preser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от получения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через </w:t>
      </w:r>
      <w:r xmlns:w="http://schemas.openxmlformats.org/wordprocessingml/2006/main" w:rsidRPr="00E84C88">
        <w:rPr>
          <w:rFonts w:ascii="GHEA Grapalat" w:eastAsia="Times New Roman" w:hAnsi="GHEA Grapalat" w:cs="Sylfaen"/>
          <w:sz w:val="20"/>
          <w:szCs w:val="24"/>
          <w:lang w:val="af-ZA"/>
        </w:rPr>
        <w:t xml:space="preserve">10 </w:t>
      </w:r>
      <w:r xmlns:w="http://schemas.openxmlformats.org/wordprocessingml/2006/main" w:rsidRPr="00E84C88">
        <w:rPr>
          <w:rFonts w:ascii="Arial" w:eastAsia="Times New Roman" w:hAnsi="Arial" w:cs="Arial"/>
          <w:sz w:val="20"/>
          <w:szCs w:val="24"/>
          <w:lang w:val="en-US"/>
        </w:rPr>
        <w:t xml:space="preserve">рабочих дней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в течение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подписание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цеденту</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подарок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квалификация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обеспечивая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он/она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лишенный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закона.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авансовый платеж</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запланированным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точкой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составляет </w:t>
      </w:r>
      <w:r xmlns:w="http://schemas.openxmlformats.org/wordprocessingml/2006/main" w:rsidRPr="00E84C88">
        <w:rPr>
          <w:rFonts w:ascii="GHEA Grapalat" w:eastAsia="Times New Roman" w:hAnsi="GHEA Grapalat" w:cs="Sylfaen"/>
          <w:sz w:val="20"/>
          <w:szCs w:val="24"/>
          <w:lang w:val="hy-AM"/>
        </w:rPr>
        <w:t xml:space="preserve">15 </w:t>
      </w:r>
      <w:r xmlns:w="http://schemas.openxmlformats.org/wordprocessingml/2006/main" w:rsidRPr="00E84C88">
        <w:rPr>
          <w:rFonts w:ascii="Arial" w:eastAsia="Times New Roman" w:hAnsi="Arial" w:cs="Arial"/>
          <w:sz w:val="20"/>
          <w:szCs w:val="24"/>
          <w:lang w:val="hy-AM"/>
        </w:rPr>
        <w:t xml:space="preserve">рабочих дней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p>
    <w:p w14:paraId="048C097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в котором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выбранный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одобренный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проект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цеденту</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представленным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написано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презентация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записка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подсчитывается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клиенту</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документооборот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системе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Клиент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лидер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проект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подтверждается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юрисдикция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появлению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последующий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два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работающий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течение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одобрение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последующий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работающий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день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сопровождающий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 письменной форме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предоставил</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выбранный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участнику </w:t>
      </w:r>
      <w:r xmlns:w="http://schemas.openxmlformats.org/wordprocessingml/2006/main" w:rsidRPr="00E84C88">
        <w:rPr>
          <w:rFonts w:ascii="GHEA Grapalat" w:eastAsia="Times New Roman" w:hAnsi="GHEA Grapalat" w:cs="Sylfaen"/>
          <w:sz w:val="20"/>
          <w:szCs w:val="24"/>
          <w:lang w:val="hy-AM"/>
        </w:rPr>
        <w:t xml:space="preserve">.</w:t>
      </w:r>
    </w:p>
    <w:p w14:paraId="0B53A73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9.5 </w:t>
      </w:r>
      <w:r xmlns:w="http://schemas.openxmlformats.org/wordprocessingml/2006/main" w:rsidRPr="00E84C88">
        <w:rPr>
          <w:rFonts w:ascii="Arial" w:eastAsia="Times New Roman" w:hAnsi="Arial" w:cs="Arial"/>
          <w:sz w:val="20"/>
          <w:szCs w:val="24"/>
        </w:rPr>
        <w:t xml:space="preserve">До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этот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1-го </w:t>
      </w:r>
      <w:r xmlns:w="http://schemas.openxmlformats.org/wordprocessingml/2006/main" w:rsidRPr="00E84C88">
        <w:rPr>
          <w:rFonts w:ascii="Arial" w:eastAsia="Times New Roman" w:hAnsi="Arial" w:cs="Arial"/>
          <w:sz w:val="20"/>
          <w:szCs w:val="24"/>
          <w:lang w:val="af-ZA"/>
        </w:rPr>
        <w:t xml:space="preserve">числа </w:t>
      </w:r>
      <w:r xmlns:w="http://schemas.openxmlformats.org/wordprocessingml/2006/main" w:rsidRPr="00E84C88">
        <w:rPr>
          <w:rFonts w:ascii="Arial" w:eastAsia="Times New Roman" w:hAnsi="Arial" w:cs="Arial"/>
          <w:sz w:val="20"/>
          <w:szCs w:val="24"/>
        </w:rPr>
        <w:t xml:space="preserve">приглашения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Часть </w:t>
      </w:r>
      <w:r xmlns:w="http://schemas.openxmlformats.org/wordprocessingml/2006/main" w:rsidRPr="00E84C88">
        <w:rPr>
          <w:rFonts w:ascii="GHEA Grapalat" w:eastAsia="Times New Roman" w:hAnsi="GHEA Grapalat" w:cs="Sylfaen"/>
          <w:sz w:val="20"/>
          <w:szCs w:val="24"/>
          <w:lang w:val="af-ZA"/>
        </w:rPr>
        <w:t xml:space="preserve">9.4 </w:t>
      </w:r>
      <w:r xmlns:w="http://schemas.openxmlformats.org/wordprocessingml/2006/main" w:rsidRPr="00E84C88">
        <w:rPr>
          <w:rFonts w:ascii="GHEA Grapalat" w:eastAsia="Times New Roman" w:hAnsi="GHEA Grapalat" w:cs="Sylfaen"/>
          <w:sz w:val="20"/>
          <w:szCs w:val="24"/>
          <w:lang w:val="hy-AM"/>
        </w:rPr>
        <w:t xml:space="preserve">пункт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намеревался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крайний срок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конец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стороны</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 согласия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может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являются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дизайн</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сделанный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изменения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их</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 являются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может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вести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покупка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предмет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характеристики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изменение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включая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выбранный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участник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предложенный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цена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 увеличению.</w:t>
      </w:r>
      <w:r xmlns:w="http://schemas.openxmlformats.org/wordprocessingml/2006/main" w:rsidRPr="00E84C88">
        <w:rPr>
          <w:rFonts w:ascii="GHEA Grapalat" w:eastAsia="Times New Roman" w:hAnsi="GHEA Grapalat" w:cs="Times New Roman"/>
          <w:spacing w:val="-8"/>
          <w:sz w:val="20"/>
          <w:szCs w:val="20"/>
          <w:lang w:val="af-ZA"/>
        </w:rPr>
        <w:t xml:space="preserve"> </w:t>
      </w:r>
    </w:p>
    <w:p w14:paraId="2341ECE7"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332A153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E84C88">
        <w:rPr>
          <w:rFonts w:ascii="GHEA Grapalat" w:eastAsia="Times New Roman" w:hAnsi="GHEA Grapalat" w:cs="Times New Roman"/>
          <w:b/>
          <w:iCs/>
          <w:sz w:val="20"/>
          <w:szCs w:val="24"/>
          <w:lang w:val="af-ZA"/>
        </w:rPr>
        <w:t xml:space="preserve">10. </w:t>
      </w:r>
      <w:r xmlns:w="http://schemas.openxmlformats.org/wordprocessingml/2006/main" w:rsidRPr="00E84C88">
        <w:rPr>
          <w:rFonts w:ascii="Arial" w:eastAsia="Times New Roman" w:hAnsi="Arial" w:cs="Arial"/>
          <w:b/>
          <w:iCs/>
          <w:sz w:val="20"/>
          <w:szCs w:val="24"/>
          <w:lang w:val="hy-AM"/>
        </w:rPr>
        <w:t xml:space="preserve">КВАЛИФИКАЦИЯ</w:t>
      </w:r>
      <w:r xmlns:w="http://schemas.openxmlformats.org/wordprocessingml/2006/main" w:rsidRPr="00E84C88">
        <w:rPr>
          <w:rFonts w:ascii="GHEA Grapalat" w:eastAsia="Times New Roman" w:hAnsi="GHEA Grapalat" w:cs="Arial"/>
          <w:b/>
          <w:iCs/>
          <w:sz w:val="20"/>
          <w:szCs w:val="24"/>
          <w:lang w:val="af-ZA"/>
        </w:rPr>
        <w:t xml:space="preserve"> </w:t>
      </w:r>
      <w:r xmlns:w="http://schemas.openxmlformats.org/wordprocessingml/2006/main" w:rsidRPr="00E84C88">
        <w:rPr>
          <w:rFonts w:ascii="Arial" w:eastAsia="Times New Roman" w:hAnsi="Arial" w:cs="Arial"/>
          <w:b/>
          <w:iCs/>
          <w:sz w:val="20"/>
          <w:szCs w:val="24"/>
          <w:lang w:val="hy-AM"/>
        </w:rPr>
        <w:t xml:space="preserve">И</w:t>
      </w:r>
      <w:r xmlns:w="http://schemas.openxmlformats.org/wordprocessingml/2006/main" w:rsidRPr="00E84C88">
        <w:rPr>
          <w:rFonts w:ascii="GHEA Grapalat" w:eastAsia="Times New Roman" w:hAnsi="GHEA Grapalat" w:cs="Sylfaen"/>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ДОГОВОР</w:t>
      </w:r>
      <w:r xmlns:w="http://schemas.openxmlformats.org/wordprocessingml/2006/main" w:rsidRPr="00E84C88">
        <w:rPr>
          <w:rFonts w:ascii="GHEA Grapalat" w:eastAsia="Times New Roman" w:hAnsi="GHEA Grapalat" w:cs="Sylfaen"/>
          <w:b/>
          <w:iCs/>
          <w:sz w:val="20"/>
          <w:szCs w:val="24"/>
          <w:lang w:val="hy-AM"/>
        </w:rPr>
        <w:t xml:space="preserve"> </w:t>
      </w:r>
      <w:r xmlns:w="http://schemas.openxmlformats.org/wordprocessingml/2006/main" w:rsidRPr="00E84C88">
        <w:rPr>
          <w:rFonts w:ascii="Arial" w:eastAsia="Times New Roman" w:hAnsi="Arial" w:cs="Arial"/>
          <w:b/>
          <w:iCs/>
          <w:sz w:val="20"/>
          <w:szCs w:val="24"/>
          <w:lang w:val="af-ZA"/>
        </w:rPr>
        <w:t xml:space="preserve">СТРАХОВАНИЕ</w:t>
      </w:r>
      <w:r xmlns:w="http://schemas.openxmlformats.org/wordprocessingml/2006/main" w:rsidRPr="00E84C88">
        <w:rPr>
          <w:rFonts w:ascii="GHEA Grapalat" w:eastAsia="Times New Roman" w:hAnsi="GHEA Grapalat" w:cs="Arial"/>
          <w:b/>
          <w:iCs/>
          <w:sz w:val="20"/>
          <w:szCs w:val="24"/>
          <w:lang w:val="af-ZA"/>
        </w:rPr>
        <w:t xml:space="preserve"> </w:t>
      </w:r>
    </w:p>
    <w:p w14:paraId="23D2297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iCs/>
          <w:sz w:val="20"/>
          <w:szCs w:val="24"/>
          <w:lang w:val="af-ZA"/>
        </w:rPr>
        <w:t xml:space="preserve">10. </w:t>
      </w: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lang w:val="hy-AM"/>
        </w:rPr>
        <w:t xml:space="preserve">Квалификация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контракт</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гарантии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основа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на </w:t>
      </w:r>
      <w:r xmlns:w="http://schemas.openxmlformats.org/wordprocessingml/2006/main" w:rsidRPr="00D96837">
        <w:rPr>
          <w:rFonts w:ascii="GHEA Grapalat" w:eastAsia="Times New Roman" w:hAnsi="GHEA Grapalat" w:cs="Sylfaen"/>
          <w:sz w:val="20"/>
          <w:szCs w:val="24"/>
          <w:lang w:val="af-ZA"/>
        </w:rPr>
        <w:t xml:space="preserve">нем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получить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 того дня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через 5 </w:t>
      </w:r>
      <w:r xmlns:w="http://schemas.openxmlformats.org/wordprocessingml/2006/main" w:rsidRPr="00D96837">
        <w:rPr>
          <w:rFonts w:ascii="GHEA Grapalat" w:eastAsia="Times New Roman" w:hAnsi="GHEA Grapalat" w:cs="Sylfaen"/>
          <w:sz w:val="20"/>
          <w:szCs w:val="24"/>
          <w:lang w:val="af-ZA"/>
        </w:rPr>
        <w:t xml:space="preserve">рабочих </w:t>
      </w:r>
      <w:r xmlns:w="http://schemas.openxmlformats.org/wordprocessingml/2006/main" w:rsidRPr="00D96837">
        <w:rPr>
          <w:rFonts w:ascii="GHEA Grapalat" w:eastAsia="Times New Roman" w:hAnsi="GHEA Grapalat" w:cs="Sylfaen"/>
          <w:sz w:val="20"/>
          <w:szCs w:val="24"/>
        </w:rPr>
        <w:t xml:space="preserve">дней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во время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обязан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представить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квалификация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договор</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предоставить </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случае предоставления обеспечения в виде банковской гарантии срок, предусмотренный настоящим пунктом, устанавливается в размере 10 рабочих дней.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участник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назад</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запечатывается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есть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если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последний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подарок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квалификация 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Обеспечение </w:t>
      </w:r>
      <w:r xmlns:w="http://schemas.openxmlformats.org/wordprocessingml/2006/main" w:rsidRPr="00D96837">
        <w:rPr>
          <w:rFonts w:ascii="GHEA Grapalat" w:eastAsia="Times New Roman" w:hAnsi="GHEA Grapalat" w:cs="Sylfaen"/>
          <w:sz w:val="20"/>
          <w:szCs w:val="24"/>
          <w:vertAlign w:val="superscript"/>
          <w:lang w:val="hy-AM"/>
        </w:rPr>
        <w:footnoteReference xmlns:w="http://schemas.openxmlformats.org/wordprocessingml/2006/main" w:id="5"/>
      </w:r>
      <w:r xmlns:w="http://schemas.openxmlformats.org/wordprocessingml/2006/main" w:rsidRPr="00D96837">
        <w:rPr>
          <w:rFonts w:ascii="GHEA Grapalat" w:eastAsia="Times New Roman" w:hAnsi="GHEA Grapalat" w:cs="Sylfaen"/>
          <w:sz w:val="20"/>
          <w:szCs w:val="24"/>
          <w:lang w:val="hy-AM"/>
        </w:rPr>
        <w:t xml:space="preserve">по договору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авансовому платежу </w:t>
      </w:r>
      <w:r xmlns:w="http://schemas.openxmlformats.org/wordprocessingml/2006/main" w:rsidRPr="00D96837">
        <w:rPr>
          <w:rFonts w:ascii="GHEA Grapalat" w:eastAsia="Times New Roman" w:hAnsi="GHEA Grapalat" w:cs="Sylfaen"/>
          <w:sz w:val="20"/>
          <w:szCs w:val="24"/>
          <w:lang w:val="af-ZA"/>
        </w:rPr>
        <w:t xml:space="preserve">) .</w:t>
      </w:r>
    </w:p>
    <w:p w14:paraId="508E584E"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10.2</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Квалификация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обеспечение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размер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равный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15 процентов от покупной цены товаров, закупаемых в рамках настоящей процедуры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случае, если покупная цена товаров меньше цены заключаемого договора, размер квалификационного обеспечения рассчитывается в соотношении с ценой договора. Квалификация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обеспечение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быть представленным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штраф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приложение </w:t>
      </w:r>
      <w:r xmlns:w="http://schemas.openxmlformats.org/wordprocessingml/2006/main" w:rsidRPr="00D96837">
        <w:rPr>
          <w:rFonts w:ascii="Cambria Math" w:eastAsia="Times New Roman" w:hAnsi="Cambria Math" w:cs="Cambria Math"/>
          <w:sz w:val="20"/>
          <w:szCs w:val="24"/>
          <w:lang w:val="hy-AM"/>
        </w:rPr>
        <w:t xml:space="preserve">4.2 </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наличные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деньги </w:t>
      </w:r>
      <w:r xmlns:w="http://schemas.openxmlformats.org/wordprocessingml/2006/main" w:rsidRPr="00D96837">
        <w:rPr>
          <w:rFonts w:ascii="GHEA Grapalat" w:eastAsia="Times New Roman" w:hAnsi="GHEA Grapalat" w:cs="Sylfaen"/>
          <w:sz w:val="20"/>
          <w:szCs w:val="24"/>
          <w:lang w:val="af-ZA"/>
        </w:rPr>
        <w:t xml:space="preserve">или</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банки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готовый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виде гарантий. </w:t>
      </w:r>
      <w:r xmlns:w="http://schemas.openxmlformats.org/wordprocessingml/2006/main" w:rsidRPr="00D96837">
        <w:rPr>
          <w:rFonts w:ascii="GHEA Grapalat" w:eastAsia="Times New Roman" w:hAnsi="GHEA Grapalat" w:cs="Sylfaen"/>
          <w:sz w:val="20"/>
          <w:szCs w:val="24"/>
          <w:lang w:val="af-ZA"/>
        </w:rPr>
        <w:t xml:space="preserve">Более того, обеспечивая</w:t>
      </w:r>
      <w:r xmlns:w="http://schemas.openxmlformats.org/wordprocessingml/2006/main" w:rsidRPr="00D96837">
        <w:rPr>
          <w:rFonts w:ascii="GHEA Grapalat" w:eastAsia="Times New Roman" w:hAnsi="GHEA Grapalat" w:cs="Times New Roman"/>
          <w:color w:val="000000"/>
          <w:sz w:val="24"/>
          <w:szCs w:val="24"/>
          <w:shd w:val="clear" w:color="auto" w:fill="FFFFFF"/>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нуждаться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действительный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быть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 меньшей мере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исполнение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результат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клиенты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полный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быть принятым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тот 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2 </w:t>
      </w:r>
      <w:r xmlns:w="http://schemas.openxmlformats.org/wordprocessingml/2006/main" w:rsidRPr="00D96837">
        <w:rPr>
          <w:rFonts w:ascii="GHEA Grapalat" w:eastAsia="Times New Roman" w:hAnsi="GHEA Grapalat" w:cs="Sylfaen"/>
          <w:sz w:val="20"/>
          <w:szCs w:val="24"/>
          <w:lang w:val="af-ZA"/>
        </w:rPr>
        <w:t xml:space="preserve">0- </w:t>
      </w:r>
      <w:r xmlns:w="http://schemas.openxmlformats.org/wordprocessingml/2006/main" w:rsidRPr="00D96837">
        <w:rPr>
          <w:rFonts w:ascii="GHEA Grapalat" w:eastAsia="Times New Roman" w:hAnsi="GHEA Grapalat" w:cs="Sylfaen"/>
          <w:sz w:val="20"/>
          <w:szCs w:val="24"/>
          <w:lang w:val="hy-AM"/>
        </w:rPr>
        <w:t xml:space="preserve">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Arial"/>
          <w:sz w:val="20"/>
          <w:szCs w:val="24"/>
          <w:lang w:val="hy-AM"/>
        </w:rPr>
        <w:t xml:space="preserve">включая</w:t>
      </w:r>
      <w:r xmlns:w="http://schemas.openxmlformats.org/wordprocessingml/2006/main" w:rsidRPr="00D96837">
        <w:rPr>
          <w:rFonts w:ascii="GHEA Grapalat" w:eastAsia="Times New Roman" w:hAnsi="GHEA Grapalat" w:cs="Arial"/>
          <w:sz w:val="20"/>
          <w:szCs w:val="24"/>
          <w:vertAlign w:val="superscript"/>
          <w:lang w:val="hy-AM"/>
        </w:rPr>
        <w:footnoteReference xmlns:w="http://schemas.openxmlformats.org/wordprocessingml/2006/main" w:id="6"/>
      </w:r>
    </w:p>
    <w:p w14:paraId="7FDE9581"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Если</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hy-AM"/>
        </w:rPr>
        <w:t xml:space="preserve">В случае, если процедура закупки организована по лотам и участник признан отобранным участником в отношении более чем одного лота, </w:t>
      </w:r>
      <w:r xmlns:w="http://schemas.openxmlformats.org/wordprocessingml/2006/main" w:rsidRPr="00D96837">
        <w:rPr>
          <w:rFonts w:ascii="GHEA Grapalat" w:eastAsia="Times New Roman" w:hAnsi="GHEA Grapalat" w:cs="Sylfaen"/>
          <w:sz w:val="20"/>
          <w:szCs w:val="24"/>
          <w:lang w:val="hy-AM"/>
        </w:rPr>
        <w:t xml:space="preserve">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относительно суммарных закупочных цен представленных лотов с учетом требований подпункта «в» подпункта 1 пункта 32 Порядка.</w:t>
      </w:r>
      <w:r xmlns:w="http://schemas.openxmlformats.org/wordprocessingml/2006/main" w:rsidRPr="00D96837">
        <w:rPr>
          <w:rFonts w:ascii="GHEA Grapalat" w:eastAsia="Times New Roman" w:hAnsi="GHEA Grapalat" w:cs="Arial"/>
          <w:sz w:val="20"/>
          <w:szCs w:val="24"/>
          <w:lang w:val="hy-AM"/>
        </w:rPr>
        <w:t xml:space="preserve"> </w:t>
      </w:r>
      <w:r xmlns:w="http://schemas.openxmlformats.org/wordprocessingml/2006/main" w:rsidRPr="00D96837">
        <w:rPr>
          <w:rFonts w:ascii="GHEA Grapalat" w:eastAsia="Times New Roman" w:hAnsi="GHEA Grapalat" w:cs="Times New Roman"/>
          <w:sz w:val="20"/>
          <w:szCs w:val="20"/>
          <w:lang w:val="hy-AM"/>
        </w:rPr>
        <w:t xml:space="preserve">Наличные</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деньги</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в виде</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представлено</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Arial"/>
          <w:sz w:val="20"/>
          <w:szCs w:val="24"/>
          <w:lang w:val="hy-AM"/>
        </w:rPr>
        <w:t xml:space="preserve">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191A68A8"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Квалификационный аттестат возвращается заявителю в течение пяти рабочих дней со дня полной приемки заказчиком результатов выполнения договора.</w:t>
      </w:r>
    </w:p>
    <w:p w14:paraId="252DB300"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Если договор заключается на поэтапное выполнение работ и выполнение каждого этапа не связано напрямую с получением конечного результата в соответствии с требованиями, установленными в договоре, то после принятия заказчиком результата каждого этапа размер квалификационного обеспечения уменьшается пропорционально размеру соответствующего этапа.</w:t>
      </w:r>
    </w:p>
    <w:p w14:paraId="6538C2CA"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color w:val="FFFFFF"/>
          <w:sz w:val="20"/>
          <w:szCs w:val="24"/>
          <w:lang w:val="af-ZA"/>
        </w:rPr>
      </w:pPr>
      <w:r xmlns:w="http://schemas.openxmlformats.org/wordprocessingml/2006/main" w:rsidRPr="00D96837">
        <w:rPr>
          <w:rFonts w:ascii="GHEA Grapalat" w:eastAsia="Times New Roman" w:hAnsi="GHEA Grapalat" w:cs="Arial"/>
          <w:sz w:val="20"/>
          <w:szCs w:val="24"/>
          <w:lang w:val="hy-AM"/>
        </w:rPr>
        <w:t xml:space="preserve">Отобранный участник должен предоставить подтверждение квалификации в форме банковской гарантии согласно Приложению 4 или Приложению 4.1.</w:t>
      </w:r>
      <w:r xmlns:w="http://schemas.openxmlformats.org/wordprocessingml/2006/main" w:rsidRPr="00D96837">
        <w:rPr>
          <w:rFonts w:ascii="GHEA Grapalat" w:eastAsia="Times New Roman" w:hAnsi="GHEA Grapalat" w:cs="Arial"/>
          <w:sz w:val="20"/>
          <w:szCs w:val="24"/>
          <w:vertAlign w:val="superscript"/>
          <w:lang w:val="hy-AM"/>
        </w:rPr>
        <w:footnoteReference xmlns:w="http://schemas.openxmlformats.org/wordprocessingml/2006/main" w:id="7"/>
      </w:r>
    </w:p>
    <w:p w14:paraId="4D95BDA3"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w:t>
      </w:r>
    </w:p>
    <w:p w14:paraId="0498F28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7A9CF67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vertAlign w:val="superscript"/>
          <w:lang w:val="hy-AM"/>
        </w:rPr>
      </w:pPr>
      <w:r xmlns:w="http://schemas.openxmlformats.org/wordprocessingml/2006/main" w:rsidRPr="00D96837">
        <w:rPr>
          <w:rFonts w:ascii="GHEA Grapalat" w:eastAsia="Times New Roman" w:hAnsi="GHEA Grapalat" w:cs="Sylfaen"/>
          <w:sz w:val="20"/>
          <w:szCs w:val="24"/>
          <w:lang w:val="hy-AM"/>
        </w:rPr>
        <w:t xml:space="preserve">10.3. Договор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обеспечение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размер</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сделать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10 процентов </w:t>
      </w:r>
      <w:r xmlns:w="http://schemas.openxmlformats.org/wordprocessingml/2006/main" w:rsidRPr="00D96837">
        <w:rPr>
          <w:rFonts w:ascii="GHEA Grapalat" w:eastAsia="Times New Roman" w:hAnsi="GHEA Grapalat" w:cs="Sylfaen"/>
          <w:sz w:val="20"/>
          <w:szCs w:val="24"/>
          <w:lang w:val="hy-AM"/>
        </w:rPr>
        <w:t xml:space="preserve">от покупной цены </w:t>
      </w:r>
      <w:r xmlns:w="http://schemas.openxmlformats.org/wordprocessingml/2006/main" w:rsidRPr="00D96837">
        <w:rPr>
          <w:rFonts w:ascii="GHEA Grapalat" w:eastAsia="Times New Roman" w:hAnsi="GHEA Grapalat" w:cs="Sylfaen"/>
          <w:sz w:val="20"/>
          <w:szCs w:val="24"/>
          <w:lang w:val="hy-AM"/>
        </w:rPr>
        <w:t xml:space="preserve">. В случае, если покупная цена товара, предусмотренная проектом договора, меньше цены заключаемого договора, размер обеспечения договора исчисляется пропорционально цене договора. Обеспечение договора вносится в виде банковского переводного векселя (Приложение 5) или наличными деньгами.</w:t>
      </w:r>
      <w:r xmlns:w="http://schemas.openxmlformats.org/wordprocessingml/2006/main" w:rsidRPr="00D96837">
        <w:rPr>
          <w:rFonts w:ascii="GHEA Grapalat" w:eastAsia="Times New Roman" w:hAnsi="GHEA Grapalat" w:cs="Sylfaen"/>
          <w:sz w:val="20"/>
          <w:szCs w:val="24"/>
          <w:vertAlign w:val="superscript"/>
          <w:lang w:val="hy-AM"/>
        </w:rPr>
        <w:footnoteReference xmlns:w="http://schemas.openxmlformats.org/wordprocessingml/2006/main" w:id="8"/>
      </w:r>
    </w:p>
    <w:p w14:paraId="72A9044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Arial"/>
          <w:sz w:val="20"/>
          <w:szCs w:val="24"/>
          <w:lang w:val="hy-AM"/>
        </w:rPr>
        <w:t xml:space="preserve">В случае, если процедура закупки организована по лотам и участник признан отобранным участником более чем по одному лоту </w:t>
      </w:r>
      <w:r xmlns:w="http://schemas.openxmlformats.org/wordprocessingml/2006/main" w:rsidRPr="00D96837">
        <w:rPr>
          <w:rFonts w:ascii="GHEA Grapalat" w:eastAsia="Times New Roman" w:hAnsi="GHEA Grapalat" w:cs="Sylfaen"/>
          <w:sz w:val="20"/>
          <w:szCs w:val="24"/>
          <w:lang w:val="hy-AM"/>
        </w:rPr>
        <w:t xml:space="preserve">,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исходя из общей цены закупки представленных лотов с учетом требований подпункта 9 пункта 32 Порядка.</w:t>
      </w:r>
      <w:r xmlns:w="http://schemas.openxmlformats.org/wordprocessingml/2006/main" w:rsidRPr="00D96837">
        <w:rPr>
          <w:rFonts w:ascii="GHEA Grapalat" w:eastAsia="Times New Roman" w:hAnsi="GHEA Grapalat" w:cs="Times New Roman"/>
          <w:color w:val="000000"/>
          <w:sz w:val="24"/>
          <w:szCs w:val="24"/>
          <w:lang w:val="hy-AM"/>
        </w:rPr>
        <w:t xml:space="preserve"> </w:t>
      </w:r>
    </w:p>
    <w:p w14:paraId="591532B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Sylfaen"/>
          <w:sz w:val="20"/>
          <w:szCs w:val="24"/>
          <w:lang w:val="hy-AM"/>
        </w:rPr>
        <w:t xml:space="preserve">Срок действия обеспечения по договору должен составлять не менее 90-го рабочего дня, следующего за последним днем полного исполнения обязательств, предусмотренных заключаемым договором, включительно. </w:t>
      </w:r>
      <w:r xmlns:w="http://schemas.openxmlformats.org/wordprocessingml/2006/main" w:rsidRPr="00D96837">
        <w:rPr>
          <w:rFonts w:ascii="GHEA Grapalat" w:eastAsia="Times New Roman" w:hAnsi="GHEA Grapalat" w:cs="Times New Roman"/>
          <w:sz w:val="20"/>
          <w:szCs w:val="20"/>
          <w:lang w:val="hy-AM"/>
        </w:rPr>
        <w:t xml:space="preserve">Обеспечение по договору возвращается лицу, его предоставившему, в случае полного исполнения обязательств, принятых по заключенному договору </w:t>
      </w:r>
      <w:r xmlns:w="http://schemas.openxmlformats.org/wordprocessingml/2006/main" w:rsidRPr="00D96837">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D96837">
        <w:rPr>
          <w:rFonts w:ascii="GHEA Grapalat" w:eastAsia="Times New Roman" w:hAnsi="GHEA Grapalat" w:cs="Times New Roman"/>
          <w:sz w:val="20"/>
          <w:szCs w:val="20"/>
          <w:lang w:val="hy-AM"/>
        </w:rPr>
        <w:t xml:space="preserve">, в течение 5 рабочих дней со дня истечения срока полного исполнения обязательств.</w:t>
      </w:r>
    </w:p>
    <w:p w14:paraId="1D476F2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Times New Roman"/>
          <w:sz w:val="20"/>
          <w:szCs w:val="20"/>
          <w:lang w:val="hy-AM"/>
        </w:rPr>
        <w:t xml:space="preserve">Наличные</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деньги</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в виде</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представлено</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Arial"/>
          <w:sz w:val="20"/>
          <w:szCs w:val="24"/>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587ECD8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10.4 </w:t>
      </w:r>
      <w:r xmlns:w="http://schemas.openxmlformats.org/wordprocessingml/2006/main" w:rsidRPr="00D96837">
        <w:rPr>
          <w:rFonts w:ascii="GHEA Grapalat" w:eastAsia="Times New Roman" w:hAnsi="GHEA Grapalat" w:cs="Arial"/>
          <w:sz w:val="20"/>
          <w:szCs w:val="24"/>
          <w:lang w:val="hy-AM"/>
        </w:rPr>
        <w:t xml:space="preserve">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предоставлены, то квалификационные и договорные гарантии должны быть представлены в форме односторонне подтвержденного заявления, штрафа или денежных средств. Если финансовые средства, предоставленные на момент возникновения полномочий на заключение договора, превышают 25 миллионов драмов РА, но для полного исполнения договора в будущем еще потребуются финансовые средства, то договорные и квалификационные гарантии в части выделенных финансовых средств должны быть представлены в форме банковской гарантии или денежных средств, а в части требуемых финансовых средств - в форме односторонне подтвержденного заявления, штрафа или денежных средств.</w:t>
      </w:r>
    </w:p>
    <w:p w14:paraId="139FA90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i/>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10.5 </w:t>
      </w:r>
      <w:r xmlns:w="http://schemas.openxmlformats.org/wordprocessingml/2006/main" w:rsidRPr="00D96837">
        <w:rPr>
          <w:rFonts w:ascii="GHEA Grapalat" w:eastAsia="Times New Roman" w:hAnsi="GHEA Grapalat" w:cs="Sylfaen"/>
          <w:sz w:val="20"/>
          <w:szCs w:val="24"/>
          <w:lang w:val="hy-AM"/>
        </w:rPr>
        <w:t xml:space="preserve">Договорной </w:t>
      </w:r>
      <w:r xmlns:w="http://schemas.openxmlformats.org/wordprocessingml/2006/main" w:rsidRPr="00D96837">
        <w:rPr>
          <w:rFonts w:ascii="GHEA Grapalat" w:eastAsia="Times New Roman" w:hAnsi="GHEA Grapalat" w:cs="Sylfaen"/>
          <w:sz w:val="20"/>
          <w:szCs w:val="24"/>
          <w:lang w:val="af-ZA"/>
        </w:rPr>
        <w:t xml:space="preserve">клиент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к</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авансовый платеж</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быть выделенным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состояние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быть запланированным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выбранный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участник </w:t>
      </w:r>
      <w:r xmlns:w="http://schemas.openxmlformats.org/wordprocessingml/2006/main" w:rsidRPr="00D96837">
        <w:rPr>
          <w:rFonts w:ascii="GHEA Grapalat" w:eastAsia="Times New Roman" w:hAnsi="GHEA Grapalat" w:cs="Sylfaen"/>
          <w:sz w:val="20"/>
          <w:szCs w:val="24"/>
          <w:lang w:val="af-ZA"/>
        </w:rPr>
        <w:t xml:space="preserve">клиенту</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также </w:t>
      </w:r>
      <w:r xmlns:w="http://schemas.openxmlformats.org/wordprocessingml/2006/main" w:rsidRPr="00D96837">
        <w:rPr>
          <w:rFonts w:ascii="GHEA Grapalat" w:eastAsia="Times New Roman" w:hAnsi="GHEA Grapalat" w:cs="Sylfaen"/>
          <w:sz w:val="20"/>
          <w:szCs w:val="24"/>
          <w:lang w:val="hy-AM"/>
        </w:rPr>
        <w:t xml:space="preserve">представляет </w:t>
      </w:r>
      <w:r xmlns:w="http://schemas.openxmlformats.org/wordprocessingml/2006/main" w:rsidRPr="00D96837">
        <w:rPr>
          <w:rFonts w:ascii="GHEA Grapalat" w:eastAsia="Times New Roman" w:hAnsi="GHEA Grapalat" w:cs="Sylfaen"/>
          <w:sz w:val="20"/>
          <w:szCs w:val="24"/>
          <w:lang w:val="hy-AM"/>
        </w:rPr>
        <w:t xml:space="preserve">авансовый платеж</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предоставление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авансовый платеж</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на сумму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в виде банковской гарантии (приложение: 5 </w:t>
      </w:r>
      <w:r xmlns:w="http://schemas.openxmlformats.org/wordprocessingml/2006/main" w:rsidRPr="00D96837">
        <w:rPr>
          <w:rFonts w:ascii="Cambria Math" w:eastAsia="Times New Roman" w:hAnsi="Cambria Math" w:cs="Cambria Math"/>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2).</w:t>
      </w:r>
      <w:r xmlns:w="http://schemas.openxmlformats.org/wordprocessingml/2006/main" w:rsidRPr="00D96837">
        <w:rPr>
          <w:rFonts w:ascii="GHEA Grapalat" w:eastAsia="Times New Roman" w:hAnsi="GHEA Grapalat" w:cs="Sylfaen"/>
          <w:i/>
          <w:sz w:val="20"/>
          <w:szCs w:val="24"/>
          <w:lang w:val="af-ZA"/>
        </w:rPr>
        <w:t xml:space="preserve"> </w:t>
      </w:r>
    </w:p>
    <w:p w14:paraId="6F2379F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обеспечение договора выплачивается только в размере, рассчитанном в отношении этой части.</w:t>
      </w:r>
    </w:p>
    <w:p w14:paraId="3F0A89BD"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обязан в течение </w:t>
      </w:r>
      <w:r xmlns:w="http://schemas.openxmlformats.org/wordprocessingml/2006/main" w:rsidRPr="00D96837">
        <w:rPr>
          <w:rFonts w:ascii="GHEA Grapalat" w:eastAsia="Times New Roman" w:hAnsi="GHEA Grapalat" w:cs="Sylfaen"/>
          <w:sz w:val="20"/>
          <w:szCs w:val="24"/>
          <w:lang w:val="hy-AM"/>
        </w:rPr>
        <w:t xml:space="preserve">пяти </w:t>
      </w:r>
      <w:r xmlns:w="http://schemas.openxmlformats.org/wordprocessingml/2006/main" w:rsidRPr="00D96837">
        <w:rPr>
          <w:rFonts w:ascii="GHEA Grapalat" w:eastAsia="Times New Roman" w:hAnsi="GHEA Grapalat" w:cs="Sylfaen"/>
          <w:sz w:val="20"/>
          <w:szCs w:val="24"/>
          <w:lang w:val="af-ZA"/>
        </w:rPr>
        <w:t xml:space="preserve">рабочих дней со дня возникновения </w:t>
      </w:r>
      <w:r xmlns:w="http://schemas.openxmlformats.org/wordprocessingml/2006/main" w:rsidRPr="00D96837">
        <w:rPr>
          <w:rFonts w:ascii="GHEA Grapalat" w:eastAsia="Times New Roman" w:hAnsi="GHEA Grapalat" w:cs="Sylfaen"/>
          <w:sz w:val="20"/>
          <w:szCs w:val="24"/>
          <w:lang w:val="af-ZA"/>
        </w:rPr>
        <w:t xml:space="preserve">основания для внесения обеспечения по договору и квалификации представить в банк </w:t>
      </w:r>
      <w:r xmlns:w="http://schemas.openxmlformats.org/wordprocessingml/2006/main" w:rsidRPr="00D96837">
        <w:rPr>
          <w:rFonts w:ascii="GHEA Grapalat" w:eastAsia="Times New Roman" w:hAnsi="GHEA Grapalat" w:cs="Sylfaen"/>
          <w:sz w:val="20"/>
          <w:szCs w:val="24"/>
          <w:lang w:val="hy-AM"/>
        </w:rPr>
        <w:t xml:space="preserve">письменное требование об уплате обеспечения, а в </w:t>
      </w:r>
      <w:r xmlns:w="http://schemas.openxmlformats.org/wordprocessingml/2006/main" w:rsidRPr="00D96837">
        <w:rPr>
          <w:rFonts w:ascii="GHEA Grapalat" w:eastAsia="Times New Roman" w:hAnsi="GHEA Grapalat" w:cs="Sylfaen"/>
          <w:sz w:val="20"/>
          <w:szCs w:val="24"/>
          <w:lang w:val="af-ZA"/>
        </w:rPr>
        <w:t xml:space="preserve">случае внесения обеспечения в денежной форме – </w:t>
      </w:r>
      <w:r xmlns:w="http://schemas.openxmlformats.org/wordprocessingml/2006/main" w:rsidRPr="00D96837">
        <w:rPr>
          <w:rFonts w:ascii="GHEA Grapalat" w:eastAsia="Times New Roman" w:hAnsi="GHEA Grapalat" w:cs="Sylfaen"/>
          <w:sz w:val="20"/>
          <w:szCs w:val="24"/>
          <w:lang w:val="hy-AM"/>
        </w:rPr>
        <w:t xml:space="preserve">в Министерство финансов Республики Армения . В случае отклонения требования об уплате обеспечения банком </w:t>
      </w:r>
      <w:r xmlns:w="http://schemas.openxmlformats.org/wordprocessingml/2006/main" w:rsidRPr="00D96837">
        <w:rPr>
          <w:rFonts w:ascii="GHEA Grapalat" w:eastAsia="Times New Roman" w:hAnsi="GHEA Grapalat" w:cs="Sylfaen"/>
          <w:sz w:val="20"/>
          <w:szCs w:val="24"/>
          <w:lang w:val="hy-AM"/>
        </w:rPr>
        <w:t xml:space="preserve">или Министерством финансов Республики Армения </w:t>
      </w:r>
      <w:r xmlns:w="http://schemas.openxmlformats.org/wordprocessingml/2006/main" w:rsidRPr="00D96837">
        <w:rPr>
          <w:rFonts w:ascii="GHEA Grapalat" w:eastAsia="Times New Roman" w:hAnsi="GHEA Grapalat" w:cs="Sylfaen"/>
          <w:sz w:val="20"/>
          <w:szCs w:val="24"/>
          <w:lang w:val="af-ZA"/>
        </w:rPr>
        <w:t xml:space="preserve">по причине неполноты требования или представленных документов руководитель клиента </w:t>
      </w:r>
      <w:r xmlns:w="http://schemas.openxmlformats.org/wordprocessingml/2006/main" w:rsidRPr="00D96837">
        <w:rPr>
          <w:rFonts w:ascii="GHEA Grapalat" w:eastAsia="Times New Roman" w:hAnsi="GHEA Grapalat" w:cs="Sylfaen"/>
          <w:sz w:val="20"/>
          <w:szCs w:val="24"/>
          <w:lang w:val="af-ZA"/>
        </w:rPr>
        <w:t xml:space="preserve">обязан в течение двух рабочих дней со дня получения отказа представить новое требование </w:t>
      </w:r>
      <w:r xmlns:w="http://schemas.openxmlformats.org/wordprocessingml/2006/main" w:rsidRPr="00D96837">
        <w:rPr>
          <w:rFonts w:ascii="GHEA Grapalat" w:eastAsia="Times New Roman" w:hAnsi="GHEA Grapalat" w:cs="Sylfaen"/>
          <w:sz w:val="20"/>
          <w:szCs w:val="24"/>
          <w:lang w:val="hy-AM"/>
        </w:rPr>
        <w:t xml:space="preserve">в письменной форме .</w:t>
      </w:r>
    </w:p>
    <w:p w14:paraId="1252FA7E"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10.8 </w:t>
      </w:r>
      <w:r xmlns:w="http://schemas.openxmlformats.org/wordprocessingml/2006/main" w:rsidRPr="00D96837">
        <w:rPr>
          <w:rFonts w:ascii="GHEA Grapalat" w:eastAsia="Times New Roman" w:hAnsi="GHEA Grapalat" w:cs="Sylfaen"/>
          <w:sz w:val="20"/>
          <w:szCs w:val="24"/>
          <w:lang w:val="af-ZA"/>
        </w:rPr>
        <w:t xml:space="preserve">Менеджер Клиента </w:t>
      </w:r>
      <w:r xmlns:w="http://schemas.openxmlformats.org/wordprocessingml/2006/main" w:rsidRPr="00D96837">
        <w:rPr>
          <w:rFonts w:ascii="GHEA Grapalat" w:eastAsia="Times New Roman" w:hAnsi="GHEA Grapalat" w:cs="Sylfaen"/>
          <w:sz w:val="20"/>
          <w:szCs w:val="24"/>
          <w:lang w:val="hy-AM"/>
        </w:rPr>
        <w:t xml:space="preserve">обязан письменно уведомить о возврате </w:t>
      </w:r>
      <w:r xmlns:w="http://schemas.openxmlformats.org/wordprocessingml/2006/main" w:rsidRPr="00D96837">
        <w:rPr>
          <w:rFonts w:ascii="GHEA Grapalat" w:eastAsia="Times New Roman" w:hAnsi="GHEA Grapalat" w:cs="Sylfaen"/>
          <w:sz w:val="20"/>
          <w:szCs w:val="24"/>
          <w:lang w:val="hy-AM"/>
        </w:rPr>
        <w:t xml:space="preserve">контракта или квалификационного </w:t>
      </w:r>
      <w:r xmlns:w="http://schemas.openxmlformats.org/wordprocessingml/2006/main" w:rsidRPr="00D96837">
        <w:rPr>
          <w:rFonts w:ascii="GHEA Grapalat" w:eastAsia="Times New Roman" w:hAnsi="GHEA Grapalat" w:cs="Sylfaen"/>
          <w:sz w:val="20"/>
          <w:szCs w:val="24"/>
          <w:lang w:val="af-ZA"/>
        </w:rPr>
        <w:t xml:space="preserve">обеспечения :</w:t>
      </w:r>
    </w:p>
    <w:p w14:paraId="14607DA8"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 в случае предоставления обеспечения в виде наличных денег – в Министерство финансов Республики Армения в течение </w:t>
      </w:r>
      <w:r xmlns:w="http://schemas.openxmlformats.org/wordprocessingml/2006/main" w:rsidRPr="00D96837">
        <w:rPr>
          <w:rFonts w:ascii="GHEA Grapalat" w:eastAsia="Times New Roman" w:hAnsi="GHEA Grapalat" w:cs="Sylfaen"/>
          <w:sz w:val="20"/>
          <w:szCs w:val="24"/>
          <w:lang w:val="hy-AM"/>
        </w:rPr>
        <w:t xml:space="preserve">пяти </w:t>
      </w:r>
      <w:r xmlns:w="http://schemas.openxmlformats.org/wordprocessingml/2006/main" w:rsidRPr="00D96837">
        <w:rPr>
          <w:rFonts w:ascii="GHEA Grapalat" w:eastAsia="Times New Roman" w:hAnsi="GHEA Grapalat" w:cs="Sylfaen"/>
          <w:sz w:val="20"/>
          <w:szCs w:val="24"/>
          <w:lang w:val="af-ZA"/>
        </w:rPr>
        <w:t xml:space="preserve">рабочих дней </w:t>
      </w:r>
      <w:r xmlns:w="http://schemas.openxmlformats.org/wordprocessingml/2006/main" w:rsidRPr="00D96837">
        <w:rPr>
          <w:rFonts w:ascii="GHEA Grapalat" w:eastAsia="Times New Roman" w:hAnsi="GHEA Grapalat" w:cs="Sylfaen"/>
          <w:sz w:val="20"/>
          <w:szCs w:val="24"/>
          <w:lang w:val="af-ZA"/>
        </w:rPr>
        <w:t xml:space="preserve">со дня возникновения основания </w:t>
      </w:r>
      <w:r xmlns:w="http://schemas.openxmlformats.org/wordprocessingml/2006/main" w:rsidRPr="00D96837">
        <w:rPr>
          <w:rFonts w:ascii="GHEA Grapalat" w:eastAsia="Times New Roman" w:hAnsi="GHEA Grapalat" w:cs="Sylfaen"/>
          <w:sz w:val="20"/>
          <w:szCs w:val="24"/>
          <w:lang w:val="hy-AM"/>
        </w:rPr>
        <w:t xml:space="preserve">для возврата </w:t>
      </w:r>
      <w:r xmlns:w="http://schemas.openxmlformats.org/wordprocessingml/2006/main" w:rsidRPr="00D96837">
        <w:rPr>
          <w:rFonts w:ascii="GHEA Grapalat" w:eastAsia="Times New Roman" w:hAnsi="GHEA Grapalat" w:cs="Sylfaen"/>
          <w:sz w:val="20"/>
          <w:szCs w:val="24"/>
          <w:lang w:val="af-ZA"/>
        </w:rPr>
        <w:t xml:space="preserve">обеспечения </w:t>
      </w:r>
      <w:r xmlns:w="http://schemas.openxmlformats.org/wordprocessingml/2006/main" w:rsidRPr="00D96837">
        <w:rPr>
          <w:rFonts w:ascii="GHEA Grapalat" w:eastAsia="Times New Roman" w:hAnsi="GHEA Grapalat" w:cs="Sylfaen"/>
          <w:sz w:val="20"/>
          <w:szCs w:val="24"/>
          <w:lang w:val="hy-AM"/>
        </w:rPr>
        <w:t xml:space="preserve">, приложив к заявлению копию представленного документа, обосновывающего уплату;</w:t>
      </w:r>
    </w:p>
    <w:p w14:paraId="54C14D41"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 в случае предоставления обеспечения в виде банковской гарантии - в банк, выдавший гарантию, в течение </w:t>
      </w:r>
      <w:r xmlns:w="http://schemas.openxmlformats.org/wordprocessingml/2006/main" w:rsidRPr="00D96837">
        <w:rPr>
          <w:rFonts w:ascii="GHEA Grapalat" w:eastAsia="Times New Roman" w:hAnsi="GHEA Grapalat" w:cs="Sylfaen"/>
          <w:sz w:val="20"/>
          <w:szCs w:val="24"/>
          <w:lang w:val="hy-AM"/>
        </w:rPr>
        <w:t xml:space="preserve">пяти </w:t>
      </w:r>
      <w:r xmlns:w="http://schemas.openxmlformats.org/wordprocessingml/2006/main" w:rsidRPr="00D96837">
        <w:rPr>
          <w:rFonts w:ascii="GHEA Grapalat" w:eastAsia="Times New Roman" w:hAnsi="GHEA Grapalat" w:cs="Sylfaen"/>
          <w:sz w:val="20"/>
          <w:szCs w:val="24"/>
          <w:lang w:val="af-ZA"/>
        </w:rPr>
        <w:t xml:space="preserve">рабочих дней </w:t>
      </w:r>
      <w:r xmlns:w="http://schemas.openxmlformats.org/wordprocessingml/2006/main" w:rsidRPr="00D96837">
        <w:rPr>
          <w:rFonts w:ascii="GHEA Grapalat" w:eastAsia="Times New Roman" w:hAnsi="GHEA Grapalat" w:cs="Sylfaen"/>
          <w:sz w:val="20"/>
          <w:szCs w:val="24"/>
          <w:lang w:val="af-ZA"/>
        </w:rPr>
        <w:t xml:space="preserve">со дня возникновения основания </w:t>
      </w:r>
      <w:r xmlns:w="http://schemas.openxmlformats.org/wordprocessingml/2006/main" w:rsidRPr="00D96837">
        <w:rPr>
          <w:rFonts w:ascii="GHEA Grapalat" w:eastAsia="Times New Roman" w:hAnsi="GHEA Grapalat" w:cs="Sylfaen"/>
          <w:sz w:val="20"/>
          <w:szCs w:val="24"/>
          <w:lang w:val="hy-AM"/>
        </w:rPr>
        <w:t xml:space="preserve">для возврата </w:t>
      </w:r>
      <w:r xmlns:w="http://schemas.openxmlformats.org/wordprocessingml/2006/main" w:rsidRPr="00D96837">
        <w:rPr>
          <w:rFonts w:ascii="GHEA Grapalat" w:eastAsia="Times New Roman" w:hAnsi="GHEA Grapalat" w:cs="Sylfaen"/>
          <w:sz w:val="20"/>
          <w:szCs w:val="24"/>
          <w:lang w:val="af-ZA"/>
        </w:rPr>
        <w:t xml:space="preserve">обеспечения </w:t>
      </w:r>
      <w:r xmlns:w="http://schemas.openxmlformats.org/wordprocessingml/2006/main" w:rsidRPr="00D96837">
        <w:rPr>
          <w:rFonts w:ascii="GHEA Grapalat" w:eastAsia="Times New Roman" w:hAnsi="GHEA Grapalat" w:cs="Sylfaen"/>
          <w:sz w:val="20"/>
          <w:szCs w:val="24"/>
          <w:lang w:val="hy-AM"/>
        </w:rPr>
        <w:t xml:space="preserve">;</w:t>
      </w:r>
    </w:p>
    <w:p w14:paraId="16BD8B6F" w14:textId="77777777" w:rsidR="00D96837" w:rsidRPr="00D96837" w:rsidRDefault="00D96837" w:rsidP="00D96837">
      <w:pPr xmlns:w="http://schemas.openxmlformats.org/wordprocessingml/2006/main">
        <w:spacing w:after="0" w:line="240" w:lineRule="auto"/>
        <w:ind w:firstLine="375"/>
        <w:jc w:val="both"/>
        <w:rPr>
          <w:rFonts w:ascii="Calibri" w:eastAsia="Times New Roman" w:hAnsi="Calibri" w:cs="Times New Roman"/>
          <w:sz w:val="20"/>
          <w:szCs w:val="20"/>
          <w:lang w:val="hy-AM"/>
        </w:rPr>
      </w:pPr>
      <w:r xmlns:w="http://schemas.openxmlformats.org/wordprocessingml/2006/main" w:rsidRPr="00D96837">
        <w:rPr>
          <w:rFonts w:ascii="GHEA Grapalat" w:eastAsia="Times New Roman" w:hAnsi="GHEA Grapalat" w:cs="Sylfaen"/>
          <w:sz w:val="20"/>
          <w:szCs w:val="24"/>
          <w:lang w:val="hy-AM"/>
        </w:rPr>
        <w:t xml:space="preserve">- в случае предоставления обеспечения в виде неустойки – участнику, его предоставившему, в течение </w:t>
      </w:r>
      <w:r xmlns:w="http://schemas.openxmlformats.org/wordprocessingml/2006/main" w:rsidRPr="00D96837">
        <w:rPr>
          <w:rFonts w:ascii="GHEA Grapalat" w:eastAsia="Times New Roman" w:hAnsi="GHEA Grapalat" w:cs="Sylfaen"/>
          <w:sz w:val="20"/>
          <w:szCs w:val="24"/>
          <w:lang w:val="hy-AM"/>
        </w:rPr>
        <w:t xml:space="preserve">пяти </w:t>
      </w:r>
      <w:r xmlns:w="http://schemas.openxmlformats.org/wordprocessingml/2006/main" w:rsidRPr="00D96837">
        <w:rPr>
          <w:rFonts w:ascii="GHEA Grapalat" w:eastAsia="Times New Roman" w:hAnsi="GHEA Grapalat" w:cs="Sylfaen"/>
          <w:sz w:val="20"/>
          <w:szCs w:val="24"/>
          <w:lang w:val="af-ZA"/>
        </w:rPr>
        <w:t xml:space="preserve">рабочих дней </w:t>
      </w:r>
      <w:r xmlns:w="http://schemas.openxmlformats.org/wordprocessingml/2006/main" w:rsidRPr="00D96837">
        <w:rPr>
          <w:rFonts w:ascii="GHEA Grapalat" w:eastAsia="Times New Roman" w:hAnsi="GHEA Grapalat" w:cs="Sylfaen"/>
          <w:sz w:val="20"/>
          <w:szCs w:val="24"/>
          <w:lang w:val="af-ZA"/>
        </w:rPr>
        <w:t xml:space="preserve">со дня возникновения оснований </w:t>
      </w:r>
      <w:r xmlns:w="http://schemas.openxmlformats.org/wordprocessingml/2006/main" w:rsidRPr="00D96837">
        <w:rPr>
          <w:rFonts w:ascii="GHEA Grapalat" w:eastAsia="Times New Roman" w:hAnsi="GHEA Grapalat" w:cs="Sylfaen"/>
          <w:sz w:val="20"/>
          <w:szCs w:val="24"/>
          <w:lang w:val="hy-AM"/>
        </w:rPr>
        <w:t xml:space="preserve">для возврата </w:t>
      </w:r>
      <w:r xmlns:w="http://schemas.openxmlformats.org/wordprocessingml/2006/main" w:rsidRPr="00D96837">
        <w:rPr>
          <w:rFonts w:ascii="GHEA Grapalat" w:eastAsia="Times New Roman" w:hAnsi="GHEA Grapalat" w:cs="Sylfaen"/>
          <w:sz w:val="20"/>
          <w:szCs w:val="24"/>
          <w:lang w:val="af-ZA"/>
        </w:rPr>
        <w:t xml:space="preserve">обеспечения </w:t>
      </w:r>
      <w:r xmlns:w="http://schemas.openxmlformats.org/wordprocessingml/2006/main" w:rsidRPr="00D96837">
        <w:rPr>
          <w:rFonts w:ascii="GHEA Grapalat" w:eastAsia="Times New Roman" w:hAnsi="GHEA Grapalat" w:cs="Sylfaen"/>
          <w:sz w:val="20"/>
          <w:szCs w:val="24"/>
          <w:lang w:val="hy-AM"/>
        </w:rPr>
        <w:t xml:space="preserve">.</w:t>
      </w:r>
    </w:p>
    <w:p w14:paraId="009AEC7B" w14:textId="77777777" w:rsidR="00D96837" w:rsidRPr="00D96837" w:rsidRDefault="00D96837" w:rsidP="00D96837">
      <w:pPr>
        <w:spacing w:after="0" w:line="240" w:lineRule="auto"/>
        <w:ind w:firstLine="375"/>
        <w:jc w:val="both"/>
        <w:rPr>
          <w:rFonts w:ascii="GHEA Grapalat" w:eastAsia="Times New Roman" w:hAnsi="GHEA Grapalat" w:cs="Sylfaen"/>
          <w:sz w:val="20"/>
          <w:szCs w:val="24"/>
          <w:lang w:val="hy-AM"/>
        </w:rPr>
      </w:pPr>
    </w:p>
    <w:p w14:paraId="526EE547" w14:textId="77777777" w:rsidR="00D96837" w:rsidRPr="00D96837" w:rsidRDefault="00D96837" w:rsidP="00D96837">
      <w:pPr>
        <w:spacing w:after="0" w:line="240" w:lineRule="auto"/>
        <w:ind w:firstLine="567"/>
        <w:jc w:val="both"/>
        <w:rPr>
          <w:rFonts w:ascii="GHEA Grapalat" w:eastAsia="Times New Roman" w:hAnsi="GHEA Grapalat" w:cs="Times New Roman"/>
          <w:b/>
          <w:sz w:val="24"/>
          <w:lang w:val="af-ZA"/>
        </w:rPr>
      </w:pPr>
    </w:p>
    <w:p w14:paraId="035EB049"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11. </w:t>
      </w:r>
      <w:r xmlns:w="http://schemas.openxmlformats.org/wordprocessingml/2006/main" w:rsidRPr="00D96837">
        <w:rPr>
          <w:rFonts w:ascii="GHEA Grapalat" w:eastAsia="Times New Roman" w:hAnsi="GHEA Grapalat" w:cs="Sylfaen"/>
          <w:b/>
          <w:sz w:val="20"/>
          <w:szCs w:val="24"/>
          <w:lang w:val="af-ZA"/>
        </w:rPr>
        <w:t xml:space="preserve">ПРОЦЕДУРА</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af-ZA"/>
        </w:rPr>
        <w:t xml:space="preserve">НЕПРЕДВИДЕННЫЙ</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af-ZA"/>
        </w:rPr>
        <w:t xml:space="preserve">ОБЪЯВЛЕНИЕ</w:t>
      </w:r>
    </w:p>
    <w:p w14:paraId="629D9724" w14:textId="77777777" w:rsidR="00D96837" w:rsidRPr="00D96837" w:rsidRDefault="00D96837" w:rsidP="00D96837">
      <w:pPr>
        <w:spacing w:after="0" w:line="240" w:lineRule="auto"/>
        <w:jc w:val="center"/>
        <w:rPr>
          <w:rFonts w:ascii="GHEA Grapalat" w:eastAsia="Times New Roman" w:hAnsi="GHEA Grapalat" w:cs="Times New Roman"/>
          <w:b/>
          <w:sz w:val="20"/>
          <w:szCs w:val="24"/>
          <w:lang w:val="af-ZA"/>
        </w:rPr>
      </w:pPr>
    </w:p>
    <w:p w14:paraId="52BC29E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0"/>
          <w:szCs w:val="24"/>
          <w:lang w:val="af-ZA"/>
        </w:rPr>
        <w:t xml:space="preserve">11. </w:t>
      </w: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Закон </w:t>
      </w:r>
      <w:r xmlns:w="http://schemas.openxmlformats.org/wordprocessingml/2006/main" w:rsidRPr="00D96837">
        <w:rPr>
          <w:rFonts w:ascii="GHEA Grapalat" w:eastAsia="Times New Roman" w:hAnsi="GHEA Grapalat" w:cs="Sylfaen"/>
          <w:sz w:val="20"/>
          <w:szCs w:val="24"/>
          <w:lang w:val="af-ZA"/>
        </w:rPr>
        <w:t xml:space="preserve">37</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статья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 </w:t>
      </w:r>
      <w:r xmlns:w="http://schemas.openxmlformats.org/wordprocessingml/2006/main" w:rsidRPr="00D96837">
        <w:rPr>
          <w:rFonts w:ascii="GHEA Grapalat" w:eastAsia="Times New Roman" w:hAnsi="GHEA Grapalat" w:cs="Sylfaen"/>
          <w:sz w:val="20"/>
          <w:szCs w:val="24"/>
          <w:lang w:val="af-ZA"/>
        </w:rPr>
        <w:t xml:space="preserve">данным </w:t>
      </w:r>
      <w:r xmlns:w="http://schemas.openxmlformats.org/wordprocessingml/2006/main" w:rsidRPr="00D96837">
        <w:rPr>
          <w:rFonts w:ascii="GHEA Grapalat" w:eastAsia="Times New Roman" w:hAnsi="GHEA Grapalat" w:cs="Sylfaen"/>
          <w:sz w:val="20"/>
          <w:szCs w:val="24"/>
        </w:rPr>
        <w:t xml:space="preserve">комитета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этот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объявить, </w:t>
      </w:r>
      <w:r xmlns:w="http://schemas.openxmlformats.org/wordprocessingml/2006/main" w:rsidRPr="00D96837">
        <w:rPr>
          <w:rFonts w:ascii="GHEA Grapalat" w:eastAsia="Times New Roman" w:hAnsi="GHEA Grapalat" w:cs="Sylfaen"/>
          <w:sz w:val="20"/>
          <w:szCs w:val="24"/>
        </w:rPr>
        <w:t xml:space="preserve">если </w:t>
      </w:r>
      <w:r xmlns:w="http://schemas.openxmlformats.org/wordprocessingml/2006/main" w:rsidRPr="00D96837">
        <w:rPr>
          <w:rFonts w:ascii="GHEA Grapalat" w:eastAsia="Times New Roman" w:hAnsi="GHEA Grapalat" w:cs="Sylfaen"/>
          <w:sz w:val="20"/>
          <w:szCs w:val="24"/>
          <w:lang w:val="af-ZA"/>
        </w:rPr>
        <w:t xml:space="preserve">:</w:t>
      </w:r>
    </w:p>
    <w:p w14:paraId="179F628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из приложений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соответствовать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приглашение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 условиям </w:t>
      </w:r>
      <w:r xmlns:w="http://schemas.openxmlformats.org/wordprocessingml/2006/main" w:rsidRPr="00D96837">
        <w:rPr>
          <w:rFonts w:ascii="GHEA Grapalat" w:eastAsia="Times New Roman" w:hAnsi="GHEA Grapalat" w:cs="Sylfaen"/>
          <w:sz w:val="20"/>
          <w:szCs w:val="24"/>
          <w:lang w:val="af-ZA"/>
        </w:rPr>
        <w:t xml:space="preserve">.</w:t>
      </w:r>
    </w:p>
    <w:p w14:paraId="5892801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vertAlign w:val="superscript"/>
          <w:lang w:val="hy-AM"/>
        </w:rPr>
      </w:pPr>
      <w:r xmlns:w="http://schemas.openxmlformats.org/wordprocessingml/2006/main" w:rsidRPr="00D96837">
        <w:rPr>
          <w:rFonts w:ascii="GHEA Grapalat" w:eastAsia="Times New Roman" w:hAnsi="GHEA Grapalat" w:cs="Sylfaen"/>
          <w:sz w:val="20"/>
          <w:szCs w:val="24"/>
          <w:lang w:val="af-ZA"/>
        </w:rPr>
        <w:t xml:space="preserve">2) </w:t>
      </w:r>
      <w:r xmlns:w="http://schemas.openxmlformats.org/wordprocessingml/2006/main" w:rsidRPr="00D96837">
        <w:rPr>
          <w:rFonts w:ascii="GHEA Grapalat" w:eastAsia="Times New Roman" w:hAnsi="GHEA Grapalat" w:cs="Sylfaen"/>
          <w:sz w:val="20"/>
          <w:szCs w:val="24"/>
        </w:rPr>
        <w:t xml:space="preserve">прекращение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существование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иметь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Требование </w:t>
      </w:r>
      <w:r xmlns:w="http://schemas.openxmlformats.org/wordprocessingml/2006/main" w:rsidRPr="00D96837">
        <w:rPr>
          <w:rFonts w:ascii="GHEA Grapalat" w:eastAsia="Times New Roman" w:hAnsi="GHEA Grapalat" w:cs="Sylfaen"/>
          <w:sz w:val="20"/>
          <w:szCs w:val="24"/>
          <w:lang w:val="hy-AM"/>
        </w:rPr>
        <w:t xml:space="preserve">: Более того, </w:t>
      </w:r>
      <w:r xmlns:w="http://schemas.openxmlformats.org/wordprocessingml/2006/main" w:rsidRPr="00D96837">
        <w:rPr>
          <w:rFonts w:ascii="GHEA Grapalat" w:eastAsia="Times New Roman" w:hAnsi="GHEA Grapalat" w:cs="Sylfaen"/>
          <w:sz w:val="20"/>
          <w:szCs w:val="24"/>
        </w:rPr>
        <w:t xml:space="preserve">требование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сообщества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потребности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число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организованный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может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полностью</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частичный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будет 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соответственно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Армения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Республика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правительство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или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сообщество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совет старейшин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прочее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клиенты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w:t>
      </w:r>
      <w:r xmlns:w="http://schemas.openxmlformats.org/wordprocessingml/2006/main" w:rsidRPr="00D96837">
        <w:rPr>
          <w:rFonts w:ascii="GHEA Grapalat" w:eastAsia="Times New Roman" w:hAnsi="GHEA Grapalat" w:cs="Sylfaen"/>
          <w:sz w:val="20"/>
          <w:szCs w:val="24"/>
          <w:lang w:val="af-ZA"/>
        </w:rPr>
        <w:t xml:space="preserve">случае </w:t>
      </w:r>
      <w:r xmlns:w="http://schemas.openxmlformats.org/wordprocessingml/2006/main" w:rsidRPr="00D96837">
        <w:rPr>
          <w:rFonts w:ascii="GHEA Grapalat" w:eastAsia="Times New Roman" w:hAnsi="GHEA Grapalat" w:cs="Sylfaen"/>
          <w:sz w:val="20"/>
          <w:szCs w:val="24"/>
        </w:rPr>
        <w:t xml:space="preserve">общего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управление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реализация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авторизованный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тело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лидер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фундаменты</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в случае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попечители</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совет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решение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основа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на </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vertAlign w:val="superscript"/>
          <w:lang w:val="hy-AM"/>
        </w:rPr>
        <w:footnoteReference xmlns:w="http://schemas.openxmlformats.org/wordprocessingml/2006/main" w:id="9"/>
      </w:r>
    </w:p>
    <w:p w14:paraId="0749106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3) </w:t>
      </w:r>
      <w:r xmlns:w="http://schemas.openxmlformats.org/wordprocessingml/2006/main" w:rsidRPr="00D96837">
        <w:rPr>
          <w:rFonts w:ascii="GHEA Grapalat" w:eastAsia="Times New Roman" w:hAnsi="GHEA Grapalat" w:cs="Sylfaen"/>
          <w:sz w:val="20"/>
          <w:szCs w:val="24"/>
          <w:lang w:val="hy-AM"/>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один</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приложение</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представлено </w:t>
      </w:r>
      <w:r xmlns:w="http://schemas.openxmlformats.org/wordprocessingml/2006/main" w:rsidRPr="00D96837">
        <w:rPr>
          <w:rFonts w:ascii="GHEA Grapalat" w:eastAsia="Times New Roman" w:hAnsi="GHEA Grapalat" w:cs="Sylfaen"/>
          <w:sz w:val="20"/>
          <w:szCs w:val="24"/>
          <w:lang w:val="af-ZA"/>
        </w:rPr>
        <w:t xml:space="preserve">.</w:t>
      </w:r>
    </w:p>
    <w:p w14:paraId="1906362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4) </w:t>
      </w:r>
      <w:r xmlns:w="http://schemas.openxmlformats.org/wordprocessingml/2006/main" w:rsidRPr="00D96837">
        <w:rPr>
          <w:rFonts w:ascii="GHEA Grapalat" w:eastAsia="Times New Roman" w:hAnsi="GHEA Grapalat" w:cs="Sylfaen"/>
          <w:sz w:val="20"/>
          <w:szCs w:val="24"/>
        </w:rPr>
        <w:t xml:space="preserve">контракт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нет</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запечатываются.</w:t>
      </w:r>
    </w:p>
    <w:p w14:paraId="1E5832A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11.2 G </w:t>
      </w:r>
      <w:r xmlns:w="http://schemas.openxmlformats.org/wordprocessingml/2006/main" w:rsidRPr="00D96837">
        <w:rPr>
          <w:rFonts w:ascii="GHEA Grapalat" w:eastAsia="Times New Roman" w:hAnsi="GHEA Grapalat" w:cs="Sylfaen"/>
          <w:sz w:val="20"/>
          <w:szCs w:val="24"/>
        </w:rPr>
        <w:t xml:space="preserve">нравится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будет </w:t>
      </w:r>
      <w:r xmlns:w="http://schemas.openxmlformats.org/wordprocessingml/2006/main" w:rsidRPr="00D96837">
        <w:rPr>
          <w:rFonts w:ascii="GHEA Grapalat" w:eastAsia="Times New Roman" w:hAnsi="GHEA Grapalat" w:cs="Sylfaen"/>
          <w:sz w:val="20"/>
          <w:szCs w:val="24"/>
        </w:rPr>
        <w:t xml:space="preserve">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последующий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работающий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день</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течение этого периода </w:t>
      </w:r>
      <w:r xmlns:w="http://schemas.openxmlformats.org/wordprocessingml/2006/main" w:rsidRPr="00D96837">
        <w:rPr>
          <w:rFonts w:ascii="GHEA Grapalat" w:eastAsia="Times New Roman" w:hAnsi="GHEA Grapalat" w:cs="Sylfaen"/>
          <w:sz w:val="20"/>
          <w:szCs w:val="24"/>
          <w:lang w:val="af-ZA"/>
        </w:rPr>
        <w:t xml:space="preserve">клиент </w:t>
      </w:r>
      <w:r xmlns:w="http://schemas.openxmlformats.org/wordprocessingml/2006/main" w:rsidRPr="00D96837">
        <w:rPr>
          <w:rFonts w:ascii="GHEA Grapalat" w:eastAsia="Times New Roman" w:hAnsi="GHEA Grapalat" w:cs="Sylfaen"/>
          <w:sz w:val="20"/>
          <w:szCs w:val="24"/>
          <w:lang w:val="af-ZA"/>
        </w:rPr>
        <w:t xml:space="preserve">публикует </w:t>
      </w:r>
      <w:r xmlns:w="http://schemas.openxmlformats.org/wordprocessingml/2006/main" w:rsidRPr="00D96837">
        <w:rPr>
          <w:rFonts w:ascii="GHEA Grapalat" w:eastAsia="Times New Roman" w:hAnsi="GHEA Grapalat" w:cs="Sylfaen"/>
          <w:sz w:val="20"/>
          <w:szCs w:val="24"/>
        </w:rPr>
        <w:t xml:space="preserve">объявление в информационном бюллетене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в </w:t>
      </w:r>
      <w:r xmlns:w="http://schemas.openxmlformats.org/wordprocessingml/2006/main" w:rsidRPr="00D96837">
        <w:rPr>
          <w:rFonts w:ascii="GHEA Grapalat" w:eastAsia="Times New Roman" w:hAnsi="GHEA Grapalat" w:cs="Sylfaen"/>
          <w:sz w:val="20"/>
          <w:szCs w:val="24"/>
        </w:rPr>
        <w:t xml:space="preserve">котором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быть отмеченным</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является</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покупка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процедура</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неуспешный</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будет объявлено</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оправдание.</w:t>
      </w:r>
      <w:r xmlns:w="http://schemas.openxmlformats.org/wordprocessingml/2006/main" w:rsidRPr="00D96837">
        <w:rPr>
          <w:rFonts w:ascii="GHEA Grapalat" w:eastAsia="Times New Roman" w:hAnsi="GHEA Grapalat" w:cs="Sylfaen"/>
          <w:sz w:val="20"/>
          <w:szCs w:val="24"/>
          <w:lang w:val="af-ZA"/>
        </w:rPr>
        <w:t xml:space="preserve"> </w:t>
      </w:r>
    </w:p>
    <w:p w14:paraId="389B6118" w14:textId="77777777" w:rsidR="00D96837" w:rsidRPr="00D96837" w:rsidRDefault="00D96837" w:rsidP="00D96837">
      <w:pPr>
        <w:spacing w:after="0" w:line="240" w:lineRule="auto"/>
        <w:ind w:firstLine="567"/>
        <w:jc w:val="both"/>
        <w:rPr>
          <w:rFonts w:ascii="GHEA Grapalat" w:eastAsia="Times New Roman" w:hAnsi="GHEA Grapalat" w:cs="Sylfaen"/>
          <w:sz w:val="20"/>
          <w:szCs w:val="24"/>
          <w:lang w:val="af-ZA"/>
        </w:rPr>
      </w:pPr>
    </w:p>
    <w:p w14:paraId="3BE8B34E" w14:textId="77777777" w:rsidR="00D96837" w:rsidRPr="00D96837" w:rsidRDefault="00D96837" w:rsidP="00D96837">
      <w:pPr>
        <w:spacing w:after="0" w:line="240" w:lineRule="auto"/>
        <w:ind w:firstLine="720"/>
        <w:jc w:val="both"/>
        <w:rPr>
          <w:rFonts w:ascii="GHEA Grapalat" w:eastAsia="Times New Roman" w:hAnsi="GHEA Grapalat" w:cs="Times New Roman"/>
          <w:sz w:val="18"/>
          <w:szCs w:val="18"/>
          <w:u w:val="single"/>
          <w:lang w:val="af-ZA"/>
        </w:rPr>
      </w:pPr>
    </w:p>
    <w:p w14:paraId="69338C27"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12. ДЕЙСТВИЯ, СВЯЗАННЫЕ С ПРОЦЕССОМ ПОКУПКИ И (ИЛИ)</w:t>
      </w:r>
    </w:p>
    <w:p w14:paraId="7994A5AE"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D96837">
        <w:rPr>
          <w:rFonts w:ascii="GHEA Grapalat" w:eastAsia="Times New Roman" w:hAnsi="GHEA Grapalat" w:cs="Times New Roman"/>
          <w:b/>
          <w:sz w:val="20"/>
          <w:szCs w:val="24"/>
          <w:lang w:val="af-ZA"/>
        </w:rPr>
        <w:lastRenderedPageBreak xmlns:w="http://schemas.openxmlformats.org/wordprocessingml/2006/main"/>
      </w:r>
      <w:r xmlns:w="http://schemas.openxmlformats.org/wordprocessingml/2006/main" w:rsidRPr="00D96837">
        <w:rPr>
          <w:rFonts w:ascii="GHEA Grapalat" w:eastAsia="Times New Roman" w:hAnsi="GHEA Grapalat" w:cs="Times New Roman"/>
          <w:b/>
          <w:sz w:val="20"/>
          <w:szCs w:val="24"/>
          <w:lang w:val="af-ZA"/>
        </w:rPr>
        <w:t xml:space="preserve">ПРАВО УЧАСТНИКА НА ОБЖАЛОВАНИЕ РЕШЕНИЙ</w:t>
      </w:r>
    </w:p>
    <w:p w14:paraId="56A50B88"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ЗАКОН И ПОРЯДОК</w:t>
      </w:r>
    </w:p>
    <w:p w14:paraId="14B83C0C" w14:textId="77777777" w:rsidR="00D96837" w:rsidRPr="00D96837" w:rsidRDefault="00D96837" w:rsidP="00D96837">
      <w:pPr>
        <w:spacing w:after="0" w:line="240" w:lineRule="auto"/>
        <w:jc w:val="center"/>
        <w:rPr>
          <w:rFonts w:ascii="GHEA Grapalat" w:eastAsia="Times New Roman" w:hAnsi="GHEA Grapalat" w:cs="Times New Roman"/>
          <w:b/>
          <w:sz w:val="20"/>
          <w:szCs w:val="24"/>
          <w:lang w:val="af-ZA"/>
        </w:rPr>
      </w:pPr>
    </w:p>
    <w:p w14:paraId="7AE45174"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 </w:t>
      </w:r>
      <w:r xmlns:w="http://schemas.openxmlformats.org/wordprocessingml/2006/main" w:rsidRPr="00D96837">
        <w:rPr>
          <w:rFonts w:ascii="GHEA Grapalat" w:eastAsia="Times New Roman" w:hAnsi="GHEA Grapalat" w:cs="Times New Roman"/>
          <w:sz w:val="20"/>
          <w:szCs w:val="20"/>
          <w:lang w:val="en-US"/>
        </w:rPr>
        <w:t xml:space="preserve">Каждый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заинтересованы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человек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верно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имеет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подать апелляцию</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клиент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оценщик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комиссия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бездействие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Армения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Республика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гражданский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Кодексом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далее именуемым: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Код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чтобы </w:t>
      </w:r>
      <w:r xmlns:w="http://schemas.openxmlformats.org/wordprocessingml/2006/main" w:rsidRPr="00D96837">
        <w:rPr>
          <w:rFonts w:ascii="GHEA Grapalat" w:eastAsia="Times New Roman" w:hAnsi="GHEA Grapalat" w:cs="Times New Roman"/>
          <w:sz w:val="20"/>
          <w:szCs w:val="20"/>
          <w:lang w:val="es-ES"/>
        </w:rPr>
        <w:t xml:space="preserve">.</w:t>
      </w:r>
    </w:p>
    <w:p w14:paraId="2415B8B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n-US"/>
        </w:rPr>
        <w:t xml:space="preserve">Каждый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кто-то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верно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имеет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закону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чтобы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приложения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презентация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подать апелляцию</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покупка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предмет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характеристики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приглашение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требования </w:t>
      </w:r>
      <w:r xmlns:w="http://schemas.openxmlformats.org/wordprocessingml/2006/main" w:rsidRPr="00D96837">
        <w:rPr>
          <w:rFonts w:ascii="GHEA Grapalat" w:eastAsia="Times New Roman" w:hAnsi="GHEA Grapalat" w:cs="Times New Roman"/>
          <w:sz w:val="20"/>
          <w:szCs w:val="20"/>
          <w:lang w:val="es-ES"/>
        </w:rPr>
        <w:t xml:space="preserve">:</w:t>
      </w:r>
    </w:p>
    <w:p w14:paraId="705C1BC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процедура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связанный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отношения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административный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отношения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 являются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их</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регулируется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Армения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Республика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гражданское право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отношения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регулятор</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законодательством </w:t>
      </w:r>
      <w:r xmlns:w="http://schemas.openxmlformats.org/wordprocessingml/2006/main" w:rsidRPr="00D96837">
        <w:rPr>
          <w:rFonts w:ascii="GHEA Grapalat" w:eastAsia="Times New Roman" w:hAnsi="GHEA Grapalat" w:cs="Times New Roman"/>
          <w:sz w:val="20"/>
          <w:szCs w:val="20"/>
          <w:lang w:val="es-ES"/>
        </w:rPr>
        <w:t xml:space="preserve">.</w:t>
      </w:r>
    </w:p>
    <w:p w14:paraId="18A245DC"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3. </w:t>
      </w:r>
      <w:r xmlns:w="http://schemas.openxmlformats.org/wordprocessingml/2006/main" w:rsidRPr="00D96837">
        <w:rPr>
          <w:rFonts w:ascii="GHEA Grapalat" w:eastAsia="Times New Roman" w:hAnsi="GHEA Grapalat" w:cs="Times New Roman"/>
          <w:sz w:val="20"/>
          <w:szCs w:val="20"/>
          <w:lang w:val="en-US"/>
        </w:rPr>
        <w:t xml:space="preserve">Клиент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оценщик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комиссия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сделанный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как результат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вызванный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убытки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компенсированный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Армения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Республика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гражданский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коду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чтобы </w:t>
      </w:r>
      <w:r xmlns:w="http://schemas.openxmlformats.org/wordprocessingml/2006/main" w:rsidRPr="00D96837">
        <w:rPr>
          <w:rFonts w:ascii="GHEA Grapalat" w:eastAsia="Times New Roman" w:hAnsi="GHEA Grapalat" w:cs="Times New Roman"/>
          <w:sz w:val="20"/>
          <w:szCs w:val="20"/>
          <w:lang w:val="es-ES"/>
        </w:rPr>
        <w:t xml:space="preserve">.</w:t>
      </w:r>
    </w:p>
    <w:p w14:paraId="245ED4FA"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4.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приглашению</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клиент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оценщик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комиссия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обращаться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древность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есть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кроме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Закон </w:t>
      </w:r>
      <w:r xmlns:w="http://schemas.openxmlformats.org/wordprocessingml/2006/main" w:rsidRPr="00D96837">
        <w:rPr>
          <w:rFonts w:ascii="GHEA Grapalat" w:eastAsia="Times New Roman" w:hAnsi="GHEA Grapalat" w:cs="Times New Roman"/>
          <w:sz w:val="20"/>
          <w:szCs w:val="20"/>
          <w:lang w:val="es-ES"/>
        </w:rPr>
        <w:t xml:space="preserve">6</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Статья </w:t>
      </w:r>
      <w:r xmlns:w="http://schemas.openxmlformats.org/wordprocessingml/2006/main" w:rsidRPr="00D96837">
        <w:rPr>
          <w:rFonts w:ascii="GHEA Grapalat" w:eastAsia="Times New Roman" w:hAnsi="GHEA Grapalat" w:cs="Times New Roman"/>
          <w:sz w:val="20"/>
          <w:szCs w:val="20"/>
          <w:lang w:val="es-ES"/>
        </w:rPr>
        <w:t xml:space="preserve">2</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частично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обращаться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контракт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односторонний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связанный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споры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которые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случае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древность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тридцать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календарь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 </w:t>
      </w:r>
      <w:r xmlns:w="http://schemas.openxmlformats.org/wordprocessingml/2006/main" w:rsidRPr="00D96837">
        <w:rPr>
          <w:rFonts w:ascii="GHEA Grapalat" w:eastAsia="Times New Roman" w:hAnsi="GHEA Grapalat" w:cs="Times New Roman"/>
          <w:sz w:val="20"/>
          <w:szCs w:val="20"/>
          <w:lang w:val="es-ES"/>
        </w:rPr>
        <w:t xml:space="preserve">.</w:t>
      </w:r>
    </w:p>
    <w:p w14:paraId="651D3C4E"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5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процедура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связанный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аргументы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проходит обследование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растворение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Ереван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город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первый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общий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юрисдикция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суде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петиция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разбирательство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 принятия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затем: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тридцать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во время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обоснованный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решению</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частично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может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продлить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один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 </w:t>
      </w:r>
      <w:r xmlns:w="http://schemas.openxmlformats.org/wordprocessingml/2006/main" w:rsidRPr="00D96837">
        <w:rPr>
          <w:rFonts w:ascii="GHEA Grapalat" w:eastAsia="Times New Roman" w:hAnsi="GHEA Grapalat" w:cs="Times New Roman"/>
          <w:sz w:val="20"/>
          <w:szCs w:val="20"/>
          <w:lang w:val="es-ES"/>
        </w:rPr>
        <w:t xml:space="preserve">до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десять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календарь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день </w:t>
      </w:r>
      <w:r xmlns:w="http://schemas.openxmlformats.org/wordprocessingml/2006/main" w:rsidRPr="00D96837">
        <w:rPr>
          <w:rFonts w:ascii="GHEA Grapalat" w:eastAsia="Times New Roman" w:hAnsi="GHEA Grapalat" w:cs="Times New Roman"/>
          <w:sz w:val="20"/>
          <w:szCs w:val="20"/>
          <w:lang w:val="es-ES"/>
        </w:rPr>
        <w:t xml:space="preserve">.</w:t>
      </w:r>
    </w:p>
    <w:p w14:paraId="2D9F7319"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12.6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петиция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разбирательство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принять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вопрос</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момента введения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затем: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трехдневный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установленные сроки </w:t>
      </w:r>
      <w:r xmlns:w="http://schemas.openxmlformats.org/wordprocessingml/2006/main" w:rsidRPr="00D96837">
        <w:rPr>
          <w:rFonts w:ascii="GHEA Grapalat" w:eastAsia="Times New Roman" w:hAnsi="GHEA Grapalat" w:cs="Times New Roman"/>
          <w:sz w:val="20"/>
          <w:szCs w:val="20"/>
          <w:lang w:val="es-ES"/>
        </w:rPr>
        <w:t xml:space="preserve">.</w:t>
      </w:r>
    </w:p>
    <w:p w14:paraId="590F5C19"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12.7. </w:t>
      </w:r>
      <w:r xmlns:w="http://schemas.openxmlformats.org/wordprocessingml/2006/main" w:rsidRPr="00D96837">
        <w:rPr>
          <w:rFonts w:ascii="GHEA Grapalat" w:eastAsia="Times New Roman" w:hAnsi="GHEA Grapalat" w:cs="Times New Roman"/>
          <w:sz w:val="20"/>
          <w:szCs w:val="20"/>
          <w:lang w:val="en-US"/>
        </w:rPr>
        <w:t xml:space="preserve">Подача иска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разбирательство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принять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одновременно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изготовление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 респондента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данные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покупка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процесс</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связанный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респондент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владение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расположен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все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доказательства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 </w:t>
      </w:r>
      <w:r xmlns:w="http://schemas.openxmlformats.org/wordprocessingml/2006/main" w:rsidRPr="00D96837">
        <w:rPr>
          <w:rFonts w:ascii="GHEA Grapalat" w:eastAsia="Times New Roman" w:hAnsi="GHEA Grapalat" w:cs="Times New Roman"/>
          <w:sz w:val="20"/>
          <w:szCs w:val="20"/>
          <w:lang w:val="es-ES"/>
        </w:rPr>
        <w:t xml:space="preserve">.</w:t>
      </w:r>
    </w:p>
    <w:p w14:paraId="3D4D190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12.8 </w:t>
      </w:r>
      <w:r xmlns:w="http://schemas.openxmlformats.org/wordprocessingml/2006/main" w:rsidRPr="00D96837">
        <w:rPr>
          <w:rFonts w:ascii="GHEA Grapalat" w:eastAsia="Times New Roman" w:hAnsi="GHEA Grapalat" w:cs="Times New Roman"/>
          <w:sz w:val="20"/>
          <w:szCs w:val="20"/>
          <w:lang w:val="en-US"/>
        </w:rPr>
        <w:t xml:space="preserve">Доказательства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касательно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происходит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респондент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 получения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затем: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пятидневный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установленные сроки </w:t>
      </w:r>
      <w:r xmlns:w="http://schemas.openxmlformats.org/wordprocessingml/2006/main" w:rsidRPr="00D96837">
        <w:rPr>
          <w:rFonts w:ascii="GHEA Grapalat" w:eastAsia="Times New Roman" w:hAnsi="GHEA Grapalat" w:cs="Times New Roman"/>
          <w:sz w:val="20"/>
          <w:szCs w:val="20"/>
          <w:lang w:val="es-ES"/>
        </w:rPr>
        <w:t xml:space="preserve">.</w:t>
      </w:r>
    </w:p>
    <w:p w14:paraId="51C500BF"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точкой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установленный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респондент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касательно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быть невыполненным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случае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случай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проходит обследование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этом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доступный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доказательств</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основа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истец</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цитируется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факты </w:t>
      </w:r>
      <w:r xmlns:w="http://schemas.openxmlformats.org/wordprocessingml/2006/main" w:rsidRPr="00D96837">
        <w:rPr>
          <w:rFonts w:ascii="GHEA Grapalat" w:eastAsia="Times New Roman" w:hAnsi="GHEA Grapalat" w:cs="Times New Roman"/>
          <w:sz w:val="20"/>
          <w:szCs w:val="20"/>
          <w:lang w:val="en-US"/>
        </w:rPr>
        <w:t xml:space="preserve">, </w:t>
      </w:r>
      <w:r xmlns:w="http://schemas.openxmlformats.org/wordprocessingml/2006/main" w:rsidRPr="00D96837">
        <w:rPr>
          <w:rFonts w:ascii="GHEA Grapalat" w:eastAsia="Times New Roman" w:hAnsi="GHEA Grapalat" w:cs="Times New Roman"/>
          <w:sz w:val="20"/>
          <w:szCs w:val="20"/>
          <w:lang w:val="es-ES"/>
        </w:rPr>
        <w:t xml:space="preserve">которые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предмет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подтверждение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респондент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владение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расположен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доказательствами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считается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одобренный </w:t>
      </w:r>
      <w:r xmlns:w="http://schemas.openxmlformats.org/wordprocessingml/2006/main" w:rsidRPr="00D96837">
        <w:rPr>
          <w:rFonts w:ascii="GHEA Grapalat" w:eastAsia="Times New Roman" w:hAnsi="GHEA Grapalat" w:cs="Times New Roman"/>
          <w:sz w:val="20"/>
          <w:szCs w:val="20"/>
          <w:lang w:val="es-ES"/>
        </w:rPr>
        <w:t xml:space="preserve">.</w:t>
      </w:r>
    </w:p>
    <w:p w14:paraId="0DBA80DF"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9.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покупка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 процессу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касательно: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доле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споры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касательно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его/ее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разбирательстве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 следствием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работы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соединяет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один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ходе разбирательства </w:t>
      </w:r>
      <w:r xmlns:w="http://schemas.openxmlformats.org/wordprocessingml/2006/main" w:rsidRPr="00D96837">
        <w:rPr>
          <w:rFonts w:ascii="GHEA Grapalat" w:eastAsia="Times New Roman" w:hAnsi="GHEA Grapalat" w:cs="Times New Roman"/>
          <w:sz w:val="20"/>
          <w:szCs w:val="20"/>
          <w:lang w:val="es-ES"/>
        </w:rPr>
        <w:t xml:space="preserve">.</w:t>
      </w:r>
    </w:p>
    <w:p w14:paraId="46EEAA8D"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10. </w:t>
      </w:r>
      <w:r xmlns:w="http://schemas.openxmlformats.org/wordprocessingml/2006/main" w:rsidRPr="00D96837">
        <w:rPr>
          <w:rFonts w:ascii="GHEA Grapalat" w:eastAsia="Times New Roman" w:hAnsi="GHEA Grapalat" w:cs="Times New Roman"/>
          <w:sz w:val="20"/>
          <w:szCs w:val="20"/>
          <w:lang w:val="en-US"/>
        </w:rPr>
        <w:t xml:space="preserve">Подача иска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разбирательство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принять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немедленно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отправляется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авторизованный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официальный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электронный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почта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Кому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Уполномоченный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точкой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немедленно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публикация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информационном бюллетене: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отмечая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приостановка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 </w:t>
      </w:r>
      <w:r xmlns:w="http://schemas.openxmlformats.org/wordprocessingml/2006/main" w:rsidRPr="00D96837">
        <w:rPr>
          <w:rFonts w:ascii="GHEA Grapalat" w:eastAsia="Times New Roman" w:hAnsi="GHEA Grapalat" w:cs="Times New Roman"/>
          <w:sz w:val="20"/>
          <w:szCs w:val="20"/>
          <w:lang w:val="es-ES"/>
        </w:rPr>
        <w:t xml:space="preserve">.</w:t>
      </w:r>
    </w:p>
    <w:p w14:paraId="4D11BE43"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11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ответ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клиент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подарок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петиция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разбирательство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принять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 получения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затем: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пятидневный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установленные сроки </w:t>
      </w:r>
      <w:r xmlns:w="http://schemas.openxmlformats.org/wordprocessingml/2006/main" w:rsidRPr="00D96837">
        <w:rPr>
          <w:rFonts w:ascii="GHEA Grapalat" w:eastAsia="Times New Roman" w:hAnsi="GHEA Grapalat" w:cs="Times New Roman"/>
          <w:sz w:val="20"/>
          <w:szCs w:val="20"/>
          <w:lang w:val="es-ES"/>
        </w:rPr>
        <w:t xml:space="preserve">.</w:t>
      </w:r>
    </w:p>
    <w:p w14:paraId="3CBCDE6A"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Calibri" w:eastAsia="Times New Roman" w:hAnsi="Calibri" w:cs="Calibri"/>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GHEA Grapalat" w:eastAsia="Times New Roman" w:hAnsi="GHEA Grapalat" w:cs="Times New Roman"/>
          <w:sz w:val="20"/>
          <w:szCs w:val="20"/>
          <w:lang w:val="en-US"/>
        </w:rPr>
        <w:t xml:space="preserve">В случае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участник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лица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их</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представители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сессия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время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дикий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также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закону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случаях</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отдельно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процедурный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выполнять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уведомлен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электронный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коммуникация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через</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уведомления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другой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документы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Статья </w:t>
      </w:r>
      <w:r xmlns:w="http://schemas.openxmlformats.org/wordprocessingml/2006/main" w:rsidRPr="00D96837">
        <w:rPr>
          <w:rFonts w:ascii="GHEA Grapalat" w:eastAsia="Times New Roman" w:hAnsi="GHEA Grapalat" w:cs="Times New Roman"/>
          <w:sz w:val="20"/>
          <w:szCs w:val="20"/>
          <w:lang w:val="es-ES"/>
        </w:rPr>
        <w:t xml:space="preserve">97 </w:t>
      </w:r>
      <w:r xmlns:w="http://schemas.openxmlformats.org/wordprocessingml/2006/main" w:rsidRPr="00D96837">
        <w:rPr>
          <w:rFonts w:ascii="GHEA Grapalat" w:eastAsia="Times New Roman" w:hAnsi="GHEA Grapalat" w:cs="Times New Roman"/>
          <w:sz w:val="20"/>
          <w:szCs w:val="20"/>
          <w:lang w:val="en-US"/>
        </w:rPr>
        <w:t xml:space="preserve">Кодекса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статье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чтобы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приложении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упомянул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электронный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 почту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отправить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некотором роде </w:t>
      </w:r>
      <w:r xmlns:w="http://schemas.openxmlformats.org/wordprocessingml/2006/main" w:rsidRPr="00D96837">
        <w:rPr>
          <w:rFonts w:ascii="GHEA Grapalat" w:eastAsia="Times New Roman" w:hAnsi="GHEA Grapalat" w:cs="Times New Roman"/>
          <w:sz w:val="20"/>
          <w:szCs w:val="20"/>
          <w:lang w:val="es-ES"/>
        </w:rPr>
        <w:t xml:space="preserve">.</w:t>
      </w:r>
    </w:p>
    <w:p w14:paraId="34AD6CB0"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13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доле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аргументами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работы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осмотр</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их</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касательно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вердикты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изготовление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написано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процедура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 исключением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случаи, </w:t>
      </w:r>
      <w:r xmlns:w="http://schemas.openxmlformats.org/wordprocessingml/2006/main" w:rsidRPr="00D96837">
        <w:rPr>
          <w:rFonts w:ascii="GHEA Grapalat" w:eastAsia="Times New Roman" w:hAnsi="GHEA Grapalat" w:cs="Times New Roman"/>
          <w:sz w:val="20"/>
          <w:szCs w:val="20"/>
          <w:lang w:val="es-ES"/>
        </w:rPr>
        <w:t xml:space="preserve">когда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 работу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участник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человек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 посредничестве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его/ее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инициативе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пришел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вывод о </w:t>
      </w:r>
      <w:r xmlns:w="http://schemas.openxmlformats.org/wordprocessingml/2006/main" w:rsidRPr="00D96837">
        <w:rPr>
          <w:rFonts w:ascii="GHEA Grapalat" w:eastAsia="Times New Roman" w:hAnsi="GHEA Grapalat" w:cs="Times New Roman"/>
          <w:sz w:val="20"/>
          <w:szCs w:val="20"/>
          <w:lang w:val="es-ES"/>
        </w:rPr>
        <w:t xml:space="preserve">том, что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необходимый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случай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исследовать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 встрече </w:t>
      </w:r>
      <w:r xmlns:w="http://schemas.openxmlformats.org/wordprocessingml/2006/main" w:rsidRPr="00D96837">
        <w:rPr>
          <w:rFonts w:ascii="GHEA Grapalat" w:eastAsia="Times New Roman" w:hAnsi="GHEA Grapalat" w:cs="Times New Roman"/>
          <w:sz w:val="20"/>
          <w:szCs w:val="20"/>
          <w:lang w:val="es-ES"/>
        </w:rPr>
        <w:t xml:space="preserve">.</w:t>
      </w:r>
    </w:p>
    <w:p w14:paraId="7C2F702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14. </w:t>
      </w:r>
      <w:r xmlns:w="http://schemas.openxmlformats.org/wordprocessingml/2006/main" w:rsidRPr="00D96837">
        <w:rPr>
          <w:rFonts w:ascii="GHEA Grapalat" w:eastAsia="Times New Roman" w:hAnsi="GHEA Grapalat" w:cs="Times New Roman"/>
          <w:sz w:val="20"/>
          <w:szCs w:val="20"/>
          <w:lang w:val="en-US"/>
        </w:rPr>
        <w:t xml:space="preserve">Дело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сеансе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осмотреть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касательно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посредничество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 работу</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участник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человек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может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представить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петиция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отвечать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представить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число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завершение </w:t>
      </w:r>
      <w:r xmlns:w="http://schemas.openxmlformats.org/wordprocessingml/2006/main" w:rsidRPr="00D96837">
        <w:rPr>
          <w:rFonts w:ascii="GHEA Grapalat" w:eastAsia="Times New Roman" w:hAnsi="GHEA Grapalat" w:cs="Times New Roman"/>
          <w:sz w:val="20"/>
          <w:szCs w:val="20"/>
          <w:lang w:val="es-ES"/>
        </w:rPr>
        <w:t xml:space="preserve">.</w:t>
      </w:r>
    </w:p>
    <w:p w14:paraId="42EE8EAA"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15. </w:t>
      </w:r>
      <w:r xmlns:w="http://schemas.openxmlformats.org/wordprocessingml/2006/main" w:rsidRPr="00D96837">
        <w:rPr>
          <w:rFonts w:ascii="GHEA Grapalat" w:eastAsia="Times New Roman" w:hAnsi="GHEA Grapalat" w:cs="Times New Roman"/>
          <w:sz w:val="20"/>
          <w:szCs w:val="20"/>
          <w:lang w:val="en-US"/>
        </w:rPr>
        <w:t xml:space="preserve">Дело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сеансе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осмотреть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изготовление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петиция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отвечать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представить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число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крайний срок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истечении срока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затем:</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трехдневный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установленные сроки </w:t>
      </w:r>
      <w:r xmlns:w="http://schemas.openxmlformats.org/wordprocessingml/2006/main" w:rsidRPr="00D96837">
        <w:rPr>
          <w:rFonts w:ascii="GHEA Grapalat" w:eastAsia="Times New Roman" w:hAnsi="GHEA Grapalat" w:cs="Times New Roman"/>
          <w:sz w:val="20"/>
          <w:szCs w:val="20"/>
          <w:lang w:val="es-ES"/>
        </w:rPr>
        <w:t xml:space="preserve">.</w:t>
      </w:r>
    </w:p>
    <w:p w14:paraId="54E3EB6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16. </w:t>
      </w:r>
      <w:r xmlns:w="http://schemas.openxmlformats.org/wordprocessingml/2006/main" w:rsidRPr="00D96837">
        <w:rPr>
          <w:rFonts w:ascii="GHEA Grapalat" w:eastAsia="Times New Roman" w:hAnsi="GHEA Grapalat" w:cs="Times New Roman"/>
          <w:sz w:val="20"/>
          <w:szCs w:val="20"/>
          <w:lang w:val="en-US"/>
        </w:rPr>
        <w:t xml:space="preserve">Дело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сеансе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осмотреть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вопрос</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может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быть решена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также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петиция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разбирательство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принять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решению </w:t>
      </w:r>
      <w:r xmlns:w="http://schemas.openxmlformats.org/wordprocessingml/2006/main" w:rsidRPr="00D96837">
        <w:rPr>
          <w:rFonts w:ascii="GHEA Grapalat" w:eastAsia="Times New Roman" w:hAnsi="GHEA Grapalat" w:cs="Times New Roman"/>
          <w:sz w:val="20"/>
          <w:szCs w:val="20"/>
          <w:lang w:val="es-ES"/>
        </w:rPr>
        <w:t xml:space="preserve">.</w:t>
      </w:r>
    </w:p>
    <w:p w14:paraId="46CA6126"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17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Спорный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 базе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упал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обстоятельства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такие как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также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данные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совершение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бездействие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принятие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закону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противном случае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D96837">
        <w:rPr>
          <w:rFonts w:ascii="GHEA Grapalat" w:eastAsia="Times New Roman" w:hAnsi="GHEA Grapalat" w:cs="Times New Roman"/>
          <w:sz w:val="20"/>
          <w:szCs w:val="20"/>
          <w:lang w:val="en-US"/>
        </w:rPr>
        <w:t xml:space="preserve">юридический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актами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заказ</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сохранились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быть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факты</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долг</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нести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ответчик </w:t>
      </w:r>
      <w:r xmlns:w="http://schemas.openxmlformats.org/wordprocessingml/2006/main" w:rsidRPr="00D96837">
        <w:rPr>
          <w:rFonts w:ascii="GHEA Grapalat" w:eastAsia="Times New Roman" w:hAnsi="GHEA Grapalat" w:cs="Times New Roman"/>
          <w:sz w:val="20"/>
          <w:szCs w:val="20"/>
          <w:lang w:val="es-ES"/>
        </w:rPr>
        <w:t xml:space="preserve">.</w:t>
      </w:r>
    </w:p>
    <w:p w14:paraId="5CFDD86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18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Ответчик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спорный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легитимность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обосновывающий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может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представить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только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доказательства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требовать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исполнение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во время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кроме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случаи, </w:t>
      </w:r>
      <w:r xmlns:w="http://schemas.openxmlformats.org/wordprocessingml/2006/main" w:rsidRPr="00D96837">
        <w:rPr>
          <w:rFonts w:ascii="GHEA Grapalat" w:eastAsia="Times New Roman" w:hAnsi="GHEA Grapalat" w:cs="Times New Roman"/>
          <w:sz w:val="20"/>
          <w:szCs w:val="20"/>
          <w:lang w:val="es-ES"/>
        </w:rPr>
        <w:t xml:space="preserve">когда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оправдание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доказательство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презентация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невозможность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 себя самого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независимый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причинам </w:t>
      </w:r>
      <w:r xmlns:w="http://schemas.openxmlformats.org/wordprocessingml/2006/main" w:rsidRPr="00D96837">
        <w:rPr>
          <w:rFonts w:ascii="GHEA Grapalat" w:eastAsia="Times New Roman" w:hAnsi="GHEA Grapalat" w:cs="Times New Roman"/>
          <w:sz w:val="20"/>
          <w:szCs w:val="20"/>
          <w:lang w:val="es-ES"/>
        </w:rPr>
        <w:t xml:space="preserve">.</w:t>
      </w:r>
    </w:p>
    <w:p w14:paraId="1162D87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19 . </w:t>
      </w:r>
      <w:r xmlns:w="http://schemas.openxmlformats.org/wordprocessingml/2006/main" w:rsidRPr="00D96837">
        <w:rPr>
          <w:rFonts w:ascii="GHEA Grapalat" w:eastAsia="Times New Roman" w:hAnsi="GHEA Grapalat" w:cs="Times New Roman"/>
          <w:sz w:val="20"/>
          <w:szCs w:val="20"/>
          <w:lang w:val="en-US"/>
        </w:rPr>
        <w:t xml:space="preserve">Клиент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оценщик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комиссия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кроме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Закон </w:t>
      </w:r>
      <w:r xmlns:w="http://schemas.openxmlformats.org/wordprocessingml/2006/main" w:rsidRPr="00D96837">
        <w:rPr>
          <w:rFonts w:ascii="GHEA Grapalat" w:eastAsia="Times New Roman" w:hAnsi="GHEA Grapalat" w:cs="Times New Roman"/>
          <w:sz w:val="20"/>
          <w:szCs w:val="20"/>
          <w:lang w:val="es-ES"/>
        </w:rPr>
        <w:t xml:space="preserve">6</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Статья </w:t>
      </w:r>
      <w:r xmlns:w="http://schemas.openxmlformats.org/wordprocessingml/2006/main" w:rsidRPr="00D96837">
        <w:rPr>
          <w:rFonts w:ascii="GHEA Grapalat" w:eastAsia="Times New Roman" w:hAnsi="GHEA Grapalat" w:cs="Times New Roman"/>
          <w:sz w:val="20"/>
          <w:szCs w:val="20"/>
          <w:lang w:val="es-ES"/>
        </w:rPr>
        <w:t xml:space="preserve">2</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частично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обжалование </w:t>
      </w:r>
      <w:r xmlns:w="http://schemas.openxmlformats.org/wordprocessingml/2006/main" w:rsidRPr="00D96837">
        <w:rPr>
          <w:rFonts w:ascii="GHEA Grapalat" w:eastAsia="Times New Roman" w:hAnsi="GHEA Grapalat" w:cs="Times New Roman"/>
          <w:sz w:val="20"/>
          <w:szCs w:val="20"/>
          <w:lang w:val="en-US"/>
        </w:rPr>
        <w:t xml:space="preserve">решений</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автоматически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приостанавливает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покупка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процесс </w:t>
      </w:r>
      <w:r xmlns:w="http://schemas.openxmlformats.org/wordprocessingml/2006/main" w:rsidRPr="00D96837">
        <w:rPr>
          <w:rFonts w:ascii="GHEA Grapalat" w:eastAsia="Times New Roman" w:hAnsi="GHEA Grapalat" w:cs="Times New Roman"/>
          <w:sz w:val="20"/>
          <w:szCs w:val="20"/>
          <w:lang w:val="es-ES"/>
        </w:rPr>
        <w:t xml:space="preserve">такой</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10 </w:t>
      </w:r>
      <w:r xmlns:w="http://schemas.openxmlformats.org/wordprocessingml/2006/main" w:rsidRPr="00D96837">
        <w:rPr>
          <w:rFonts w:ascii="GHEA Grapalat" w:eastAsia="Times New Roman" w:hAnsi="GHEA Grapalat" w:cs="GHEA Grapalat"/>
          <w:sz w:val="20"/>
          <w:szCs w:val="20"/>
          <w:lang w:val="en-US"/>
        </w:rPr>
        <w:t xml:space="preserve">пунктов </w:t>
      </w:r>
      <w:r xmlns:w="http://schemas.openxmlformats.org/wordprocessingml/2006/main" w:rsidRPr="00D96837">
        <w:rPr>
          <w:rFonts w:ascii="GHEA Grapalat" w:eastAsia="Times New Roman" w:hAnsi="GHEA Grapalat" w:cs="Times New Roman"/>
          <w:sz w:val="20"/>
          <w:szCs w:val="20"/>
          <w:lang w:val="en-US"/>
        </w:rPr>
        <w:t xml:space="preserve">приглашения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будет опубликован</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того дня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аргумент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осмотр</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результатами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первый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сделал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сила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войти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 </w:t>
      </w:r>
      <w:r xmlns:w="http://schemas.openxmlformats.org/wordprocessingml/2006/main" w:rsidRPr="00D96837">
        <w:rPr>
          <w:rFonts w:ascii="GHEA Grapalat" w:eastAsia="Times New Roman" w:hAnsi="GHEA Grapalat" w:cs="Times New Roman"/>
          <w:sz w:val="20"/>
          <w:szCs w:val="20"/>
          <w:lang w:val="es-ES"/>
        </w:rPr>
        <w:t xml:space="preserve">.</w:t>
      </w:r>
    </w:p>
    <w:p w14:paraId="1816C47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20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w:t>
      </w:r>
      <w:r xmlns:w="http://schemas.openxmlformats.org/wordprocessingml/2006/main" w:rsidRPr="00D96837">
        <w:rPr>
          <w:rFonts w:ascii="GHEA Grapalat" w:eastAsia="Times New Roman" w:hAnsi="GHEA Grapalat" w:cs="Times New Roman"/>
          <w:sz w:val="20"/>
          <w:szCs w:val="20"/>
          <w:lang w:val="en-US"/>
        </w:rPr>
        <w:t xml:space="preserve">случаях </w:t>
      </w:r>
      <w:r xmlns:w="http://schemas.openxmlformats.org/wordprocessingml/2006/main" w:rsidRPr="00D96837">
        <w:rPr>
          <w:rFonts w:ascii="GHEA Grapalat" w:eastAsia="Times New Roman" w:hAnsi="GHEA Grapalat" w:cs="Times New Roman"/>
          <w:sz w:val="20"/>
          <w:szCs w:val="20"/>
          <w:lang w:val="es-ES"/>
        </w:rPr>
        <w:t xml:space="preserve">, когда </w:t>
      </w:r>
      <w:r xmlns:w="http://schemas.openxmlformats.org/wordprocessingml/2006/main" w:rsidRPr="00D96837">
        <w:rPr>
          <w:rFonts w:ascii="GHEA Grapalat" w:eastAsia="Times New Roman" w:hAnsi="GHEA Grapalat" w:cs="Times New Roman"/>
          <w:sz w:val="20"/>
          <w:szCs w:val="20"/>
          <w:lang w:val="en-US"/>
        </w:rPr>
        <w:t xml:space="preserve">публичные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защита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национальный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безопасность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интересах</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основанный на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необходимый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продолжать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покупка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процесс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Закон </w:t>
      </w:r>
      <w:r xmlns:w="http://schemas.openxmlformats.org/wordprocessingml/2006/main" w:rsidRPr="00D96837">
        <w:rPr>
          <w:rFonts w:ascii="GHEA Grapalat" w:eastAsia="Times New Roman" w:hAnsi="GHEA Grapalat" w:cs="Times New Roman"/>
          <w:sz w:val="20"/>
          <w:szCs w:val="20"/>
          <w:lang w:val="es-ES"/>
        </w:rPr>
        <w:t xml:space="preserve">2</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Статья </w:t>
      </w:r>
      <w:r xmlns:w="http://schemas.openxmlformats.org/wordprocessingml/2006/main" w:rsidRPr="00D96837">
        <w:rPr>
          <w:rFonts w:ascii="GHEA Grapalat" w:eastAsia="Times New Roman" w:hAnsi="GHEA Grapalat" w:cs="Times New Roman"/>
          <w:sz w:val="20"/>
          <w:szCs w:val="20"/>
          <w:lang w:val="es-ES"/>
        </w:rPr>
        <w:t xml:space="preserve">1</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частично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лидеры </w:t>
      </w:r>
      <w:r xmlns:w="http://schemas.openxmlformats.org/wordprocessingml/2006/main" w:rsidRPr="00D96837">
        <w:rPr>
          <w:rFonts w:ascii="GHEA Grapalat" w:eastAsia="Times New Roman" w:hAnsi="GHEA Grapalat" w:cs="Times New Roman"/>
          <w:sz w:val="20"/>
          <w:szCs w:val="20"/>
          <w:lang w:val="es-ES"/>
        </w:rPr>
        <w:t xml:space="preserve">и</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юридический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лица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 случае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исполнительный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лидер</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написано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посредничество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основа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изготовление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покупка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процесс</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приостановка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устранить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этот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точкой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намеревался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его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учреждение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немедленно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отправка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авторизованный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официальный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электронный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почта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Кому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Уполномоченный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что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немедленно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публикация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информационный бюллетень </w:t>
      </w:r>
      <w:r xmlns:w="http://schemas.openxmlformats.org/wordprocessingml/2006/main" w:rsidRPr="00D96837">
        <w:rPr>
          <w:rFonts w:ascii="GHEA Grapalat" w:eastAsia="Times New Roman" w:hAnsi="GHEA Grapalat" w:cs="Times New Roman"/>
          <w:sz w:val="20"/>
          <w:szCs w:val="20"/>
          <w:lang w:val="es-ES"/>
        </w:rPr>
        <w:t xml:space="preserve">.</w:t>
      </w:r>
    </w:p>
    <w:p w14:paraId="3C7BD96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Calibri" w:eastAsia="Times New Roman" w:hAnsi="Calibri" w:cs="Calibri"/>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21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Клиент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оценщик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комиссия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обращаться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связанный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аргументами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сила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входить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публикация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этого момента </w:t>
      </w:r>
      <w:r xmlns:w="http://schemas.openxmlformats.org/wordprocessingml/2006/main" w:rsidRPr="00D96837">
        <w:rPr>
          <w:rFonts w:ascii="GHEA Grapalat" w:eastAsia="Times New Roman" w:hAnsi="GHEA Grapalat" w:cs="Times New Roman"/>
          <w:sz w:val="20"/>
          <w:szCs w:val="20"/>
          <w:lang w:val="es-ES"/>
        </w:rPr>
        <w:t xml:space="preserve">.</w:t>
      </w:r>
    </w:p>
    <w:p w14:paraId="76502BE4"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12.22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Клиент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оценщик</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комиссия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действий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бездействия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решения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обращаться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назад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связанный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 аргументами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вердикт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часть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другой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акт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его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публикация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день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отправляется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авторизованный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официальный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электронный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почта</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Кому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Уполномоченный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тело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вердикт</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часть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или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другой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финал</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судебный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действовать</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немедленно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публикация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является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информационный бюллетень </w:t>
      </w:r>
      <w:r xmlns:w="http://schemas.openxmlformats.org/wordprocessingml/2006/main" w:rsidRPr="00D96837">
        <w:rPr>
          <w:rFonts w:ascii="GHEA Grapalat" w:eastAsia="Times New Roman" w:hAnsi="GHEA Grapalat" w:cs="Times New Roman"/>
          <w:sz w:val="20"/>
          <w:szCs w:val="20"/>
          <w:lang w:val="es-ES"/>
        </w:rPr>
        <w:t xml:space="preserve">.</w:t>
      </w:r>
    </w:p>
    <w:p w14:paraId="7CB0C41C"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23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Обращаться</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число</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платный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состояние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обязанности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ставки</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определенный</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являются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государственные</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долг</w:t>
      </w:r>
      <w:r xmlns:w="http://schemas.openxmlformats.org/wordprocessingml/2006/main" w:rsidRPr="00D96837">
        <w:rPr>
          <w:rFonts w:ascii="GHEA Grapalat" w:eastAsia="Times New Roman" w:hAnsi="GHEA Grapalat" w:cs="Times New Roman"/>
          <w:sz w:val="20"/>
          <w:szCs w:val="20"/>
          <w:lang w:val="es-ES"/>
        </w:rPr>
        <w:t xml:space="preserve"> « </w:t>
      </w:r>
      <w:r xmlns:w="http://schemas.openxmlformats.org/wordprocessingml/2006/main" w:rsidRPr="00D96837">
        <w:rPr>
          <w:rFonts w:ascii="GHEA Grapalat" w:eastAsia="Times New Roman" w:hAnsi="GHEA Grapalat" w:cs="Times New Roman"/>
          <w:sz w:val="20"/>
          <w:szCs w:val="20"/>
          <w:lang w:val="en-US"/>
        </w:rPr>
        <w:t xml:space="preserve">о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по закону.</w:t>
      </w:r>
    </w:p>
    <w:p w14:paraId="0E107EC9" w14:textId="246050CC" w:rsidR="00454CDE" w:rsidRPr="00E84C88" w:rsidRDefault="00D96837" w:rsidP="00D96837">
      <w:pPr>
        <w:spacing w:after="0" w:line="240" w:lineRule="auto"/>
        <w:jc w:val="center"/>
        <w:rPr>
          <w:rFonts w:ascii="GHEA Grapalat" w:eastAsia="Times New Roman" w:hAnsi="GHEA Grapalat" w:cs="Arial"/>
          <w:b/>
          <w:sz w:val="24"/>
          <w:lang w:val="es-ES"/>
        </w:rPr>
      </w:pPr>
      <w:r w:rsidRPr="00D96837">
        <w:rPr>
          <w:rFonts w:ascii="GHEA Grapalat" w:eastAsia="Times New Roman" w:hAnsi="GHEA Grapalat" w:cs="Sylfaen"/>
          <w:b/>
          <w:sz w:val="24"/>
          <w:lang w:val="es-ES"/>
        </w:rPr>
        <w:br w:type="page"/>
      </w:r>
    </w:p>
    <w:p w14:paraId="29DCABE7" w14:textId="77777777" w:rsidR="00532D6C" w:rsidRPr="00E84C88" w:rsidRDefault="00532D6C" w:rsidP="00436DC2">
      <w:pPr xmlns:w="http://schemas.openxmlformats.org/wordprocessingml/2006/main">
        <w:spacing w:after="0" w:line="240" w:lineRule="auto"/>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lastRenderedPageBreak xmlns:w="http://schemas.openxmlformats.org/wordprocessingml/2006/main"/>
      </w:r>
      <w:r xmlns:w="http://schemas.openxmlformats.org/wordprocessingml/2006/main" w:rsidRPr="00E84C88">
        <w:rPr>
          <w:rFonts w:ascii="Arial" w:eastAsia="Times New Roman" w:hAnsi="Arial" w:cs="Arial"/>
          <w:b/>
          <w:sz w:val="24"/>
          <w:lang w:val="es-ES"/>
        </w:rPr>
        <w:t xml:space="preserve">М</w:t>
      </w:r>
      <w:r xmlns:w="http://schemas.openxmlformats.org/wordprocessingml/2006/main" w:rsidRPr="00E84C88">
        <w:rPr>
          <w:rFonts w:ascii="GHEA Grapalat" w:eastAsia="Times New Roman" w:hAnsi="GHEA Grapalat" w:cs="Arial"/>
          <w:b/>
          <w:sz w:val="24"/>
          <w:lang w:val="es-ES"/>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Arial"/>
          <w:b/>
          <w:sz w:val="24"/>
          <w:lang w:val="es-ES"/>
        </w:rPr>
        <w:t xml:space="preserve"> </w:t>
      </w:r>
      <w:r xmlns:w="http://schemas.openxmlformats.org/wordprocessingml/2006/main" w:rsidRPr="00E84C88">
        <w:rPr>
          <w:rFonts w:ascii="Arial" w:eastAsia="Times New Roman" w:hAnsi="Arial" w:cs="Arial"/>
          <w:b/>
          <w:sz w:val="24"/>
          <w:lang w:val="es-ES"/>
        </w:rPr>
        <w:t xml:space="preserve">S </w:t>
      </w:r>
      <w:r xmlns:w="http://schemas.openxmlformats.org/wordprocessingml/2006/main" w:rsidRPr="00E84C88">
        <w:rPr>
          <w:rFonts w:ascii="GHEA Grapalat" w:eastAsia="Times New Roman" w:hAnsi="GHEA Grapalat" w:cs="Times New Roman"/>
          <w:b/>
          <w:sz w:val="24"/>
          <w:lang w:val="af-ZA"/>
        </w:rPr>
        <w:t xml:space="preserve">II</w:t>
      </w:r>
    </w:p>
    <w:p w14:paraId="11BB9051" w14:textId="77777777" w:rsidR="00532D6C" w:rsidRPr="00E84C88" w:rsidRDefault="00532D6C" w:rsidP="00532D6C">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ЧАС</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Р</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ЧАС</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Н</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Г</w:t>
      </w:r>
    </w:p>
    <w:p w14:paraId="639C2D45" w14:textId="77777777" w:rsidR="00532D6C" w:rsidRPr="00E84C88" w:rsidRDefault="00532D6C" w:rsidP="00532D6C">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Г</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Н</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Н</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Ш</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М</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Н</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ЧАС</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Р</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Т</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М</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Н</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ЧАС</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Y</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Т</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ЧАС</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П</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Т</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Р</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А</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С</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Т</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Э</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Л</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И</w:t>
      </w:r>
    </w:p>
    <w:p w14:paraId="79819298" w14:textId="77777777" w:rsidR="00532D6C" w:rsidRPr="00E84C88" w:rsidRDefault="00532D6C" w:rsidP="00532D6C">
      <w:pPr>
        <w:spacing w:after="0" w:line="240" w:lineRule="auto"/>
        <w:ind w:firstLine="567"/>
        <w:jc w:val="center"/>
        <w:rPr>
          <w:rFonts w:ascii="GHEA Grapalat" w:eastAsia="Times New Roman" w:hAnsi="GHEA Grapalat" w:cs="Times New Roman"/>
          <w:sz w:val="24"/>
          <w:lang w:val="af-ZA"/>
        </w:rPr>
      </w:pPr>
    </w:p>
    <w:p w14:paraId="7AE1CB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1. </w:t>
      </w:r>
      <w:r xmlns:w="http://schemas.openxmlformats.org/wordprocessingml/2006/main" w:rsidRPr="00E84C88">
        <w:rPr>
          <w:rFonts w:ascii="Arial" w:eastAsia="Times New Roman" w:hAnsi="Arial" w:cs="Arial"/>
          <w:b/>
          <w:sz w:val="20"/>
          <w:szCs w:val="24"/>
          <w:lang w:val="es-ES"/>
        </w:rPr>
        <w:t xml:space="preserve">ОБЩИЕ ПОЛОЖЕНИЯ</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es-ES"/>
        </w:rPr>
        <w:t xml:space="preserve">ПОЛОЖЕНИЯ</w:t>
      </w:r>
    </w:p>
    <w:p w14:paraId="435A177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4"/>
          <w:lang w:val="af-ZA"/>
        </w:rPr>
      </w:pPr>
      <w:r xmlns:w="http://schemas.openxmlformats.org/wordprocessingml/2006/main" w:rsidRPr="00E84C88">
        <w:rPr>
          <w:rFonts w:ascii="GHEA Grapalat" w:eastAsia="Times New Roman" w:hAnsi="GHEA Grapalat" w:cs="Times New Roman"/>
          <w:sz w:val="24"/>
          <w:lang w:val="af-ZA"/>
        </w:rPr>
        <w:t xml:space="preserve"> </w:t>
      </w:r>
    </w:p>
    <w:p w14:paraId="7244447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1.1 </w:t>
      </w:r>
      <w:r xmlns:w="http://schemas.openxmlformats.org/wordprocessingml/2006/main" w:rsidRPr="00E84C88">
        <w:rPr>
          <w:rFonts w:ascii="Arial" w:eastAsia="Times New Roman" w:hAnsi="Arial" w:cs="Arial"/>
          <w:sz w:val="20"/>
          <w:szCs w:val="24"/>
        </w:rPr>
        <w:t xml:space="preserve">Это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инструкция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цель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имеет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чтобы помочь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моим </w:t>
      </w:r>
      <w:r xmlns:w="http://schemas.openxmlformats.org/wordprocessingml/2006/main" w:rsidRPr="00E84C88">
        <w:rPr>
          <w:rFonts w:ascii="Arial" w:eastAsia="Times New Roman" w:hAnsi="Arial" w:cs="Arial"/>
          <w:sz w:val="20"/>
          <w:szCs w:val="24"/>
        </w:rPr>
        <w:t xml:space="preserve">друзьям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приложение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во время подготовки.</w:t>
      </w:r>
    </w:p>
    <w:p w14:paraId="4003878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1.2 </w:t>
      </w:r>
      <w:r xmlns:w="http://schemas.openxmlformats.org/wordprocessingml/2006/main" w:rsidRPr="00E84C88">
        <w:rPr>
          <w:rFonts w:ascii="Arial" w:eastAsia="Times New Roman" w:hAnsi="Arial" w:cs="Arial"/>
          <w:sz w:val="20"/>
          <w:szCs w:val="24"/>
        </w:rPr>
        <w:t xml:space="preserve">Целесообразность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в случае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м </w:t>
      </w:r>
      <w:r xmlns:w="http://schemas.openxmlformats.org/wordprocessingml/2006/main" w:rsidRPr="00E84C88">
        <w:rPr>
          <w:rFonts w:ascii="Arial" w:eastAsia="Times New Roman" w:hAnsi="Arial" w:cs="Arial"/>
          <w:sz w:val="20"/>
          <w:szCs w:val="24"/>
        </w:rPr>
        <w:t xml:space="preserve">относительный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необходимый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информация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может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представить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этот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 заказу</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предложенный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из форм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разные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разные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способами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сохраняя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необходимый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предпосылки.</w:t>
      </w:r>
    </w:p>
    <w:p w14:paraId="62745C6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1.3 </w:t>
      </w:r>
      <w:r xmlns:w="http://schemas.openxmlformats.org/wordprocessingml/2006/main" w:rsidRPr="00E84C88">
        <w:rPr>
          <w:rFonts w:ascii="Arial" w:eastAsia="Times New Roman" w:hAnsi="Arial" w:cs="Arial"/>
          <w:sz w:val="20"/>
          <w:szCs w:val="24"/>
        </w:rPr>
        <w:t xml:space="preserve">Приложения </w:t>
      </w:r>
      <w:r xmlns:w="http://schemas.openxmlformats.org/wordprocessingml/2006/main" w:rsidRPr="00E84C88">
        <w:rPr>
          <w:rFonts w:ascii="GHEA Grapalat" w:eastAsia="Times New Roman" w:hAnsi="GHEA Grapalat" w:cs="Sylfaen"/>
          <w:sz w:val="20"/>
          <w:szCs w:val="24"/>
          <w:lang w:val="af-ZA"/>
        </w:rPr>
        <w:t xml:space="preserve">из </w:t>
      </w:r>
      <w:r xmlns:w="http://schemas.openxmlformats.org/wordprocessingml/2006/main" w:rsidRPr="00E84C88">
        <w:rPr>
          <w:rFonts w:ascii="Arial" w:eastAsia="Times New Roman" w:hAnsi="Arial" w:cs="Arial"/>
          <w:sz w:val="20"/>
          <w:szCs w:val="24"/>
        </w:rPr>
        <w:t xml:space="preserve">Армении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кроме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может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являются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представлено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также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Английский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На русском языке.</w:t>
      </w:r>
      <w:r xmlns:w="http://schemas.openxmlformats.org/wordprocessingml/2006/main" w:rsidRPr="00E84C88">
        <w:rPr>
          <w:rFonts w:ascii="GHEA Grapalat" w:eastAsia="Times New Roman" w:hAnsi="GHEA Grapalat" w:cs="Sylfaen"/>
          <w:sz w:val="20"/>
          <w:szCs w:val="24"/>
          <w:lang w:val="af-ZA"/>
        </w:rPr>
        <w:t xml:space="preserve"> </w:t>
      </w:r>
    </w:p>
    <w:p w14:paraId="2508D081" w14:textId="77777777" w:rsidR="00532D6C" w:rsidRPr="00E84C88" w:rsidRDefault="00532D6C" w:rsidP="00532D6C">
      <w:pPr>
        <w:spacing w:after="0" w:line="240" w:lineRule="auto"/>
        <w:jc w:val="center"/>
        <w:rPr>
          <w:rFonts w:ascii="GHEA Grapalat" w:eastAsia="Times New Roman" w:hAnsi="GHEA Grapalat" w:cs="Times New Roman"/>
          <w:b/>
          <w:sz w:val="24"/>
          <w:lang w:val="af-ZA"/>
        </w:rPr>
      </w:pPr>
    </w:p>
    <w:p w14:paraId="5E33A17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2. </w:t>
      </w:r>
      <w:r xmlns:w="http://schemas.openxmlformats.org/wordprocessingml/2006/main" w:rsidRPr="00E84C88">
        <w:rPr>
          <w:rFonts w:ascii="Arial" w:eastAsia="Times New Roman" w:hAnsi="Arial" w:cs="Arial"/>
          <w:b/>
          <w:sz w:val="20"/>
          <w:szCs w:val="24"/>
          <w:lang w:val="es-ES"/>
        </w:rPr>
        <w:t xml:space="preserve">ПРОЦЕДУРА</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es-ES"/>
        </w:rPr>
        <w:t xml:space="preserve">ПРИЛОЖЕНИЕ</w:t>
      </w:r>
    </w:p>
    <w:p w14:paraId="7DC6C37F" w14:textId="77777777" w:rsidR="00532D6C" w:rsidRPr="00E84C88" w:rsidRDefault="00532D6C" w:rsidP="00532D6C">
      <w:pPr>
        <w:spacing w:after="0" w:line="240" w:lineRule="auto"/>
        <w:ind w:firstLine="720"/>
        <w:jc w:val="center"/>
        <w:rPr>
          <w:rFonts w:ascii="GHEA Grapalat" w:eastAsia="Times New Roman" w:hAnsi="GHEA Grapalat" w:cs="Times New Roman"/>
          <w:sz w:val="24"/>
          <w:lang w:val="af-ZA"/>
        </w:rPr>
      </w:pPr>
    </w:p>
    <w:p w14:paraId="4D46DAD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E84C88">
        <w:rPr>
          <w:rFonts w:ascii="Arial" w:eastAsia="Times New Roman" w:hAnsi="Arial" w:cs="Arial"/>
          <w:sz w:val="20"/>
          <w:szCs w:val="20"/>
          <w:lang w:val="hy-AM"/>
        </w:rPr>
        <w:t xml:space="preserve">К процедуре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участвовать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м </w:t>
      </w:r>
      <w:r xmlns:w="http://schemas.openxmlformats.org/wordprocessingml/2006/main" w:rsidRPr="00E84C88">
        <w:rPr>
          <w:rFonts w:ascii="Arial" w:eastAsia="Times New Roman" w:hAnsi="Arial" w:cs="Arial"/>
          <w:sz w:val="20"/>
          <w:szCs w:val="20"/>
          <w:lang w:val="hy-AM"/>
        </w:rPr>
        <w:t xml:space="preserve">относительный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этот</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2- </w:t>
      </w:r>
      <w:r xmlns:w="http://schemas.openxmlformats.org/wordprocessingml/2006/main" w:rsidRPr="00E84C88">
        <w:rPr>
          <w:rFonts w:ascii="Arial" w:eastAsia="Times New Roman" w:hAnsi="Arial" w:cs="Arial"/>
          <w:sz w:val="20"/>
          <w:szCs w:val="20"/>
          <w:lang w:val="en-US"/>
        </w:rPr>
        <w:t xml:space="preserve">е </w:t>
      </w:r>
      <w:r xmlns:w="http://schemas.openxmlformats.org/wordprocessingml/2006/main" w:rsidRPr="00E84C88">
        <w:rPr>
          <w:rFonts w:ascii="Arial" w:eastAsia="Times New Roman" w:hAnsi="Arial" w:cs="Arial"/>
          <w:sz w:val="20"/>
          <w:szCs w:val="20"/>
          <w:lang w:val="en-US"/>
        </w:rPr>
        <w:t xml:space="preserve">приглашение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Часть </w:t>
      </w:r>
      <w:r xmlns:w="http://schemas.openxmlformats.org/wordprocessingml/2006/main" w:rsidRPr="00E84C88">
        <w:rPr>
          <w:rFonts w:ascii="GHEA Grapalat" w:eastAsia="Times New Roman" w:hAnsi="GHEA Grapalat" w:cs="Times New Roman"/>
          <w:sz w:val="20"/>
          <w:szCs w:val="20"/>
          <w:lang w:val="af-ZA"/>
        </w:rPr>
        <w:t xml:space="preserve">3</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по доле</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определенный</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чтобы</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подарок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Применение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гаитянский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прикрепил</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приглашению</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намеревался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соответствующий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документы </w:t>
      </w:r>
      <w:r xmlns:w="http://schemas.openxmlformats.org/wordprocessingml/2006/main" w:rsidRPr="00E84C88">
        <w:rPr>
          <w:rFonts w:ascii="Arial" w:eastAsia="Times New Roman" w:hAnsi="Arial" w:cs="Arial"/>
          <w:sz w:val="20"/>
          <w:szCs w:val="20"/>
          <w:lang w:val="es-ES"/>
        </w:rPr>
        <w:t xml:space="preserve">.</w:t>
      </w:r>
    </w:p>
    <w:p w14:paraId="3246661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Arial" w:eastAsia="Times New Roman" w:hAnsi="Arial" w:cs="Arial"/>
          <w:sz w:val="20"/>
          <w:szCs w:val="24"/>
          <w:lang w:val="en-US"/>
        </w:rPr>
        <w:t xml:space="preserve">Участник</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по запросу</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подарок</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его/ее</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к</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одобренный </w:t>
      </w:r>
      <w:r xmlns:w="http://schemas.openxmlformats.org/wordprocessingml/2006/main" w:rsidRPr="00E84C88">
        <w:rPr>
          <w:rFonts w:ascii="GHEA Grapalat" w:eastAsia="Times New Roman" w:hAnsi="GHEA Grapalat" w:cs="Sylfaen"/>
          <w:sz w:val="20"/>
          <w:szCs w:val="24"/>
          <w:lang w:val="es-ES"/>
        </w:rPr>
        <w:t xml:space="preserve">:</w:t>
      </w:r>
    </w:p>
    <w:p w14:paraId="51C8319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es-ES"/>
        </w:rPr>
      </w:pPr>
      <w:r xmlns:w="http://schemas.openxmlformats.org/wordprocessingml/2006/main" w:rsidRPr="00E84C88">
        <w:rPr>
          <w:rFonts w:ascii="Arial" w:eastAsia="Times New Roman" w:hAnsi="Arial" w:cs="Arial"/>
          <w:b/>
          <w:sz w:val="20"/>
          <w:szCs w:val="24"/>
        </w:rPr>
        <w:t xml:space="preserve">Процедура </w:t>
      </w:r>
      <w:r xmlns:w="http://schemas.openxmlformats.org/wordprocessingml/2006/main" w:rsidRPr="00E84C88">
        <w:rPr>
          <w:rFonts w:ascii="GHEA Grapalat" w:eastAsia="Times New Roman" w:hAnsi="GHEA Grapalat" w:cs="Sylfaen"/>
          <w:b/>
          <w:sz w:val="20"/>
          <w:szCs w:val="24"/>
          <w:lang w:val="es-ES"/>
        </w:rPr>
        <w:t xml:space="preserve">2.1</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участвовать</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заявление </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заявление </w:t>
      </w:r>
      <w:r xmlns:w="http://schemas.openxmlformats.org/wordprocessingml/2006/main" w:rsidRPr="00E84C88">
        <w:rPr>
          <w:rFonts w:ascii="GHEA Grapalat" w:eastAsia="Times New Roman" w:hAnsi="GHEA Grapalat" w:cs="Sylfaen"/>
          <w:b/>
          <w:sz w:val="20"/>
          <w:szCs w:val="24"/>
          <w:lang w:val="af-ZA"/>
        </w:rPr>
        <w:t xml:space="preserve">согласно</w:t>
      </w:r>
      <w:r xmlns:w="http://schemas.openxmlformats.org/wordprocessingml/2006/main" w:rsidRPr="00E84C88">
        <w:rPr>
          <w:rFonts w:ascii="Arial" w:eastAsia="Times New Roman" w:hAnsi="Arial" w:cs="Arial"/>
          <w:b/>
          <w:sz w:val="20"/>
          <w:szCs w:val="24"/>
          <w:lang w:val="af-ZA"/>
        </w:rPr>
        <w:t xml:space="preserv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h </w:t>
      </w:r>
      <w:r xmlns:w="http://schemas.openxmlformats.org/wordprocessingml/2006/main" w:rsidRPr="00E84C88">
        <w:rPr>
          <w:rFonts w:ascii="Arial" w:eastAsia="Times New Roman" w:hAnsi="Arial" w:cs="Arial"/>
          <w:b/>
          <w:sz w:val="20"/>
          <w:szCs w:val="24"/>
        </w:rPr>
        <w:t xml:space="preserve">добавлен к </w:t>
      </w:r>
      <w:r xmlns:w="http://schemas.openxmlformats.org/wordprocessingml/2006/main" w:rsidRPr="00E84C88">
        <w:rPr>
          <w:rFonts w:ascii="GHEA Grapalat" w:eastAsia="Times New Roman" w:hAnsi="GHEA Grapalat" w:cs="Sylfaen"/>
          <w:b/>
          <w:sz w:val="20"/>
          <w:szCs w:val="24"/>
          <w:lang w:val="af-ZA"/>
        </w:rPr>
        <w:t xml:space="preserve">N </w:t>
      </w:r>
      <w:r xmlns:w="http://schemas.openxmlformats.org/wordprocessingml/2006/main" w:rsidRPr="00E84C88">
        <w:rPr>
          <w:rFonts w:ascii="Arial" w:eastAsia="Times New Roman" w:hAnsi="Arial" w:cs="Arial"/>
          <w:b/>
          <w:sz w:val="20"/>
          <w:szCs w:val="24"/>
          <w:lang w:val="af-ZA"/>
        </w:rPr>
        <w:t xml:space="preserve">1 </w:t>
      </w:r>
      <w:r xmlns:w="http://schemas.openxmlformats.org/wordprocessingml/2006/main" w:rsidRPr="00E84C88">
        <w:rPr>
          <w:rFonts w:ascii="GHEA Grapalat" w:eastAsia="Times New Roman" w:hAnsi="GHEA Grapalat" w:cs="Sylfaen"/>
          <w:b/>
          <w:sz w:val="20"/>
          <w:szCs w:val="24"/>
          <w:lang w:val="es-ES"/>
        </w:rPr>
        <w:t xml:space="preserve">.</w:t>
      </w:r>
    </w:p>
    <w:p w14:paraId="08242E0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2.2 </w:t>
      </w:r>
      <w:r xmlns:w="http://schemas.openxmlformats.org/wordprocessingml/2006/main" w:rsidRPr="00E84C88">
        <w:rPr>
          <w:rFonts w:ascii="Arial" w:eastAsia="Times New Roman" w:hAnsi="Arial" w:cs="Arial"/>
          <w:b/>
          <w:sz w:val="20"/>
          <w:szCs w:val="24"/>
          <w:lang w:val="es-ES"/>
        </w:rPr>
        <w:t xml:space="preserve">элемента</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к</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одобрено </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рекомендовано</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продукт</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0"/>
          <w:lang w:val="hy-AM"/>
        </w:rPr>
        <w:t xml:space="preserve">полный</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описание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согласно</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Приложение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1.1 </w:t>
      </w:r>
      <w:r xmlns:w="http://schemas.openxmlformats.org/wordprocessingml/2006/main" w:rsidRPr="00E84C88">
        <w:rPr>
          <w:rFonts w:ascii="GHEA Grapalat" w:eastAsia="Times New Roman" w:hAnsi="GHEA Grapalat" w:cs="Sylfaen"/>
          <w:b/>
          <w:sz w:val="20"/>
          <w:szCs w:val="24"/>
          <w:lang w:val="es-ES"/>
        </w:rPr>
        <w:t xml:space="preserve">.</w:t>
      </w:r>
    </w:p>
    <w:p w14:paraId="6F067BC9" w14:textId="77777777" w:rsidR="00532D6C" w:rsidRPr="00E84C88" w:rsidRDefault="00532D6C" w:rsidP="00532D6C">
      <w:pPr xmlns:w="http://schemas.openxmlformats.org/wordprocessingml/2006/main">
        <w:spacing w:after="0" w:line="276"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0"/>
          <w:lang w:val="af-ZA" w:eastAsia="ru-RU"/>
        </w:rPr>
        <w:t xml:space="preserve">2.3 </w:t>
      </w:r>
      <w:r xmlns:w="http://schemas.openxmlformats.org/wordprocessingml/2006/main" w:rsidRPr="00E84C88">
        <w:rPr>
          <w:rFonts w:ascii="Arial" w:eastAsia="Times New Roman" w:hAnsi="Arial" w:cs="Arial"/>
          <w:sz w:val="20"/>
          <w:szCs w:val="24"/>
          <w:lang w:val="en-US"/>
        </w:rPr>
        <w:t xml:space="preserve">агентство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договор</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копия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его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сторона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существование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человек</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данные </w:t>
      </w:r>
      <w:r xmlns:w="http://schemas.openxmlformats.org/wordprocessingml/2006/main" w:rsidRPr="00E84C88">
        <w:rPr>
          <w:rFonts w:ascii="GHEA Grapalat" w:eastAsia="Times New Roman" w:hAnsi="GHEA Grapalat" w:cs="Sylfaen"/>
          <w:sz w:val="20"/>
          <w:szCs w:val="24"/>
          <w:lang w:val="af-ZA"/>
        </w:rPr>
        <w:t xml:space="preserve">, если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контракт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быть выполнено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агентство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через </w:t>
      </w:r>
      <w:r xmlns:w="http://schemas.openxmlformats.org/wordprocessingml/2006/main" w:rsidRPr="00E84C88">
        <w:rPr>
          <w:rFonts w:ascii="GHEA Grapalat" w:eastAsia="Times New Roman" w:hAnsi="GHEA Grapalat" w:cs="Sylfaen"/>
          <w:sz w:val="20"/>
          <w:szCs w:val="24"/>
          <w:lang w:val="af-ZA"/>
        </w:rPr>
        <w:t xml:space="preserve">.</w:t>
      </w:r>
    </w:p>
    <w:p w14:paraId="66C7C58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color w:val="FFFFFF"/>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2.4 </w:t>
      </w:r>
      <w:r xmlns:w="http://schemas.openxmlformats.org/wordprocessingml/2006/main" w:rsidRPr="00E84C88">
        <w:rPr>
          <w:rFonts w:ascii="Arial" w:eastAsia="Times New Roman" w:hAnsi="Arial" w:cs="Arial"/>
          <w:sz w:val="20"/>
          <w:szCs w:val="24"/>
          <w:lang w:val="en-US"/>
        </w:rPr>
        <w:t xml:space="preserve">сустава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активность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договор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если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участники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покупка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к процедуре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участвует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являются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совместно</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активность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 порядку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по консорциуму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vertAlign w:val="superscript"/>
          <w:lang w:val="af-ZA"/>
        </w:rPr>
        <w:t xml:space="preserve">15</w:t>
      </w:r>
      <w:r xmlns:w="http://schemas.openxmlformats.org/wordprocessingml/2006/main" w:rsidRPr="00E84C88">
        <w:rPr>
          <w:rFonts w:ascii="GHEA Grapalat" w:eastAsia="Times New Roman" w:hAnsi="GHEA Grapalat" w:cs="Sylfaen"/>
          <w:color w:val="FFFFFF"/>
          <w:sz w:val="20"/>
          <w:szCs w:val="24"/>
          <w:vertAlign w:val="superscript"/>
          <w:lang w:val="af-ZA"/>
        </w:rPr>
        <w:footnoteReference xmlns:w="http://schemas.openxmlformats.org/wordprocessingml/2006/main" w:id="10"/>
      </w:r>
    </w:p>
    <w:p w14:paraId="18F1C17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b/>
          <w:sz w:val="20"/>
          <w:szCs w:val="24"/>
          <w:lang w:val="af-ZA"/>
        </w:rPr>
        <w:t xml:space="preserve">2.6 </w:t>
      </w:r>
      <w:r xmlns:w="http://schemas.openxmlformats.org/wordprocessingml/2006/main" w:rsidRPr="00E84C88">
        <w:rPr>
          <w:rFonts w:ascii="Arial" w:eastAsia="Times New Roman" w:hAnsi="Arial" w:cs="Arial"/>
          <w:b/>
          <w:sz w:val="20"/>
          <w:szCs w:val="24"/>
          <w:lang w:val="hy-AM"/>
        </w:rPr>
        <w:t xml:space="preserve">цена</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предложение </w:t>
      </w:r>
      <w:r xmlns:w="http://schemas.openxmlformats.org/wordprocessingml/2006/main" w:rsidRPr="00E84C88">
        <w:rPr>
          <w:rFonts w:ascii="GHEA Grapalat" w:eastAsia="Times New Roman" w:hAnsi="GHEA Grapalat" w:cs="Sylfaen"/>
          <w:b/>
          <w:sz w:val="20"/>
          <w:szCs w:val="24"/>
          <w:lang w:val="af-ZA"/>
        </w:rPr>
        <w:t xml:space="preserve">согласно</w:t>
      </w:r>
      <w:r xmlns:w="http://schemas.openxmlformats.org/wordprocessingml/2006/main" w:rsidRPr="00E84C88">
        <w:rPr>
          <w:rFonts w:ascii="Arial" w:eastAsia="Times New Roman" w:hAnsi="Arial" w:cs="Arial"/>
          <w:b/>
          <w:sz w:val="20"/>
          <w:szCs w:val="24"/>
          <w:lang w:val="hy-AM"/>
        </w:rPr>
        <w:t xml:space="preserv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Приложение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2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Цена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предложение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быть представленным</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стоимость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себестоимость)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предсказанный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выгода</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всего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lang w:val="af-ZA"/>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добавлен</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ценность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пол</w:t>
      </w:r>
      <w:r xmlns:w="http://schemas.openxmlformats.org/wordprocessingml/2006/main" w:rsidRPr="00E84C88" w:rsidDel="001A1F55">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из ингредиентов</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состоящий из</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расчет</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в некотором смысле.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Ценить</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компоненты</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расчет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открытие</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или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другой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подробности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 являются</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необходимый</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и</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представлено </w:t>
      </w:r>
      <w:r xmlns:w="http://schemas.openxmlformats.org/wordprocessingml/2006/main" w:rsidRPr="00E84C88">
        <w:rPr>
          <w:rFonts w:ascii="GHEA Grapalat" w:eastAsia="Times New Roman" w:hAnsi="GHEA Grapalat" w:cs="Sylfaen"/>
          <w:sz w:val="20"/>
          <w:szCs w:val="24"/>
          <w:lang w:val="af-ZA"/>
        </w:rPr>
        <w:t xml:space="preserve">.</w:t>
      </w:r>
    </w:p>
    <w:p w14:paraId="0D9771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3. </w:t>
      </w:r>
      <w:r xmlns:w="http://schemas.openxmlformats.org/wordprocessingml/2006/main" w:rsidRPr="00E84C88">
        <w:rPr>
          <w:rFonts w:ascii="Arial" w:eastAsia="Times New Roman" w:hAnsi="Arial" w:cs="Arial"/>
          <w:b/>
          <w:sz w:val="20"/>
          <w:szCs w:val="24"/>
          <w:lang w:val="es-ES"/>
        </w:rPr>
        <w:t xml:space="preserve">ЗАЯВЛЕНИЕ</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ПОДГОТОВИТЬ</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ПОРЯДОК</w:t>
      </w:r>
    </w:p>
    <w:p w14:paraId="6AD8D864" w14:textId="77777777" w:rsidR="009C6DB1" w:rsidRPr="009C6DB1" w:rsidRDefault="009C6DB1" w:rsidP="009C6DB1">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9C6DB1">
        <w:rPr>
          <w:rFonts w:ascii="GHEA Grapalat" w:eastAsia="Times New Roman" w:hAnsi="GHEA Grapalat" w:cs="Times New Roman"/>
          <w:sz w:val="20"/>
          <w:szCs w:val="20"/>
          <w:lang w:val="es-ES"/>
        </w:rPr>
        <w:t xml:space="preserve">3.1 </w:t>
      </w:r>
      <w:r xmlns:w="http://schemas.openxmlformats.org/wordprocessingml/2006/main" w:rsidRPr="009C6DB1">
        <w:rPr>
          <w:rFonts w:ascii="GHEA Grapalat" w:eastAsia="Times New Roman" w:hAnsi="GHEA Grapalat" w:cs="Sylfaen"/>
          <w:sz w:val="20"/>
          <w:szCs w:val="20"/>
        </w:rPr>
        <w:t xml:space="preserve">Участник</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приложение</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подарок</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является</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этот</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по приглашению</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определенный</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чтобы.</w:t>
      </w:r>
      <w:r xmlns:w="http://schemas.openxmlformats.org/wordprocessingml/2006/main" w:rsidRPr="009C6DB1">
        <w:rPr>
          <w:rFonts w:ascii="GHEA Grapalat" w:eastAsia="Times New Roman" w:hAnsi="GHEA Grapalat" w:cs="Sylfaen"/>
          <w:sz w:val="20"/>
          <w:szCs w:val="20"/>
          <w:lang w:val="es-ES"/>
        </w:rPr>
        <w:t xml:space="preserve"> </w:t>
      </w:r>
    </w:p>
    <w:p w14:paraId="1BF2536B" w14:textId="77777777" w:rsidR="009C6DB1" w:rsidRPr="009C6DB1" w:rsidRDefault="009C6DB1" w:rsidP="009C6DB1">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9C6DB1">
        <w:rPr>
          <w:rFonts w:ascii="GHEA Grapalat" w:eastAsia="Times New Roman" w:hAnsi="GHEA Grapalat" w:cs="Times New Roman"/>
          <w:sz w:val="20"/>
          <w:szCs w:val="20"/>
          <w:lang w:val="en-US"/>
        </w:rPr>
        <w:t xml:space="preserve">M </w:t>
      </w:r>
      <w:r xmlns:w="http://schemas.openxmlformats.org/wordprocessingml/2006/main" w:rsidRPr="009C6DB1">
        <w:rPr>
          <w:rFonts w:ascii="GHEA Grapalat" w:eastAsia="Times New Roman" w:hAnsi="GHEA Grapalat" w:cs="Sylfaen"/>
          <w:sz w:val="20"/>
          <w:szCs w:val="20"/>
          <w:lang w:val="en-US"/>
        </w:rPr>
        <w:t xml:space="preserve">asnaksi</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предложения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их</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касательно</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документы</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будучи помещенным</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являются</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конверт</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в </w:t>
      </w:r>
      <w:r xmlns:w="http://schemas.openxmlformats.org/wordprocessingml/2006/main" w:rsidRPr="009C6DB1">
        <w:rPr>
          <w:rFonts w:ascii="GHEA Grapalat" w:eastAsia="Times New Roman" w:hAnsi="GHEA Grapalat" w:cs="Times New Roman"/>
          <w:sz w:val="20"/>
          <w:szCs w:val="20"/>
          <w:lang w:val="es-ES"/>
        </w:rPr>
        <w:t xml:space="preserve">котором</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склеивание</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является</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это</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Ведущий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В конверте</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включено</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документы </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составленные</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являются</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из оригинала</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xmlns:w="http://schemas.openxmlformats.org/wordprocessingml/2006/main" w:rsidRPr="009C6DB1">
        <w:rPr>
          <w:rFonts w:ascii="GHEA Grapalat" w:eastAsia="Times New Roman" w:hAnsi="GHEA Grapalat" w:cs="Sylfaen"/>
          <w:sz w:val="20"/>
          <w:szCs w:val="20"/>
          <w:lang w:val="en-US"/>
        </w:rPr>
        <w:t xml:space="preserve">и </w:t>
      </w:r>
      <w:r xmlns:w="http://schemas.openxmlformats.org/wordprocessingml/2006/main" w:rsidRPr="009C6DB1">
        <w:rPr>
          <w:rFonts w:ascii="GHEA Grapalat" w:eastAsia="Times New Roman" w:hAnsi="GHEA Grapalat" w:cs="Times New Roman"/>
          <w:sz w:val="20"/>
          <w:szCs w:val="20"/>
          <w:lang w:val="es-ES"/>
        </w:rPr>
        <w:t xml:space="preserve">_____________ </w:t>
      </w:r>
      <w:r xmlns:w="http://schemas.openxmlformats.org/wordprocessingml/2006/main" w:rsidRPr="009C6DB1">
        <w:rPr>
          <w:rFonts w:ascii="GHEA Grapalat" w:eastAsia="Times New Roman" w:hAnsi="GHEA Grapalat" w:cs="Times New Roman"/>
          <w:sz w:val="20"/>
          <w:szCs w:val="20"/>
          <w:lang w:val="en-US"/>
        </w:rPr>
        <w:t xml:space="preserve">копия</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из копий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Документы</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пакеты</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на</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соответственно</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пишется</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Слова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оригинал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и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копия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означают </w:t>
      </w:r>
      <w:r xmlns:w="http://schemas.openxmlformats.org/wordprocessingml/2006/main" w:rsidRPr="009C6DB1">
        <w:rPr>
          <w:rFonts w:ascii="GHEA Grapalat" w:eastAsia="Times New Roman" w:hAnsi="GHEA Grapalat" w:cs="Times New Roman"/>
          <w:sz w:val="20"/>
          <w:szCs w:val="20"/>
          <w:lang w:val="es-ES"/>
        </w:rPr>
        <w:t xml:space="preserve">:</w:t>
      </w:r>
      <w:r xmlns:w="http://schemas.openxmlformats.org/wordprocessingml/2006/main" w:rsidRPr="009C6DB1">
        <w:rPr>
          <w:rFonts w:ascii="GHEA Grapalat" w:eastAsia="Times New Roman" w:hAnsi="GHEA Grapalat" w:cs="Sylfaen"/>
          <w:sz w:val="20"/>
          <w:szCs w:val="24"/>
        </w:rPr>
        <w:t xml:space="preserve">​</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включено</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оригинал</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документы</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вместо</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может</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являются</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представлено</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их</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нотариус</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чтобы</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проверенный</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примеры.</w:t>
      </w:r>
      <w:proofErr xmlns:w="http://schemas.openxmlformats.org/wordprocessingml/2006/main" w:type="gramEnd"/>
    </w:p>
    <w:p w14:paraId="3A76DEB4" w14:textId="77777777" w:rsidR="009C6DB1" w:rsidRPr="009C6DB1" w:rsidRDefault="009C6DB1" w:rsidP="009C6DB1">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Sylfaen"/>
          <w:sz w:val="20"/>
          <w:szCs w:val="20"/>
          <w:lang w:val="en-US"/>
        </w:rPr>
        <w:t xml:space="preserve">Конверт</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этот</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 приглашению</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предназначен для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m </w:t>
      </w:r>
      <w:r xmlns:w="http://schemas.openxmlformats.org/wordprocessingml/2006/main" w:rsidRPr="009C6DB1">
        <w:rPr>
          <w:rFonts w:ascii="GHEA Grapalat" w:eastAsia="Times New Roman" w:hAnsi="GHEA Grapalat" w:cs="Sylfaen"/>
          <w:sz w:val="20"/>
          <w:szCs w:val="20"/>
          <w:lang w:val="en-US"/>
        </w:rPr>
        <w:t xml:space="preserve">asnaksi</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составленный</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документы</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подписание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является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их</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представляя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человек</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или</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последний</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авторизованный</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лицо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далее </w:t>
      </w:r>
      <w:r xmlns:w="http://schemas.openxmlformats.org/wordprocessingml/2006/main" w:rsidRPr="009C6DB1">
        <w:rPr>
          <w:rFonts w:ascii="GHEA Grapalat" w:eastAsia="Times New Roman" w:hAnsi="GHEA Grapalat" w:cs="Times New Roman"/>
          <w:sz w:val="20"/>
          <w:szCs w:val="20"/>
          <w:lang w:val="af-ZA"/>
        </w:rPr>
        <w:t xml:space="preserve">именуемое </w:t>
      </w:r>
      <w:r xmlns:w="http://schemas.openxmlformats.org/wordprocessingml/2006/main" w:rsidRPr="009C6DB1">
        <w:rPr>
          <w:rFonts w:ascii="GHEA Grapalat" w:eastAsia="Times New Roman" w:hAnsi="GHEA Grapalat" w:cs="Sylfaen"/>
          <w:sz w:val="20"/>
          <w:szCs w:val="20"/>
          <w:lang w:val="en-US"/>
        </w:rPr>
        <w:t xml:space="preserve">«агент»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Если</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приложение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подарок</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является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агент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тогда</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 запросу</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быть представленным</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является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последний</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что</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власть</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сдержанный</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быть</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о</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документ</w:t>
      </w:r>
    </w:p>
    <w:p w14:paraId="7D4A6705" w14:textId="77777777" w:rsidR="009C6DB1" w:rsidRPr="009C6DB1" w:rsidRDefault="009C6DB1" w:rsidP="009C6DB1">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3.2 </w:t>
      </w:r>
      <w:r xmlns:w="http://schemas.openxmlformats.org/wordprocessingml/2006/main" w:rsidRPr="009C6DB1">
        <w:rPr>
          <w:rFonts w:ascii="GHEA Grapalat" w:eastAsia="Times New Roman" w:hAnsi="GHEA Grapalat" w:cs="Sylfaen"/>
          <w:sz w:val="20"/>
          <w:szCs w:val="20"/>
          <w:lang w:val="en-US"/>
        </w:rPr>
        <w:t xml:space="preserve">Это</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в пункте </w:t>
      </w:r>
      <w:r xmlns:w="http://schemas.openxmlformats.org/wordprocessingml/2006/main" w:rsidRPr="009C6DB1">
        <w:rPr>
          <w:rFonts w:ascii="GHEA Grapalat" w:eastAsia="Times New Roman" w:hAnsi="GHEA Grapalat" w:cs="Times New Roman"/>
          <w:sz w:val="20"/>
          <w:szCs w:val="20"/>
          <w:lang w:val="af-ZA"/>
        </w:rPr>
        <w:t xml:space="preserve">3.1 </w:t>
      </w:r>
      <w:r xmlns:w="http://schemas.openxmlformats.org/wordprocessingml/2006/main" w:rsidRPr="009C6DB1">
        <w:rPr>
          <w:rFonts w:ascii="GHEA Grapalat" w:eastAsia="Times New Roman" w:hAnsi="GHEA Grapalat" w:cs="Times New Roman"/>
          <w:sz w:val="20"/>
          <w:szCs w:val="20"/>
          <w:lang w:val="en-US"/>
        </w:rPr>
        <w:t xml:space="preserve">инструкции</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упомянул</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конверт</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на</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приложение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сделать</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на языке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быть отмеченным</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являются </w:t>
      </w:r>
      <w:r xmlns:w="http://schemas.openxmlformats.org/wordprocessingml/2006/main" w:rsidRPr="009C6DB1">
        <w:rPr>
          <w:rFonts w:ascii="GHEA Grapalat" w:eastAsia="Times New Roman" w:hAnsi="GHEA Grapalat" w:cs="Times New Roman"/>
          <w:sz w:val="20"/>
          <w:szCs w:val="20"/>
          <w:lang w:val="af-ZA"/>
        </w:rPr>
        <w:t xml:space="preserve">:</w:t>
      </w:r>
    </w:p>
    <w:p w14:paraId="2A5F1D89"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Sylfaen"/>
          <w:sz w:val="20"/>
          <w:szCs w:val="20"/>
          <w:lang w:val="en-US"/>
        </w:rPr>
        <w:t xml:space="preserve">1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клиент</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имя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приложение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презентация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местоположение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адрес </w:t>
      </w:r>
      <w:r xmlns:w="http://schemas.openxmlformats.org/wordprocessingml/2006/main" w:rsidRPr="009C6DB1">
        <w:rPr>
          <w:rFonts w:ascii="GHEA Grapalat" w:eastAsia="Times New Roman" w:hAnsi="GHEA Grapalat" w:cs="Times New Roman"/>
          <w:sz w:val="20"/>
          <w:szCs w:val="20"/>
          <w:lang w:val="af-ZA"/>
        </w:rPr>
        <w:t xml:space="preserve">).</w:t>
      </w:r>
    </w:p>
    <w:p w14:paraId="1DFCC7D8"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2) </w:t>
      </w:r>
      <w:r xmlns:w="http://schemas.openxmlformats.org/wordprocessingml/2006/main" w:rsidRPr="009C6DB1">
        <w:rPr>
          <w:rFonts w:ascii="GHEA Grapalat" w:eastAsia="Times New Roman" w:hAnsi="GHEA Grapalat" w:cs="Times New Roman"/>
          <w:sz w:val="20"/>
          <w:szCs w:val="20"/>
          <w:lang w:val="en-US"/>
        </w:rPr>
        <w:t xml:space="preserve">процедура</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код </w:t>
      </w:r>
      <w:r xmlns:w="http://schemas.openxmlformats.org/wordprocessingml/2006/main" w:rsidRPr="009C6DB1">
        <w:rPr>
          <w:rFonts w:ascii="GHEA Grapalat" w:eastAsia="Times New Roman" w:hAnsi="GHEA Grapalat" w:cs="Times New Roman"/>
          <w:sz w:val="20"/>
          <w:szCs w:val="20"/>
          <w:lang w:val="af-ZA"/>
        </w:rPr>
        <w:t xml:space="preserve">.</w:t>
      </w:r>
    </w:p>
    <w:p w14:paraId="058B705B"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3) " </w:t>
      </w:r>
      <w:r xmlns:w="http://schemas.openxmlformats.org/wordprocessingml/2006/main" w:rsidRPr="009C6DB1">
        <w:rPr>
          <w:rFonts w:ascii="GHEA Grapalat" w:eastAsia="Times New Roman" w:hAnsi="GHEA Grapalat" w:cs="Sylfaen"/>
          <w:sz w:val="20"/>
          <w:szCs w:val="20"/>
          <w:lang w:val="en-US"/>
        </w:rPr>
        <w:t xml:space="preserve">не открывать"</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до</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приложения</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открытие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Слова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сессия </w:t>
      </w:r>
      <w:r xmlns:w="http://schemas.openxmlformats.org/wordprocessingml/2006/main" w:rsidRPr="009C6DB1">
        <w:rPr>
          <w:rFonts w:ascii="GHEA Grapalat" w:eastAsia="Times New Roman" w:hAnsi="GHEA Grapalat" w:cs="Times New Roman"/>
          <w:sz w:val="20"/>
          <w:szCs w:val="20"/>
          <w:lang w:val="af-ZA"/>
        </w:rPr>
        <w:t xml:space="preserve">»</w:t>
      </w:r>
    </w:p>
    <w:p w14:paraId="51620017"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4) </w:t>
      </w:r>
      <w:r xmlns:w="http://schemas.openxmlformats.org/wordprocessingml/2006/main" w:rsidRPr="009C6DB1">
        <w:rPr>
          <w:rFonts w:ascii="GHEA Grapalat" w:eastAsia="Times New Roman" w:hAnsi="GHEA Grapalat" w:cs="Times New Roman"/>
          <w:sz w:val="20"/>
          <w:szCs w:val="20"/>
          <w:lang w:val="en-US"/>
        </w:rPr>
        <w:t xml:space="preserve">m </w:t>
      </w:r>
      <w:r xmlns:w="http://schemas.openxmlformats.org/wordprocessingml/2006/main" w:rsidRPr="009C6DB1">
        <w:rPr>
          <w:rFonts w:ascii="GHEA Grapalat" w:eastAsia="Times New Roman" w:hAnsi="GHEA Grapalat" w:cs="Sylfaen"/>
          <w:sz w:val="20"/>
          <w:szCs w:val="20"/>
          <w:lang w:val="en-US"/>
        </w:rPr>
        <w:t xml:space="preserve">asnaksi</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имя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имя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местоположение</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место</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номер телефона </w:t>
      </w:r>
      <w:r xmlns:w="http://schemas.openxmlformats.org/wordprocessingml/2006/main" w:rsidRPr="009C6DB1">
        <w:rPr>
          <w:rFonts w:ascii="GHEA Grapalat" w:eastAsia="Times New Roman" w:hAnsi="GHEA Grapalat" w:cs="Times New Roman"/>
          <w:sz w:val="20"/>
          <w:szCs w:val="20"/>
          <w:lang w:val="af-ZA"/>
        </w:rPr>
        <w:t xml:space="preserve">:</w:t>
      </w:r>
    </w:p>
    <w:p w14:paraId="37AA5290" w14:textId="77777777" w:rsidR="009C6DB1" w:rsidRPr="009C6DB1" w:rsidRDefault="009C6DB1" w:rsidP="009C6DB1">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9C6DB1">
        <w:rPr>
          <w:rFonts w:ascii="GHEA Grapalat" w:eastAsia="Times New Roman" w:hAnsi="GHEA Grapalat" w:cs="Sylfaen"/>
          <w:sz w:val="20"/>
          <w:szCs w:val="20"/>
          <w:lang w:val="af-ZA"/>
        </w:rPr>
        <w:t xml:space="preserve">3.3 </w:t>
      </w:r>
      <w:r xmlns:w="http://schemas.openxmlformats.org/wordprocessingml/2006/main" w:rsidRPr="009C6DB1">
        <w:rPr>
          <w:rFonts w:ascii="GHEA Grapalat" w:eastAsia="Times New Roman" w:hAnsi="GHEA Grapalat" w:cs="Sylfaen"/>
          <w:sz w:val="20"/>
          <w:szCs w:val="20"/>
          <w:lang w:val="en-US"/>
        </w:rPr>
        <w:t xml:space="preserve">Это</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пункты </w:t>
      </w:r>
      <w:r xmlns:w="http://schemas.openxmlformats.org/wordprocessingml/2006/main" w:rsidRPr="009C6DB1">
        <w:rPr>
          <w:rFonts w:ascii="GHEA Grapalat" w:eastAsia="Times New Roman" w:hAnsi="GHEA Grapalat" w:cs="Sylfaen"/>
          <w:sz w:val="20"/>
          <w:szCs w:val="20"/>
          <w:lang w:val="af-ZA"/>
        </w:rPr>
        <w:t xml:space="preserve">3.1 </w:t>
      </w:r>
      <w:r xmlns:w="http://schemas.openxmlformats.org/wordprocessingml/2006/main" w:rsidRPr="009C6DB1">
        <w:rPr>
          <w:rFonts w:ascii="GHEA Grapalat" w:eastAsia="Times New Roman" w:hAnsi="GHEA Grapalat" w:cs="Sylfaen"/>
          <w:sz w:val="20"/>
          <w:szCs w:val="20"/>
          <w:lang w:val="en-US"/>
        </w:rPr>
        <w:t xml:space="preserve">и </w:t>
      </w:r>
      <w:r xmlns:w="http://schemas.openxmlformats.org/wordprocessingml/2006/main" w:rsidRPr="009C6DB1">
        <w:rPr>
          <w:rFonts w:ascii="GHEA Grapalat" w:eastAsia="Times New Roman" w:hAnsi="GHEA Grapalat" w:cs="Sylfaen"/>
          <w:sz w:val="20"/>
          <w:szCs w:val="20"/>
          <w:lang w:val="af-ZA"/>
        </w:rPr>
        <w:t xml:space="preserve">3.2 </w:t>
      </w:r>
      <w:r xmlns:w="http://schemas.openxmlformats.org/wordprocessingml/2006/main" w:rsidRPr="009C6DB1">
        <w:rPr>
          <w:rFonts w:ascii="GHEA Grapalat" w:eastAsia="Times New Roman" w:hAnsi="GHEA Grapalat" w:cs="Sylfaen"/>
          <w:sz w:val="20"/>
          <w:szCs w:val="20"/>
          <w:lang w:val="en-US"/>
        </w:rPr>
        <w:t xml:space="preserve">директивы</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к требованиям</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непоследовательный</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приложения</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комитет</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приложения</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открытие</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в сеансе</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отторжение</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является</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и</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по той же причине</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возвращаться</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ведущему </w:t>
      </w:r>
      <w:r xmlns:w="http://schemas.openxmlformats.org/wordprocessingml/2006/main" w:rsidRPr="009C6DB1">
        <w:rPr>
          <w:rFonts w:ascii="GHEA Grapalat" w:eastAsia="Times New Roman" w:hAnsi="GHEA Grapalat" w:cs="Sylfaen"/>
          <w:sz w:val="20"/>
          <w:szCs w:val="20"/>
          <w:lang w:val="af-ZA"/>
        </w:rPr>
        <w:t xml:space="preserve">.</w:t>
      </w:r>
    </w:p>
    <w:p w14:paraId="3CA4BA10" w14:textId="77777777" w:rsidR="00E84C88" w:rsidRPr="009C6DB1" w:rsidRDefault="00E84C88" w:rsidP="00532D6C">
      <w:pPr>
        <w:spacing w:after="0" w:line="240" w:lineRule="auto"/>
        <w:jc w:val="right"/>
        <w:rPr>
          <w:rFonts w:ascii="Arial" w:eastAsia="Times New Roman" w:hAnsi="Arial" w:cs="Arial"/>
          <w:b/>
          <w:sz w:val="20"/>
          <w:szCs w:val="20"/>
          <w:lang w:val="af-ZA" w:eastAsia="ru-RU"/>
        </w:rPr>
      </w:pPr>
    </w:p>
    <w:p w14:paraId="43832E34"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D859A2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7D9FF4D"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A99D41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5C70DD96"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3DC6D2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0AB388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AF9626A"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1B164F8"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F87EAFC"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1682D075"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b/>
          <w:sz w:val="20"/>
          <w:szCs w:val="20"/>
          <w:lang w:val="es-ES" w:eastAsia="ru-RU"/>
        </w:rPr>
      </w:pPr>
      <w:r xmlns:w="http://schemas.openxmlformats.org/wordprocessingml/2006/main" w:rsidRPr="00E84C88">
        <w:rPr>
          <w:rFonts w:ascii="Arial" w:eastAsia="Times New Roman" w:hAnsi="Arial" w:cs="Arial"/>
          <w:b/>
          <w:sz w:val="20"/>
          <w:szCs w:val="20"/>
          <w:lang w:val="es-ES" w:eastAsia="ru-RU"/>
        </w:rPr>
        <w:t xml:space="preserve">Приложение </w:t>
      </w:r>
      <w:r xmlns:w="http://schemas.openxmlformats.org/wordprocessingml/2006/main" w:rsidRPr="00E84C88">
        <w:rPr>
          <w:rFonts w:ascii="GHEA Grapalat" w:eastAsia="Times New Roman" w:hAnsi="GHEA Grapalat" w:cs="Arial"/>
          <w:b/>
          <w:sz w:val="20"/>
          <w:szCs w:val="20"/>
          <w:lang w:val="es-ES" w:eastAsia="ru-RU"/>
        </w:rPr>
        <w:t xml:space="preserve">№ 1</w:t>
      </w:r>
    </w:p>
    <w:p w14:paraId="3383C769" w14:textId="728EC511"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9C6DB1">
        <w:rPr>
          <w:rFonts w:ascii="Arial" w:eastAsia="Times New Roman" w:hAnsi="Arial" w:cs="Arial"/>
          <w:b/>
          <w:color w:val="000000"/>
          <w:sz w:val="20"/>
          <w:szCs w:val="27"/>
          <w:lang w:val="hy-AM"/>
        </w:rPr>
        <w:t xml:space="preserve"> </w:t>
      </w:r>
      <w:r xmlns:w="http://schemas.openxmlformats.org/wordprocessingml/2006/main" w:rsidR="00532D6C" w:rsidRPr="00E84C88">
        <w:rPr>
          <w:rFonts w:ascii="Arial" w:eastAsia="Times New Roman" w:hAnsi="Arial" w:cs="Arial"/>
          <w:b/>
          <w:sz w:val="20"/>
          <w:szCs w:val="20"/>
          <w:lang w:val="es-ES"/>
        </w:rPr>
        <w:t xml:space="preserve">с кодом</w:t>
      </w:r>
    </w:p>
    <w:p w14:paraId="6185D5BE"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цитата</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опрос</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приглашение</w:t>
      </w:r>
    </w:p>
    <w:p w14:paraId="6665C89E" w14:textId="77777777" w:rsidR="00532D6C" w:rsidRPr="00E84C88" w:rsidRDefault="00532D6C" w:rsidP="00532D6C">
      <w:pPr>
        <w:spacing w:after="0" w:line="240" w:lineRule="auto"/>
        <w:jc w:val="center"/>
        <w:rPr>
          <w:rFonts w:ascii="GHEA Grapalat" w:eastAsia="Times New Roman" w:hAnsi="GHEA Grapalat" w:cs="Sylfaen"/>
          <w:b/>
          <w:sz w:val="24"/>
          <w:szCs w:val="24"/>
          <w:lang w:val="es-ES"/>
        </w:rPr>
      </w:pPr>
    </w:p>
    <w:p w14:paraId="69CE33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4"/>
          <w:szCs w:val="24"/>
          <w:lang w:val="es-ES"/>
        </w:rPr>
      </w:pPr>
      <w:r xmlns:w="http://schemas.openxmlformats.org/wordprocessingml/2006/main" w:rsidRPr="00E84C88">
        <w:rPr>
          <w:rFonts w:ascii="Arial" w:eastAsia="Times New Roman" w:hAnsi="Arial" w:cs="Arial"/>
          <w:b/>
          <w:sz w:val="24"/>
          <w:szCs w:val="24"/>
          <w:lang w:val="es-ES"/>
        </w:rPr>
        <w:t xml:space="preserve">ЗАЯВЛЕНИЕ </w:t>
      </w:r>
      <w:r xmlns:w="http://schemas.openxmlformats.org/wordprocessingml/2006/main" w:rsidRPr="00E84C88">
        <w:rPr>
          <w:rFonts w:ascii="GHEA Grapalat" w:eastAsia="Times New Roman" w:hAnsi="GHEA Grapalat" w:cs="Arial"/>
          <w:b/>
          <w:sz w:val="24"/>
          <w:szCs w:val="24"/>
          <w:lang w:val="es-ES"/>
        </w:rPr>
        <w:t xml:space="preserve">- </w:t>
      </w:r>
      <w:r xmlns:w="http://schemas.openxmlformats.org/wordprocessingml/2006/main" w:rsidRPr="00E84C88">
        <w:rPr>
          <w:rFonts w:ascii="Arial" w:eastAsia="Times New Roman" w:hAnsi="Arial" w:cs="Arial"/>
          <w:b/>
          <w:sz w:val="24"/>
          <w:szCs w:val="24"/>
          <w:lang w:val="es-ES"/>
        </w:rPr>
        <w:t xml:space="preserve">ДЕКЛАРАЦИЯ </w:t>
      </w:r>
      <w:r xmlns:w="http://schemas.openxmlformats.org/wordprocessingml/2006/main" w:rsidRPr="00E84C88">
        <w:rPr>
          <w:rFonts w:ascii="GHEA Grapalat" w:eastAsia="Times New Roman" w:hAnsi="GHEA Grapalat" w:cs="Sylfaen"/>
          <w:b/>
          <w:sz w:val="24"/>
          <w:szCs w:val="24"/>
          <w:lang w:val="es-ES"/>
        </w:rPr>
        <w:t xml:space="preserve">*</w:t>
      </w:r>
    </w:p>
    <w:p w14:paraId="268C821C" w14:textId="77777777" w:rsidR="00532D6C" w:rsidRPr="00E84C88" w:rsidRDefault="00532D6C" w:rsidP="00532D6C">
      <w:pPr xmlns:w="http://schemas.openxmlformats.org/wordprocessingml/2006/main">
        <w:keepNext/>
        <w:spacing w:after="0" w:line="240" w:lineRule="auto"/>
        <w:jc w:val="center"/>
        <w:outlineLvl w:val="5"/>
        <w:rPr>
          <w:rFonts w:ascii="GHEA Grapalat" w:eastAsia="Times New Roman" w:hAnsi="GHEA Grapalat" w:cs="Arial"/>
          <w:b/>
          <w:sz w:val="24"/>
          <w:szCs w:val="24"/>
          <w:lang w:val="es-ES" w:eastAsia="ru-RU"/>
        </w:rPr>
      </w:pPr>
      <w:r xmlns:w="http://schemas.openxmlformats.org/wordprocessingml/2006/main" w:rsidRPr="00E84C88">
        <w:rPr>
          <w:rFonts w:ascii="Arial" w:eastAsia="Times New Roman" w:hAnsi="Arial" w:cs="Arial"/>
          <w:b/>
          <w:sz w:val="24"/>
          <w:szCs w:val="24"/>
          <w:lang w:val="es-ES" w:eastAsia="ru-RU"/>
        </w:rPr>
        <w:t xml:space="preserve">цитата</w:t>
      </w:r>
      <w:r xmlns:w="http://schemas.openxmlformats.org/wordprocessingml/2006/main" w:rsidRPr="00E84C88">
        <w:rPr>
          <w:rFonts w:ascii="GHEA Grapalat" w:eastAsia="Times New Roman" w:hAnsi="GHEA Grapalat" w:cs="Sylfaen"/>
          <w:b/>
          <w:sz w:val="24"/>
          <w:szCs w:val="24"/>
          <w:lang w:val="es-ES" w:eastAsia="ru-RU"/>
        </w:rPr>
        <w:t xml:space="preserve"> </w:t>
      </w:r>
      <w:r xmlns:w="http://schemas.openxmlformats.org/wordprocessingml/2006/main" w:rsidRPr="00E84C88">
        <w:rPr>
          <w:rFonts w:ascii="Arial" w:eastAsia="Times New Roman" w:hAnsi="Arial" w:cs="Arial"/>
          <w:b/>
          <w:sz w:val="24"/>
          <w:szCs w:val="24"/>
          <w:lang w:val="es-ES" w:eastAsia="ru-RU"/>
        </w:rPr>
        <w:t xml:space="preserve">на вопрос</w:t>
      </w:r>
      <w:r xmlns:w="http://schemas.openxmlformats.org/wordprocessingml/2006/main" w:rsidRPr="00E84C88">
        <w:rPr>
          <w:rFonts w:ascii="GHEA Grapalat" w:eastAsia="Times New Roman" w:hAnsi="GHEA Grapalat" w:cs="Sylfaen"/>
          <w:b/>
          <w:sz w:val="24"/>
          <w:szCs w:val="24"/>
          <w:lang w:val="es-ES" w:eastAsia="ru-RU"/>
        </w:rPr>
        <w:t xml:space="preserve"> </w:t>
      </w:r>
      <w:r xmlns:w="http://schemas.openxmlformats.org/wordprocessingml/2006/main" w:rsidRPr="00E84C88">
        <w:rPr>
          <w:rFonts w:ascii="Arial" w:eastAsia="Times New Roman" w:hAnsi="Arial" w:cs="Arial"/>
          <w:b/>
          <w:sz w:val="24"/>
          <w:szCs w:val="24"/>
          <w:lang w:val="es-ES" w:eastAsia="ru-RU"/>
        </w:rPr>
        <w:t xml:space="preserve">участвовать</w:t>
      </w:r>
      <w:r xmlns:w="http://schemas.openxmlformats.org/wordprocessingml/2006/main" w:rsidRPr="00E84C88">
        <w:rPr>
          <w:rFonts w:ascii="GHEA Grapalat" w:eastAsia="Times New Roman" w:hAnsi="GHEA Grapalat" w:cs="Arial"/>
          <w:b/>
          <w:sz w:val="24"/>
          <w:szCs w:val="24"/>
          <w:lang w:val="es-ES" w:eastAsia="ru-RU"/>
        </w:rPr>
        <w:t xml:space="preserve">  </w:t>
      </w:r>
    </w:p>
    <w:p w14:paraId="77682F14" w14:textId="77777777" w:rsidR="00532D6C" w:rsidRPr="00E84C88" w:rsidRDefault="00532D6C" w:rsidP="00532D6C">
      <w:pPr>
        <w:spacing w:after="0" w:line="240" w:lineRule="auto"/>
        <w:rPr>
          <w:rFonts w:ascii="GHEA Grapalat" w:eastAsia="Times New Roman" w:hAnsi="GHEA Grapalat" w:cs="Times New Roman"/>
          <w:sz w:val="24"/>
          <w:szCs w:val="24"/>
          <w:lang w:val="es-ES" w:eastAsia="ru-RU"/>
        </w:rPr>
      </w:pPr>
    </w:p>
    <w:p w14:paraId="72E31A55" w14:textId="21880983" w:rsidR="00532D6C" w:rsidRPr="00E84C88" w:rsidRDefault="00D96837" w:rsidP="00532D6C">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lang w:val="es-ES"/>
        </w:rPr>
        <w:t xml:space="preserve"> </w:t>
      </w:r>
      <w:r xmlns:w="http://schemas.openxmlformats.org/wordprocessingml/2006/main" w:rsidR="00532D6C" w:rsidRPr="00E84C88">
        <w:rPr>
          <w:rFonts w:ascii="Arial" w:eastAsia="Times New Roman" w:hAnsi="Arial" w:cs="Arial"/>
          <w:sz w:val="20"/>
          <w:szCs w:val="20"/>
          <w:lang w:val="es-ES"/>
        </w:rPr>
        <w:t xml:space="preserve">отчеты</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это </w:t>
      </w:r>
      <w:r xmlns:w="http://schemas.openxmlformats.org/wordprocessingml/2006/main" w:rsidR="00532D6C" w:rsidRPr="00E84C88">
        <w:rPr>
          <w:rFonts w:ascii="GHEA Grapalat" w:eastAsia="Times New Roman" w:hAnsi="GHEA Grapalat" w:cs="Arial"/>
          <w:sz w:val="20"/>
          <w:szCs w:val="20"/>
          <w:lang w:val="es-ES"/>
        </w:rPr>
        <w:t xml:space="preserve">что?</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желание</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имеет</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участвовать</w:t>
      </w:r>
    </w:p>
    <w:p w14:paraId="0D7629B1" w14:textId="3D22415D"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vertAlign w:val="superscript"/>
          <w:lang w:val="es-ES"/>
        </w:rPr>
      </w:pPr>
      <w:r xmlns:w="http://schemas.openxmlformats.org/wordprocessingml/2006/main">
        <w:rPr>
          <w:rFonts w:ascii="GHEA Grapalat" w:eastAsia="Times New Roman" w:hAnsi="GHEA Grapalat" w:cs="Times New Roman"/>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участник</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имя</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p>
    <w:p w14:paraId="092A13B1" w14:textId="12F9053A"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lang w:val="es-ES"/>
        </w:rPr>
        <w:t xml:space="preserve">из</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к</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 кодом</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объявлено</w:t>
      </w:r>
    </w:p>
    <w:p w14:paraId="2E421D1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4"/>
          <w:szCs w:val="24"/>
          <w:vertAlign w:val="superscript"/>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клиенты</w:t>
      </w: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имя</w:t>
      </w:r>
    </w:p>
    <w:p w14:paraId="39636A4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Arial" w:eastAsia="Times New Roman" w:hAnsi="Arial" w:cs="Arial"/>
          <w:sz w:val="20"/>
          <w:szCs w:val="20"/>
          <w:lang w:val="es-ES"/>
        </w:rPr>
        <w:t xml:space="preserve">цитата</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опрос</w:t>
      </w:r>
      <w:r xmlns:w="http://schemas.openxmlformats.org/wordprocessingml/2006/main" w:rsidRPr="00E84C88">
        <w:rPr>
          <w:rFonts w:ascii="GHEA Grapalat" w:eastAsia="Times New Roman" w:hAnsi="GHEA Grapalat" w:cs="Arial"/>
          <w:sz w:val="16"/>
          <w:szCs w:val="16"/>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доза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ы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приглашение</w:t>
      </w:r>
      <w:r xmlns:w="http://schemas.openxmlformats.org/wordprocessingml/2006/main" w:rsidRPr="00E84C88">
        <w:rPr>
          <w:rFonts w:ascii="GHEA Grapalat" w:eastAsia="Times New Roman" w:hAnsi="GHEA Grapalat" w:cs="Sylfaen"/>
          <w:sz w:val="20"/>
          <w:szCs w:val="20"/>
          <w:lang w:val="es-ES"/>
        </w:rPr>
        <w:t xml:space="preserve"> </w:t>
      </w:r>
    </w:p>
    <w:p w14:paraId="35F1EF7A" w14:textId="5C8A35CF"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4"/>
          <w:szCs w:val="24"/>
          <w:vertAlign w:val="superscript"/>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количество </w:t>
      </w:r>
      <w:r xmlns:w="http://schemas.openxmlformats.org/wordprocessingml/2006/main" w:rsidR="00532D6C" w:rsidRPr="00E84C88">
        <w:rPr>
          <w:rFonts w:ascii="Arial" w:eastAsia="Times New Roman" w:hAnsi="Arial" w:cs="Arial"/>
          <w:sz w:val="24"/>
          <w:szCs w:val="24"/>
          <w:vertAlign w:val="superscript"/>
          <w:lang w:val="es-ES"/>
        </w:rPr>
        <w:t xml:space="preserve">доз</w:t>
      </w:r>
      <w:r xmlns:w="http://schemas.openxmlformats.org/wordprocessingml/2006/main" w:rsidR="00532D6C" w:rsidRPr="00E84C88">
        <w:rPr>
          <w:rFonts w:ascii="GHEA Grapalat" w:eastAsia="Times New Roman" w:hAnsi="GHEA Grapalat" w:cs="Arial"/>
          <w:sz w:val="24"/>
          <w:szCs w:val="24"/>
          <w:vertAlign w:val="superscript"/>
          <w:lang w:val="es-ES"/>
        </w:rPr>
        <w:t xml:space="preserve">​</w:t>
      </w:r>
      <w:r xmlns:w="http://schemas.openxmlformats.org/wordprocessingml/2006/main" w:rsidR="00532D6C" w:rsidRPr="00E84C88">
        <w:rPr>
          <w:rFonts w:ascii="GHEA Grapalat" w:eastAsia="Times New Roman" w:hAnsi="GHEA Grapalat" w:cs="Arial"/>
          <w:sz w:val="24"/>
          <w:szCs w:val="24"/>
          <w:vertAlign w:val="superscript"/>
          <w:lang w:val="es-ES"/>
        </w:rPr>
        <w:t xml:space="preserve">​</w:t>
      </w:r>
      <w:r xmlns:w="http://schemas.openxmlformats.org/wordprocessingml/2006/main" w:rsidR="00532D6C" w:rsidRPr="00E84C88">
        <w:rPr>
          <w:rFonts w:ascii="Arial" w:eastAsia="Times New Roman" w:hAnsi="Arial" w:cs="Arial"/>
          <w:sz w:val="24"/>
          <w:szCs w:val="24"/>
          <w:vertAlign w:val="superscript"/>
          <w:lang w:val="es-ES"/>
        </w:rPr>
        <w:t xml:space="preserve">​</w:t>
      </w:r>
    </w:p>
    <w:p w14:paraId="1D7CFD8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0"/>
          <w:szCs w:val="20"/>
          <w:lang w:val="es-ES"/>
        </w:rPr>
        <w:t xml:space="preserve">к требованиям</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соответствующий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подарок</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приложение </w:t>
      </w:r>
      <w:r xmlns:w="http://schemas.openxmlformats.org/wordprocessingml/2006/main" w:rsidRPr="00E84C88">
        <w:rPr>
          <w:rFonts w:ascii="GHEA Grapalat" w:eastAsia="Times New Roman" w:hAnsi="GHEA Grapalat" w:cs="Sylfaen"/>
          <w:sz w:val="20"/>
          <w:szCs w:val="20"/>
          <w:lang w:val="es-ES"/>
        </w:rPr>
        <w:t xml:space="preserve">:</w:t>
      </w:r>
    </w:p>
    <w:p w14:paraId="5F17E915" w14:textId="77777777" w:rsidR="00532D6C" w:rsidRPr="00E84C88" w:rsidRDefault="00532D6C" w:rsidP="00532D6C">
      <w:pPr>
        <w:spacing w:after="0" w:line="240" w:lineRule="auto"/>
        <w:jc w:val="both"/>
        <w:rPr>
          <w:rFonts w:ascii="GHEA Grapalat" w:eastAsia="Times New Roman" w:hAnsi="GHEA Grapalat" w:cs="Times New Roman"/>
          <w:sz w:val="12"/>
          <w:szCs w:val="12"/>
          <w:u w:val="single"/>
          <w:lang w:val="es-ES"/>
        </w:rPr>
      </w:pPr>
    </w:p>
    <w:p w14:paraId="3355A2D2" w14:textId="46B4B3F1" w:rsidR="00532D6C" w:rsidRPr="00E84C88" w:rsidRDefault="00D96837"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sz w:val="24"/>
          <w:szCs w:val="24"/>
          <w:lang w:val="es-ES"/>
        </w:rPr>
        <w:t xml:space="preserve">- </w:t>
      </w:r>
      <w:r xmlns:w="http://schemas.openxmlformats.org/wordprocessingml/2006/main" w:rsidR="00532D6C" w:rsidRPr="00E84C88">
        <w:rPr>
          <w:rFonts w:ascii="Arial" w:eastAsia="Times New Roman" w:hAnsi="Arial" w:cs="Arial"/>
          <w:sz w:val="20"/>
          <w:szCs w:val="20"/>
          <w:lang w:val="es-ES"/>
        </w:rPr>
        <w:t xml:space="preserve">н</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отчеты</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и</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подтверждение</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это </w:t>
      </w:r>
      <w:r xmlns:w="http://schemas.openxmlformats.org/wordprocessingml/2006/main" w:rsidR="00532D6C" w:rsidRPr="00E84C88">
        <w:rPr>
          <w:rFonts w:ascii="GHEA Grapalat" w:eastAsia="Times New Roman" w:hAnsi="GHEA Grapalat" w:cs="Arial"/>
          <w:sz w:val="20"/>
          <w:szCs w:val="20"/>
          <w:lang w:val="es-ES"/>
        </w:rPr>
        <w:t xml:space="preserve">что?</w:t>
      </w:r>
      <w:r xmlns:w="http://schemas.openxmlformats.org/wordprocessingml/2006/main" w:rsidR="00532D6C" w:rsidRPr="00E84C88">
        <w:rPr>
          <w:rFonts w:ascii="GHEA Grapalat" w:eastAsia="Times New Roman" w:hAnsi="GHEA Grapalat" w:cs="Sylfaen"/>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существование</w:t>
      </w:r>
      <w:r xmlns:w="http://schemas.openxmlformats.org/wordprocessingml/2006/main" w:rsidR="00532D6C" w:rsidRPr="00E84C88">
        <w:rPr>
          <w:rFonts w:ascii="GHEA Grapalat" w:eastAsia="Times New Roman" w:hAnsi="GHEA Grapalat" w:cs="Sylfaen"/>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является</w:t>
      </w:r>
      <w:r xmlns:w="http://schemas.openxmlformats.org/wordprocessingml/2006/main" w:rsidR="00532D6C" w:rsidRPr="00E84C88">
        <w:rPr>
          <w:rFonts w:ascii="GHEA Grapalat" w:eastAsia="Times New Roman" w:hAnsi="GHEA Grapalat" w:cs="Sylfaen"/>
          <w:sz w:val="20"/>
          <w:szCs w:val="20"/>
          <w:lang w:val="es-ES"/>
        </w:rPr>
        <w:t xml:space="preserve"> </w:t>
      </w:r>
    </w:p>
    <w:p w14:paraId="7754241C" w14:textId="3C3D757B" w:rsidR="00532D6C" w:rsidRPr="00E84C88" w:rsidRDefault="00D96837"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участник</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имя</w:t>
      </w:r>
    </w:p>
    <w:p w14:paraId="71FA2D7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Arial" w:eastAsia="Times New Roman" w:hAnsi="Arial" w:cs="Arial"/>
          <w:sz w:val="20"/>
          <w:szCs w:val="20"/>
          <w:lang w:val="es-ES"/>
        </w:rPr>
        <w:t xml:space="preserve">резидент</w:t>
      </w:r>
    </w:p>
    <w:p w14:paraId="25B04D8F" w14:textId="0EB94369" w:rsidR="00532D6C" w:rsidRPr="00E84C88" w:rsidRDefault="00D96837"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страна</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имя</w:t>
      </w:r>
    </w:p>
    <w:p w14:paraId="779C3A7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lang w:val="es-ES"/>
        </w:rPr>
        <w:t xml:space="preserve">                </w:t>
      </w:r>
    </w:p>
    <w:p w14:paraId="3F7CE1EB" w14:textId="7FB19580" w:rsidR="00532D6C" w:rsidRPr="00E84C88" w:rsidRDefault="00D96837"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Pr>
          <w:rFonts w:ascii="GHEA Grapalat" w:eastAsia="Times New Roman" w:hAnsi="GHEA Grapalat" w:cs="Times New Roman"/>
          <w:sz w:val="20"/>
          <w:szCs w:val="20"/>
          <w:u w:val="single"/>
          <w:lang w:val="es-ES"/>
        </w:rPr>
        <w:t xml:space="preserve">                                     </w:t>
      </w:r>
      <w:r xmlns:w="http://schemas.openxmlformats.org/wordprocessingml/2006/main" w:rsidR="00532D6C" w:rsidRPr="00E84C88">
        <w:rPr>
          <w:rFonts w:ascii="GHEA Grapalat" w:eastAsia="Times New Roman" w:hAnsi="GHEA Grapalat" w:cs="Times New Roman"/>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к:</w:t>
      </w:r>
    </w:p>
    <w:p w14:paraId="34F3CEC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участник</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имя</w:t>
      </w:r>
      <w:r xmlns:w="http://schemas.openxmlformats.org/wordprocessingml/2006/main" w:rsidRPr="00E84C88">
        <w:rPr>
          <w:rFonts w:ascii="GHEA Grapalat" w:eastAsia="Times New Roman" w:hAnsi="GHEA Grapalat" w:cs="Arial"/>
          <w:sz w:val="24"/>
          <w:szCs w:val="24"/>
          <w:vertAlign w:val="superscript"/>
          <w:lang w:val="es-ES"/>
        </w:rPr>
        <w:t xml:space="preserve">   </w:t>
      </w:r>
    </w:p>
    <w:p w14:paraId="0851BE42"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u w:val="single"/>
          <w:lang w:val="es-ES"/>
        </w:rPr>
      </w:pPr>
      <w:r xmlns:w="http://schemas.openxmlformats.org/wordprocessingml/2006/main" w:rsidRPr="00E84C88">
        <w:rPr>
          <w:rFonts w:ascii="Arial" w:eastAsia="Times New Roman" w:hAnsi="Arial" w:cs="Arial"/>
          <w:sz w:val="20"/>
          <w:szCs w:val="20"/>
          <w:lang w:val="es-ES"/>
        </w:rPr>
        <w:t xml:space="preserve">пол</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плательщик</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регистрация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число</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lang w:val="es-ES"/>
        </w:rPr>
        <w:t xml:space="preserve"> </w:t>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 xml:space="preserve">:</w:t>
      </w:r>
    </w:p>
    <w:p w14:paraId="42FCA266" w14:textId="49BC75FF" w:rsidR="00532D6C" w:rsidRPr="00E84C88" w:rsidRDefault="00D96837" w:rsidP="00532D6C">
      <w:pPr xmlns:w="http://schemas.openxmlformats.org/wordprocessingml/2006/main">
        <w:spacing w:after="0" w:line="240" w:lineRule="auto"/>
        <w:ind w:left="1416" w:firstLine="708"/>
        <w:jc w:val="both"/>
        <w:rPr>
          <w:rFonts w:ascii="GHEA Grapalat" w:eastAsia="Times New Roman" w:hAnsi="GHEA Grapalat" w:cs="Arial"/>
          <w:sz w:val="24"/>
          <w:szCs w:val="24"/>
          <w:vertAlign w:val="superscript"/>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пол</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плательщик</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регистрация</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число</w:t>
      </w:r>
    </w:p>
    <w:p w14:paraId="70EEF446"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электронный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почта</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адрес</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 xml:space="preserve">:</w:t>
      </w:r>
    </w:p>
    <w:p w14:paraId="1A1E1DBD" w14:textId="5BF014CD" w:rsidR="00532D6C" w:rsidRPr="00E84C88" w:rsidRDefault="00D96837" w:rsidP="009E077A">
      <w:pPr xmlns:w="http://schemas.openxmlformats.org/wordprocessingml/2006/main">
        <w:spacing w:after="0" w:line="240" w:lineRule="auto"/>
        <w:jc w:val="both"/>
        <w:rPr>
          <w:rFonts w:ascii="GHEA Grapalat" w:eastAsia="Times New Roman" w:hAnsi="GHEA Grapalat" w:cs="Times New Roman"/>
          <w:sz w:val="10"/>
          <w:szCs w:val="10"/>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электронный</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почта</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адрес</w:t>
      </w:r>
    </w:p>
    <w:p w14:paraId="10679C54"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71E4EC9F"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7656931C" w14:textId="4B30147E"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Arial" w:eastAsia="Times New Roman" w:hAnsi="Arial" w:cs="Arial"/>
          <w:sz w:val="20"/>
          <w:szCs w:val="20"/>
          <w:lang w:val="hy-AM"/>
        </w:rPr>
        <w:t xml:space="preserve">активность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адрес</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00D96837">
        <w:rPr>
          <w:rFonts w:ascii="GHEA Grapalat" w:eastAsia="Times New Roman" w:hAnsi="GHEA Grapalat" w:cs="Times New Roman"/>
          <w:sz w:val="20"/>
          <w:szCs w:val="20"/>
          <w:lang w:val="es-ES"/>
        </w:rPr>
        <w:t xml:space="preserve">                                 </w:t>
      </w:r>
    </w:p>
    <w:p w14:paraId="7256830B" w14:textId="3DD9EA95"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16"/>
          <w:szCs w:val="16"/>
          <w:lang w:val="hy-AM"/>
        </w:rPr>
      </w:pPr>
      <w:r xmlns:w="http://schemas.openxmlformats.org/wordprocessingml/2006/main">
        <w:rPr>
          <w:rFonts w:ascii="GHEA Grapalat" w:eastAsia="Times New Roman" w:hAnsi="GHEA Grapalat" w:cs="Times New Roman"/>
          <w:sz w:val="16"/>
          <w:szCs w:val="16"/>
          <w:lang w:val="hy-AM"/>
        </w:rPr>
        <w:t xml:space="preserve">                                                                                          </w:t>
      </w:r>
      <w:r xmlns:w="http://schemas.openxmlformats.org/wordprocessingml/2006/main" w:rsidR="00532D6C" w:rsidRPr="00E84C88">
        <w:rPr>
          <w:rFonts w:ascii="Arial" w:eastAsia="Times New Roman" w:hAnsi="Arial" w:cs="Arial"/>
          <w:sz w:val="16"/>
          <w:szCs w:val="16"/>
          <w:lang w:val="hy-AM"/>
        </w:rPr>
        <w:t xml:space="preserve">активность</w:t>
      </w:r>
      <w:r xmlns:w="http://schemas.openxmlformats.org/wordprocessingml/2006/main" w:rsidR="00532D6C" w:rsidRPr="00E84C88">
        <w:rPr>
          <w:rFonts w:ascii="GHEA Grapalat" w:eastAsia="Times New Roman" w:hAnsi="GHEA Grapalat" w:cs="Times New Roman"/>
          <w:sz w:val="16"/>
          <w:szCs w:val="16"/>
          <w:lang w:val="hy-AM"/>
        </w:rPr>
        <w:t xml:space="preserve"> </w:t>
      </w:r>
      <w:r xmlns:w="http://schemas.openxmlformats.org/wordprocessingml/2006/main" w:rsidR="00532D6C" w:rsidRPr="00E84C88">
        <w:rPr>
          <w:rFonts w:ascii="Arial" w:eastAsia="Times New Roman" w:hAnsi="Arial" w:cs="Arial"/>
          <w:sz w:val="16"/>
          <w:szCs w:val="16"/>
          <w:lang w:val="hy-AM"/>
        </w:rPr>
        <w:t xml:space="preserve">адрес</w:t>
      </w:r>
    </w:p>
    <w:p w14:paraId="7BEE3028"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7BBA75C6" w14:textId="77777777" w:rsidR="00532D6C" w:rsidRPr="00E84C88" w:rsidRDefault="00532D6C" w:rsidP="00532D6C">
      <w:pPr>
        <w:spacing w:after="0" w:line="240" w:lineRule="auto"/>
        <w:ind w:firstLine="708"/>
        <w:jc w:val="both"/>
        <w:rPr>
          <w:rFonts w:ascii="GHEA Grapalat" w:eastAsia="Times New Roman" w:hAnsi="GHEA Grapalat" w:cs="Arial"/>
          <w:sz w:val="20"/>
          <w:szCs w:val="20"/>
          <w:lang w:val="hy-AM"/>
        </w:rPr>
      </w:pPr>
    </w:p>
    <w:p w14:paraId="3B4527E3" w14:textId="37A48D3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Arial" w:eastAsia="Times New Roman" w:hAnsi="Arial" w:cs="Arial"/>
          <w:sz w:val="20"/>
          <w:szCs w:val="20"/>
          <w:lang w:val="hy-AM"/>
        </w:rPr>
        <w:t xml:space="preserve">номер телефона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00D96837">
        <w:rPr>
          <w:rFonts w:ascii="GHEA Grapalat" w:eastAsia="Times New Roman" w:hAnsi="GHEA Grapalat" w:cs="Times New Roman"/>
          <w:sz w:val="20"/>
          <w:szCs w:val="20"/>
          <w:lang w:val="es-ES"/>
        </w:rPr>
        <w:t xml:space="preserve">                                 </w:t>
      </w:r>
    </w:p>
    <w:p w14:paraId="67180C26" w14:textId="77777777" w:rsidR="00532D6C" w:rsidRPr="00E84C88" w:rsidRDefault="00532D6C" w:rsidP="00532D6C">
      <w:pPr xmlns:w="http://schemas.openxmlformats.org/wordprocessingml/2006/main">
        <w:spacing w:after="0" w:line="240" w:lineRule="auto"/>
        <w:ind w:left="3540"/>
        <w:jc w:val="both"/>
        <w:rPr>
          <w:rFonts w:ascii="GHEA Grapalat" w:eastAsia="Times New Roman" w:hAnsi="GHEA Grapalat" w:cs="Times New Roman"/>
          <w:sz w:val="16"/>
          <w:szCs w:val="16"/>
          <w:lang w:val="hy-AM"/>
        </w:rPr>
      </w:pPr>
      <w:r xmlns:w="http://schemas.openxmlformats.org/wordprocessingml/2006/main" w:rsidRPr="00E84C88">
        <w:rPr>
          <w:rFonts w:ascii="Arial" w:eastAsia="Times New Roman" w:hAnsi="Arial" w:cs="Arial"/>
          <w:sz w:val="16"/>
          <w:szCs w:val="16"/>
          <w:lang w:val="hy-AM"/>
        </w:rPr>
        <w:t xml:space="preserve">телефон</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число</w:t>
      </w:r>
    </w:p>
    <w:p w14:paraId="20970218" w14:textId="77777777" w:rsidR="00532D6C" w:rsidRPr="00E84C88" w:rsidRDefault="00532D6C" w:rsidP="00532D6C">
      <w:pPr>
        <w:spacing w:after="0" w:line="240" w:lineRule="auto"/>
        <w:ind w:firstLine="709"/>
        <w:rPr>
          <w:rFonts w:ascii="GHEA Grapalat" w:eastAsia="Times New Roman" w:hAnsi="GHEA Grapalat" w:cs="Arial"/>
          <w:sz w:val="20"/>
          <w:szCs w:val="20"/>
          <w:lang w:val="hy-AM"/>
        </w:rPr>
      </w:pPr>
    </w:p>
    <w:p w14:paraId="5C3828F6" w14:textId="44508F6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0"/>
          <w:lang w:val="es-ES"/>
        </w:rPr>
        <w:t xml:space="preserve">Настоящим</w:t>
      </w:r>
      <w:r xmlns:w="http://schemas.openxmlformats.org/wordprocessingml/2006/main" w:rsidR="00D96837">
        <w:rPr>
          <w:rFonts w:ascii="GHEA Grapalat" w:eastAsia="Times New Roman" w:hAnsi="GHEA Grapalat" w:cs="Times New Roman"/>
          <w:sz w:val="20"/>
          <w:szCs w:val="24"/>
          <w:lang w:val="hy-AM"/>
        </w:rPr>
        <w:t xml:space="preserve">                       </w:t>
      </w:r>
      <w:r xmlns:w="http://schemas.openxmlformats.org/wordprocessingml/2006/main" w:rsidR="00D96837">
        <w:rPr>
          <w:rFonts w:ascii="GHEA Grapalat" w:eastAsia="Times New Roman" w:hAnsi="GHEA Grapalat" w:cs="Times New Roman"/>
          <w:sz w:val="20"/>
          <w:szCs w:val="24"/>
          <w:u w:val="single"/>
          <w:lang w:val="hy-AM"/>
        </w:rPr>
        <w:t xml:space="preserve">                       </w:t>
      </w:r>
      <w:r xmlns:w="http://schemas.openxmlformats.org/wordprocessingml/2006/main" w:rsidR="00D96837">
        <w:rPr>
          <w:rFonts w:ascii="GHEA Grapalat" w:eastAsia="Times New Roman" w:hAnsi="GHEA Grapalat" w:cs="Times New Roman"/>
          <w:sz w:val="20"/>
          <w:szCs w:val="24"/>
          <w:u w:val="single"/>
          <w:lang w:val="es-ES"/>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 </w:t>
      </w:r>
      <w:r xmlns:w="http://schemas.openxmlformats.org/wordprocessingml/2006/main" w:rsidRPr="00E84C88">
        <w:rPr>
          <w:rFonts w:ascii="Arial" w:eastAsia="Times New Roman" w:hAnsi="Arial" w:cs="Arial"/>
          <w:sz w:val="20"/>
          <w:szCs w:val="20"/>
          <w:lang w:val="es-ES"/>
        </w:rPr>
        <w:t xml:space="preserve">н</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объявить</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подтверждение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заключается в </w:t>
      </w:r>
      <w:r xmlns:w="http://schemas.openxmlformats.org/wordprocessingml/2006/main" w:rsidRPr="00E84C88">
        <w:rPr>
          <w:rFonts w:ascii="Arial" w:eastAsia="Times New Roman" w:hAnsi="Arial" w:cs="Arial"/>
          <w:sz w:val="20"/>
          <w:szCs w:val="20"/>
          <w:lang w:val="es-ES"/>
        </w:rPr>
        <w:t xml:space="preserve">том, что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szCs w:val="24"/>
          <w:lang w:val="hy-AM"/>
        </w:rPr>
        <w:t xml:space="preserve"> </w:t>
      </w:r>
    </w:p>
    <w:p w14:paraId="718841D3" w14:textId="731817E4"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6"/>
          <w:szCs w:val="24"/>
          <w:vertAlign w:val="superscript"/>
          <w:lang w:val="es-ES"/>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00D96837">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участник</w:t>
      </w:r>
      <w:r xmlns:w="http://schemas.openxmlformats.org/wordprocessingml/2006/main" w:rsidRPr="00E84C88">
        <w:rPr>
          <w:rFonts w:ascii="GHEA Grapalat" w:eastAsia="Times New Roman" w:hAnsi="GHEA Grapalat" w:cs="Sylfaen"/>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имя</w:t>
      </w:r>
    </w:p>
    <w:p w14:paraId="13524167" w14:textId="54AFE2AB"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Arial"/>
          <w:sz w:val="20"/>
          <w:szCs w:val="20"/>
          <w:lang w:val="es-ES"/>
        </w:rPr>
        <w:t xml:space="preserve">1) </w:t>
      </w:r>
      <w:r xmlns:w="http://schemas.openxmlformats.org/wordprocessingml/2006/main" w:rsidRPr="00E84C88">
        <w:rPr>
          <w:rFonts w:ascii="Arial" w:eastAsia="Times New Roman" w:hAnsi="Arial" w:cs="Arial"/>
          <w:sz w:val="20"/>
          <w:szCs w:val="20"/>
          <w:lang w:val="es-ES"/>
        </w:rPr>
        <w:t xml:space="preserve">удовлетворение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r xmlns:w="http://schemas.openxmlformats.org/wordprocessingml/2006/main" w:rsidR="00C4546D">
        <w:rPr>
          <w:rFonts w:ascii="Arial" w:eastAsia="Times New Roman" w:hAnsi="Arial" w:cs="Arial"/>
          <w:color w:val="000000"/>
          <w:sz w:val="20"/>
          <w:szCs w:val="20"/>
          <w:lang w:val="hy-AM"/>
        </w:rPr>
        <w:t xml:space="preserve"> </w:t>
      </w:r>
      <w:r xmlns:w="http://schemas.openxmlformats.org/wordprocessingml/2006/main" w:rsidRPr="00E84C88">
        <w:rPr>
          <w:rFonts w:ascii="Arial" w:eastAsia="Times New Roman" w:hAnsi="Arial" w:cs="Arial"/>
          <w:sz w:val="20"/>
          <w:szCs w:val="20"/>
          <w:lang w:val="es-ES"/>
        </w:rPr>
        <w:t xml:space="preserve">с кодом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цитата</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опрос</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 приглашению</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определенный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участие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верно</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к требованиям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обязуется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выбранный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участник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быть признанным</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если по приглашению</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определенный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чтобы</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установленный </w:t>
      </w:r>
      <w:r xmlns:w="http://schemas.openxmlformats.org/wordprocessingml/2006/main" w:rsidRPr="00E84C88">
        <w:rPr>
          <w:rFonts w:ascii="GHEA Grapalat" w:eastAsia="Times New Roman" w:hAnsi="GHEA Grapalat" w:cs="Sylfaen"/>
          <w:sz w:val="20"/>
          <w:szCs w:val="20"/>
          <w:lang w:val="hy-AM"/>
        </w:rPr>
        <w:t xml:space="preserve">срок </w:t>
      </w:r>
      <w:r xmlns:w="http://schemas.openxmlformats.org/wordprocessingml/2006/main" w:rsidRPr="00E84C88">
        <w:rPr>
          <w:rFonts w:ascii="Arial" w:eastAsia="Times New Roman" w:hAnsi="Arial" w:cs="Arial"/>
          <w:sz w:val="20"/>
          <w:szCs w:val="20"/>
          <w:lang w:val="hy-AM"/>
        </w:rPr>
        <w:t xml:space="preserve">подать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квалификация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предоставляя </w:t>
      </w:r>
      <w:r xmlns:w="http://schemas.openxmlformats.org/wordprocessingml/2006/main" w:rsidRPr="00E84C88">
        <w:rPr>
          <w:rFonts w:ascii="GHEA Grapalat" w:eastAsia="Times New Roman" w:hAnsi="GHEA Grapalat" w:cs="Sylfaen"/>
          <w:sz w:val="20"/>
          <w:szCs w:val="20"/>
          <w:vertAlign w:val="superscript"/>
          <w:lang w:val="hy-AM"/>
        </w:rPr>
        <w:footnoteReference xmlns:w="http://schemas.openxmlformats.org/wordprocessingml/2006/main" w:id="11"/>
      </w:r>
      <w:r xmlns:w="http://schemas.openxmlformats.org/wordprocessingml/2006/main" w:rsidRPr="00E84C88">
        <w:rPr>
          <w:rFonts w:ascii="GHEA Grapalat" w:eastAsia="Times New Roman" w:hAnsi="GHEA Grapalat" w:cs="Sylfaen"/>
          <w:sz w:val="20"/>
          <w:szCs w:val="20"/>
          <w:lang w:val="es-ES"/>
        </w:rPr>
        <w:t xml:space="preserve">.</w:t>
      </w:r>
      <w:r xmlns:w="http://schemas.openxmlformats.org/wordprocessingml/2006/main" w:rsidRPr="00E84C88">
        <w:rPr>
          <w:rFonts w:ascii="GHEA Grapalat" w:eastAsia="Times New Roman" w:hAnsi="GHEA Grapalat" w:cs="Sylfaen"/>
          <w:sz w:val="20"/>
          <w:szCs w:val="20"/>
          <w:lang w:val="hy-AM"/>
        </w:rPr>
        <w:t xml:space="preserve"> </w:t>
      </w:r>
    </w:p>
    <w:p w14:paraId="55A3C8BC" w14:textId="6FD2520A"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Arial"/>
          <w:lang w:val="es-ES"/>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r xmlns:w="http://schemas.openxmlformats.org/wordprocessingml/2006/main" w:rsidR="00C4546D">
        <w:rPr>
          <w:rFonts w:ascii="Arial" w:eastAsia="Times New Roman" w:hAnsi="Arial" w:cs="Arial"/>
          <w:color w:val="000000"/>
          <w:sz w:val="20"/>
          <w:szCs w:val="20"/>
          <w:lang w:val="hy-AM"/>
        </w:rPr>
        <w:t xml:space="preserve"> </w:t>
      </w:r>
      <w:r xmlns:w="http://schemas.openxmlformats.org/wordprocessingml/2006/main" w:rsidRPr="00E84C88">
        <w:rPr>
          <w:rFonts w:ascii="Arial" w:eastAsia="Times New Roman" w:hAnsi="Arial" w:cs="Arial"/>
          <w:sz w:val="20"/>
          <w:szCs w:val="20"/>
          <w:lang w:val="es-ES"/>
        </w:rPr>
        <w:t xml:space="preserve">с кодом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цитата</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на вопрос</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участвовать</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в рамках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Sylfaen"/>
          <w:lang w:val="es-ES"/>
        </w:rPr>
        <w:t xml:space="preserve">  </w:t>
      </w:r>
    </w:p>
    <w:p w14:paraId="0758B69B" w14:textId="77777777" w:rsidR="00532D6C" w:rsidRPr="00E84C88" w:rsidRDefault="00532D6C" w:rsidP="00532D6C">
      <w:pPr xmlns:w="http://schemas.openxmlformats.org/wordprocessingml/2006/main">
        <w:numPr>
          <w:ilvl w:val="0"/>
          <w:numId w:val="18"/>
        </w:numPr>
        <w:spacing w:after="0" w:line="240" w:lineRule="auto"/>
        <w:ind w:firstLine="720"/>
        <w:jc w:val="both"/>
        <w:rPr>
          <w:rFonts w:ascii="GHEA Grapalat" w:eastAsia="Times New Roman" w:hAnsi="GHEA Grapalat" w:cs="Arial"/>
          <w:sz w:val="20"/>
          <w:szCs w:val="20"/>
          <w:lang w:val="es-ES"/>
        </w:rPr>
      </w:pPr>
      <w:r xmlns:w="http://schemas.openxmlformats.org/wordprocessingml/2006/main" w:rsidRPr="00E84C88">
        <w:rPr>
          <w:rFonts w:ascii="Arial" w:eastAsia="Times New Roman" w:hAnsi="Arial" w:cs="Arial"/>
          <w:sz w:val="20"/>
          <w:szCs w:val="20"/>
          <w:lang w:val="es-ES"/>
        </w:rPr>
        <w:t xml:space="preserve">слабый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нет</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отдал</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или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слабый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нет</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дать</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доминирующий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позиция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злоупотреблять</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антиконкурентный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соглашение </w:t>
      </w:r>
      <w:r xmlns:w="http://schemas.openxmlformats.org/wordprocessingml/2006/main" w:rsidRPr="00E84C88">
        <w:rPr>
          <w:rFonts w:ascii="GHEA Grapalat" w:eastAsia="Times New Roman" w:hAnsi="GHEA Grapalat" w:cs="Arial"/>
          <w:sz w:val="20"/>
          <w:szCs w:val="20"/>
          <w:lang w:val="es-ES"/>
        </w:rPr>
        <w:t xml:space="preserve">,</w:t>
      </w:r>
    </w:p>
    <w:p w14:paraId="716217C5" w14:textId="77777777" w:rsidR="00532D6C" w:rsidRPr="00E84C88" w:rsidRDefault="00532D6C" w:rsidP="00532D6C">
      <w:pPr xmlns:w="http://schemas.openxmlformats.org/wordprocessingml/2006/main">
        <w:numPr>
          <w:ilvl w:val="0"/>
          <w:numId w:val="18"/>
        </w:numPr>
        <w:spacing w:after="0" w:line="240" w:lineRule="auto"/>
        <w:ind w:firstLine="720"/>
        <w:jc w:val="both"/>
        <w:rPr>
          <w:rFonts w:ascii="GHEA Grapalat" w:eastAsia="Times New Roman" w:hAnsi="GHEA Grapalat" w:cs="Times New Roman"/>
          <w:lang w:val="es-ES"/>
        </w:rPr>
      </w:pPr>
      <w:r xmlns:w="http://schemas.openxmlformats.org/wordprocessingml/2006/main" w:rsidRPr="00E84C88">
        <w:rPr>
          <w:rFonts w:ascii="Arial" w:eastAsia="Times New Roman" w:hAnsi="Arial" w:cs="Arial"/>
          <w:sz w:val="20"/>
          <w:szCs w:val="20"/>
          <w:lang w:val="es-ES"/>
        </w:rPr>
        <w:t xml:space="preserve">отсутствующий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 приглашению</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определенный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в</w:t>
      </w:r>
      <w:r xmlns:w="http://schemas.openxmlformats.org/wordprocessingml/2006/main" w:rsidRPr="00E84C88">
        <w:rPr>
          <w:rFonts w:ascii="GHEA Grapalat" w:eastAsia="Times New Roman" w:hAnsi="GHEA Grapalat" w:cs="Times New Roman"/>
          <w:lang w:val="es-ES"/>
        </w:rPr>
        <w:t xml:space="preserve"> </w:t>
      </w:r>
    </w:p>
    <w:p w14:paraId="5B36DAF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участник</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имя</w:t>
      </w:r>
      <w:r xmlns:w="http://schemas.openxmlformats.org/wordprocessingml/2006/main" w:rsidRPr="00E84C88">
        <w:rPr>
          <w:rFonts w:ascii="GHEA Grapalat" w:eastAsia="Times New Roman" w:hAnsi="GHEA Grapalat" w:cs="Arial"/>
          <w:sz w:val="24"/>
          <w:szCs w:val="24"/>
          <w:vertAlign w:val="superscript"/>
          <w:lang w:val="hy-AM"/>
        </w:rPr>
        <w:t xml:space="preserve"> </w:t>
      </w:r>
    </w:p>
    <w:p w14:paraId="627C6158"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взаимосвязаны</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лица</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или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Arial"/>
          <w:sz w:val="20"/>
          <w:szCs w:val="20"/>
          <w:lang w:val="es-ES"/>
        </w:rPr>
        <w:t xml:space="preserve">из</w:t>
      </w:r>
      <w:r xmlns:w="http://schemas.openxmlformats.org/wordprocessingml/2006/main" w:rsidRPr="00E84C88">
        <w:rPr>
          <w:rFonts w:ascii="GHEA Grapalat" w:eastAsia="Times New Roman" w:hAnsi="GHEA Grapalat" w:cs="Times New Roman"/>
          <w:u w:val="single"/>
          <w:lang w:val="es-ES"/>
        </w:rPr>
        <w:t xml:space="preserve">  </w:t>
      </w:r>
    </w:p>
    <w:p w14:paraId="58AF5EB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GHEA Grapalat" w:eastAsia="Times New Roman" w:hAnsi="GHEA Grapalat" w:cs="Sylfaen"/>
          <w:sz w:val="24"/>
          <w:szCs w:val="24"/>
          <w:vertAlign w:val="superscript"/>
          <w:lang w:val="es-ES"/>
        </w:rPr>
        <w:lastRenderedPageBreak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участник</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имя</w:t>
      </w:r>
    </w:p>
    <w:p w14:paraId="5AD13B9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к</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основан</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или</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более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чем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пятьдесят</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процент</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Arial"/>
          <w:sz w:val="20"/>
          <w:szCs w:val="20"/>
          <w:lang w:val="es-ES"/>
        </w:rPr>
        <w:t xml:space="preserve">в</w:t>
      </w:r>
    </w:p>
    <w:p w14:paraId="27E8EB86" w14:textId="118BA737"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Arial" w:eastAsia="Times New Roman" w:hAnsi="Arial" w:cs="Arial"/>
          <w:sz w:val="24"/>
          <w:szCs w:val="24"/>
          <w:vertAlign w:val="superscript"/>
          <w:lang w:val="hy-AM"/>
        </w:rPr>
        <w:t xml:space="preserve">участник</w:t>
      </w:r>
      <w:r xmlns:w="http://schemas.openxmlformats.org/wordprocessingml/2006/main" w:rsidR="00532D6C" w:rsidRPr="00E84C88">
        <w:rPr>
          <w:rFonts w:ascii="GHEA Grapalat" w:eastAsia="Times New Roman" w:hAnsi="GHEA Grapalat" w:cs="Arial"/>
          <w:sz w:val="24"/>
          <w:szCs w:val="24"/>
          <w:vertAlign w:val="superscript"/>
          <w:lang w:val="hy-AM"/>
        </w:rPr>
        <w:t xml:space="preserve"> </w:t>
      </w:r>
      <w:r xmlns:w="http://schemas.openxmlformats.org/wordprocessingml/2006/main" w:rsidR="00532D6C" w:rsidRPr="00E84C88">
        <w:rPr>
          <w:rFonts w:ascii="Arial" w:eastAsia="Times New Roman" w:hAnsi="Arial" w:cs="Arial"/>
          <w:sz w:val="24"/>
          <w:szCs w:val="24"/>
          <w:vertAlign w:val="superscript"/>
          <w:lang w:val="hy-AM"/>
        </w:rPr>
        <w:t xml:space="preserve">имя</w:t>
      </w:r>
    </w:p>
    <w:p w14:paraId="2DA04654"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sidRPr="00E84C88">
        <w:rPr>
          <w:rFonts w:ascii="Arial" w:eastAsia="Times New Roman" w:hAnsi="Arial" w:cs="Arial"/>
          <w:sz w:val="20"/>
          <w:szCs w:val="20"/>
          <w:lang w:val="es-ES"/>
        </w:rPr>
        <w:t xml:space="preserve">принадлежность</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акционер</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организации</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одновременный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участие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случай</w:t>
      </w:r>
    </w:p>
    <w:p w14:paraId="78B6C567" w14:textId="77777777" w:rsidR="00532D6C" w:rsidRPr="00E84C88" w:rsidRDefault="00532D6C" w:rsidP="00532D6C">
      <w:pPr>
        <w:spacing w:after="0" w:line="240" w:lineRule="auto"/>
        <w:ind w:left="720"/>
        <w:jc w:val="both"/>
        <w:rPr>
          <w:rFonts w:ascii="GHEA Grapalat" w:eastAsia="Times New Roman" w:hAnsi="GHEA Grapalat" w:cs="Arial"/>
          <w:sz w:val="20"/>
          <w:szCs w:val="20"/>
          <w:lang w:val="es-ES"/>
        </w:rPr>
      </w:pPr>
    </w:p>
    <w:p w14:paraId="16BFE5CC" w14:textId="77777777" w:rsidR="00532D6C" w:rsidRPr="00E84C88" w:rsidRDefault="00532D6C" w:rsidP="00532D6C">
      <w:pPr xmlns:w="http://schemas.openxmlformats.org/wordprocessingml/2006/main">
        <w:spacing w:after="0" w:line="240" w:lineRule="auto"/>
        <w:ind w:left="720"/>
        <w:jc w:val="both"/>
        <w:rPr>
          <w:rFonts w:ascii="GHEA Grapalat" w:eastAsia="Times New Roman" w:hAnsi="GHEA Grapalat" w:cs="Times New Roman"/>
          <w:lang w:val="es-ES"/>
        </w:rPr>
      </w:pPr>
      <w:r xmlns:w="http://schemas.openxmlformats.org/wordprocessingml/2006/main" w:rsidRPr="00E84C88">
        <w:rPr>
          <w:rFonts w:ascii="Arial" w:eastAsia="Times New Roman" w:hAnsi="Arial" w:cs="Arial"/>
          <w:sz w:val="20"/>
          <w:szCs w:val="20"/>
          <w:lang w:val="hy-AM"/>
        </w:rPr>
        <w:t xml:space="preserve">Ниже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подарок</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из</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настоящий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бенефициары</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касательно</w:t>
      </w:r>
    </w:p>
    <w:p w14:paraId="5ADF93C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hy-AM"/>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участник</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имя</w:t>
      </w:r>
      <w:r xmlns:w="http://schemas.openxmlformats.org/wordprocessingml/2006/main" w:rsidRPr="00E84C88">
        <w:rPr>
          <w:rFonts w:ascii="GHEA Grapalat" w:eastAsia="Times New Roman" w:hAnsi="GHEA Grapalat" w:cs="Arial"/>
          <w:sz w:val="24"/>
          <w:szCs w:val="24"/>
          <w:vertAlign w:val="superscript"/>
          <w:lang w:val="hy-AM"/>
        </w:rPr>
        <w:t xml:space="preserve"> </w:t>
      </w:r>
    </w:p>
    <w:p w14:paraId="4E3637BA" w14:textId="77777777" w:rsidR="00532D6C" w:rsidRPr="00E84C88" w:rsidRDefault="00532D6C" w:rsidP="00532D6C">
      <w:pPr>
        <w:spacing w:after="0" w:line="240" w:lineRule="auto"/>
        <w:jc w:val="both"/>
        <w:rPr>
          <w:rFonts w:ascii="GHEA Grapalat" w:eastAsia="Times New Roman" w:hAnsi="GHEA Grapalat" w:cs="Times New Roman"/>
          <w:lang w:val="hy-AM"/>
        </w:rPr>
      </w:pPr>
    </w:p>
    <w:p w14:paraId="1104B80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18"/>
          <w:szCs w:val="18"/>
          <w:vertAlign w:val="superscript"/>
          <w:lang w:val="es-ES"/>
        </w:rPr>
      </w:pPr>
      <w:r xmlns:w="http://schemas.openxmlformats.org/wordprocessingml/2006/main" w:rsidRPr="00E84C88">
        <w:rPr>
          <w:rFonts w:ascii="Arial" w:eastAsia="Times New Roman" w:hAnsi="Arial" w:cs="Arial"/>
          <w:sz w:val="20"/>
          <w:szCs w:val="20"/>
          <w:lang w:val="es-ES"/>
        </w:rPr>
        <w:t xml:space="preserve">информация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содержащий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веб-сайт</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связь: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18"/>
          <w:szCs w:val="18"/>
          <w:lang w:val="hy-AM"/>
        </w:rPr>
        <w:t xml:space="preserve">**</w:t>
      </w:r>
      <w:r xmlns:w="http://schemas.openxmlformats.org/wordprocessingml/2006/main" w:rsidRPr="00E84C88">
        <w:rPr>
          <w:rFonts w:ascii="GHEA Grapalat" w:eastAsia="Times New Roman" w:hAnsi="GHEA Grapalat" w:cs="Arial"/>
          <w:sz w:val="18"/>
          <w:szCs w:val="18"/>
          <w:vertAlign w:val="superscript"/>
          <w:lang w:val="es-ES"/>
        </w:rPr>
        <w:t xml:space="preserve"> </w:t>
      </w:r>
    </w:p>
    <w:p w14:paraId="7D13EB9B"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00429312"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4"/>
          <w:lang w:val="es-ES"/>
        </w:rPr>
        <w:t xml:space="preserve">Прикрепил</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быть представленным</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является</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к</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предложенный</w:t>
      </w:r>
      <w:r xmlns:w="http://schemas.openxmlformats.org/wordprocessingml/2006/main" w:rsidRPr="00E84C88">
        <w:rPr>
          <w:rFonts w:ascii="GHEA Grapalat" w:eastAsia="Times New Roman" w:hAnsi="GHEA Grapalat" w:cs="Times New Roman"/>
          <w:sz w:val="20"/>
          <w:szCs w:val="24"/>
          <w:lang w:val="es-ES"/>
        </w:rPr>
        <w:t xml:space="preserve"> </w:t>
      </w:r>
    </w:p>
    <w:p w14:paraId="1510D37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участник</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имя</w:t>
      </w:r>
    </w:p>
    <w:p w14:paraId="418D190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4"/>
          <w:lang w:val="es-ES"/>
        </w:rPr>
        <w:t xml:space="preserve">продукт</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полный</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описание:</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в соответствии с</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Приложение </w:t>
      </w:r>
      <w:r xmlns:w="http://schemas.openxmlformats.org/wordprocessingml/2006/main" w:rsidRPr="00E84C88">
        <w:rPr>
          <w:rFonts w:ascii="GHEA Grapalat" w:eastAsia="Times New Roman" w:hAnsi="GHEA Grapalat" w:cs="Times New Roman"/>
          <w:sz w:val="20"/>
          <w:szCs w:val="24"/>
          <w:lang w:val="es-ES"/>
        </w:rPr>
        <w:t xml:space="preserve">1.1 </w:t>
      </w:r>
      <w:r xmlns:w="http://schemas.openxmlformats.org/wordprocessingml/2006/main" w:rsidRPr="00E84C88">
        <w:rPr>
          <w:rFonts w:ascii="Arial" w:eastAsia="Times New Roman" w:hAnsi="Arial" w:cs="Arial"/>
          <w:sz w:val="20"/>
          <w:szCs w:val="24"/>
          <w:lang w:val="es-ES"/>
        </w:rPr>
        <w:t xml:space="preserve">:</w:t>
      </w:r>
    </w:p>
    <w:p w14:paraId="5D0519FA"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27C27D57"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6B4F2D32"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5785D904"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44E3400D" w14:textId="660BCE41"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4"/>
          <w:vertAlign w:val="superscript"/>
          <w:lang w:val="es-ES"/>
        </w:rPr>
      </w:pP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___________________________________________________ </w:t>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_____________</w:t>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Участник</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имя</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лидер)</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должность </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en-US"/>
        </w:rPr>
        <w:t xml:space="preserve">имя</w:t>
      </w:r>
      <w:r xmlns:w="http://schemas.openxmlformats.org/wordprocessingml/2006/main" w:rsidRPr="00E84C88">
        <w:rPr>
          <w:rFonts w:ascii="Arial" w:eastAsia="Times New Roman" w:hAnsi="Arial" w:cs="Arial"/>
          <w:sz w:val="20"/>
          <w:szCs w:val="24"/>
          <w:vertAlign w:val="superscript"/>
          <w:lang w:val="hy-AM"/>
        </w:rPr>
        <w:t xml:space="preserve">​</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en-US"/>
        </w:rPr>
        <w:t xml:space="preserve">( </w:t>
      </w:r>
      <w:r xmlns:w="http://schemas.openxmlformats.org/wordprocessingml/2006/main" w:rsidRPr="00E84C88">
        <w:rPr>
          <w:rFonts w:ascii="Arial" w:eastAsia="Times New Roman" w:hAnsi="Arial" w:cs="Arial"/>
          <w:sz w:val="20"/>
          <w:szCs w:val="24"/>
          <w:vertAlign w:val="superscript"/>
          <w:lang w:val="hy-AM"/>
        </w:rPr>
        <w:t xml:space="preserve">существительное </w:t>
      </w:r>
      <w:r xmlns:w="http://schemas.openxmlformats.org/wordprocessingml/2006/main" w:rsidRPr="00E84C88">
        <w:rPr>
          <w:rFonts w:ascii="GHEA Grapalat" w:eastAsia="Times New Roman" w:hAnsi="GHEA Grapalat" w:cs="Arial"/>
          <w:sz w:val="20"/>
          <w:szCs w:val="24"/>
          <w:vertAlign w:val="superscript"/>
          <w:lang w:val="hy-AM"/>
        </w:rPr>
        <w:t xml:space="preserve">)</w:t>
      </w:r>
      <w:r xmlns:w="http://schemas.openxmlformats.org/wordprocessingml/2006/main" w:rsidRPr="00E84C88">
        <w:rPr>
          <w:rFonts w:ascii="GHEA Grapalat" w:eastAsia="Times New Roman" w:hAnsi="GHEA Grapalat" w:cs="Arial"/>
          <w:sz w:val="20"/>
          <w:szCs w:val="24"/>
          <w:vertAlign w:val="superscript"/>
          <w:lang w:val="es-ES"/>
        </w:rPr>
        <w:t xml:space="preserve">      </w:t>
      </w:r>
      <w:r xmlns:w="http://schemas.openxmlformats.org/wordprocessingml/2006/main" w:rsidRPr="00E84C88">
        <w:rPr>
          <w:rFonts w:ascii="Arial" w:eastAsia="Times New Roman" w:hAnsi="Arial" w:cs="Arial"/>
          <w:sz w:val="20"/>
          <w:szCs w:val="24"/>
          <w:vertAlign w:val="superscript"/>
          <w:lang w:val="hy-AM"/>
        </w:rPr>
        <w:t xml:space="preserve">подпись </w:t>
      </w:r>
      <w:r xmlns:w="http://schemas.openxmlformats.org/wordprocessingml/2006/main" w:rsidRPr="00E84C88">
        <w:rPr>
          <w:rFonts w:ascii="GHEA Grapalat" w:eastAsia="Times New Roman" w:hAnsi="GHEA Grapalat" w:cs="Arial"/>
          <w:sz w:val="20"/>
          <w:szCs w:val="24"/>
          <w:vertAlign w:val="superscript"/>
          <w:lang w:val="hy-AM"/>
        </w:rPr>
        <w:t xml:space="preserve">)</w:t>
      </w:r>
    </w:p>
    <w:p w14:paraId="5D1D0524" w14:textId="77777777" w:rsidR="00532D6C" w:rsidRPr="00E84C88" w:rsidRDefault="00532D6C" w:rsidP="00532D6C">
      <w:pPr>
        <w:spacing w:after="0" w:line="240" w:lineRule="auto"/>
        <w:jc w:val="both"/>
        <w:rPr>
          <w:rFonts w:ascii="GHEA Grapalat" w:eastAsia="Times New Roman" w:hAnsi="GHEA Grapalat" w:cs="Arial"/>
          <w:sz w:val="20"/>
          <w:szCs w:val="24"/>
          <w:vertAlign w:val="superscript"/>
          <w:lang w:val="es-ES"/>
        </w:rPr>
      </w:pPr>
    </w:p>
    <w:p w14:paraId="3D5B2EC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6E1EC6C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К. </w:t>
      </w:r>
      <w:r xmlns:w="http://schemas.openxmlformats.org/wordprocessingml/2006/main" w:rsidRPr="00E84C88">
        <w:rPr>
          <w:rFonts w:ascii="GHEA Grapalat" w:eastAsia="Times New Roman" w:hAnsi="GHEA Grapalat" w:cs="Arial"/>
          <w:sz w:val="20"/>
          <w:szCs w:val="24"/>
          <w:lang w:val="hy-AM"/>
        </w:rPr>
        <w:t xml:space="preserve">Т.</w:t>
      </w:r>
      <w:r xmlns:w="http://schemas.openxmlformats.org/wordprocessingml/2006/main" w:rsidRPr="00E84C88">
        <w:rPr>
          <w:rFonts w:ascii="GHEA Grapalat" w:eastAsia="Times New Roman" w:hAnsi="GHEA Grapalat" w:cs="Arial"/>
          <w:color w:val="FFFFFF"/>
          <w:sz w:val="20"/>
          <w:szCs w:val="24"/>
          <w:vertAlign w:val="superscript"/>
          <w:lang w:val="hy-AM"/>
        </w:rPr>
        <w:footnoteReference xmlns:w="http://schemas.openxmlformats.org/wordprocessingml/2006/main" w:id="12"/>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 xml:space="preserve"> </w:t>
      </w:r>
    </w:p>
    <w:p w14:paraId="2DBBF657"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1EE636CF"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00D15674"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Sylfae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Приложение </w:t>
      </w:r>
      <w:r xmlns:w="http://schemas.openxmlformats.org/wordprocessingml/2006/main" w:rsidRPr="00E84C88">
        <w:rPr>
          <w:rFonts w:ascii="GHEA Grapalat" w:eastAsia="Times New Roman" w:hAnsi="GHEA Grapalat" w:cs="Arial"/>
          <w:b/>
          <w:sz w:val="20"/>
          <w:szCs w:val="20"/>
          <w:lang w:val="hy-AM"/>
        </w:rPr>
        <w:t xml:space="preserve">1.1</w:t>
      </w:r>
    </w:p>
    <w:p w14:paraId="79EE5CE7" w14:textId="6CF341A4"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с кодом</w:t>
      </w:r>
    </w:p>
    <w:p w14:paraId="486F1609"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цитата</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опрос</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приглашение</w:t>
      </w:r>
    </w:p>
    <w:p w14:paraId="68AD2FE8" w14:textId="77777777" w:rsidR="00532D6C" w:rsidRPr="00E84C88" w:rsidRDefault="00532D6C" w:rsidP="00532D6C">
      <w:pPr>
        <w:spacing w:after="0" w:line="240" w:lineRule="auto"/>
        <w:ind w:left="-66"/>
        <w:jc w:val="center"/>
        <w:rPr>
          <w:rFonts w:ascii="GHEA Grapalat" w:eastAsia="Times New Roman" w:hAnsi="GHEA Grapalat" w:cs="Times New Roman"/>
          <w:b/>
          <w:sz w:val="24"/>
          <w:szCs w:val="24"/>
          <w:lang w:val="es-ES"/>
        </w:rPr>
      </w:pPr>
    </w:p>
    <w:p w14:paraId="5713D2E9"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2E8F299C" w14:textId="77777777" w:rsidR="00532D6C" w:rsidRPr="00E84C88" w:rsidRDefault="00532D6C" w:rsidP="00532D6C">
      <w:pPr xmlns:w="http://schemas.openxmlformats.org/wordprocessingml/2006/main">
        <w:keepNext/>
        <w:spacing w:after="0" w:line="240" w:lineRule="auto"/>
        <w:ind w:firstLine="567"/>
        <w:jc w:val="center"/>
        <w:outlineLvl w:val="2"/>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hy-AM"/>
        </w:rPr>
        <w:t xml:space="preserve">ОПИСАНИЕ</w:t>
      </w:r>
    </w:p>
    <w:p w14:paraId="453C0DE7" w14:textId="77777777" w:rsidR="00532D6C" w:rsidRPr="00E84C88" w:rsidRDefault="00532D6C" w:rsidP="00532D6C">
      <w:pPr xmlns:w="http://schemas.openxmlformats.org/wordprocessingml/2006/main">
        <w:keepNext/>
        <w:spacing w:after="0" w:line="240" w:lineRule="auto"/>
        <w:ind w:firstLine="567"/>
        <w:jc w:val="center"/>
        <w:outlineLvl w:val="2"/>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hy-AM"/>
        </w:rPr>
        <w:t xml:space="preserve">предложенный</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продукт</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полный</w:t>
      </w:r>
      <w:r xmlns:w="http://schemas.openxmlformats.org/wordprocessingml/2006/main" w:rsidRPr="00E84C88">
        <w:rPr>
          <w:rFonts w:ascii="GHEA Grapalat" w:eastAsia="Times New Roman" w:hAnsi="GHEA Grapalat" w:cs="Times New Roman"/>
          <w:b/>
          <w:sz w:val="20"/>
          <w:szCs w:val="20"/>
          <w:lang w:val="hy-AM"/>
        </w:rPr>
        <w:t xml:space="preserve"> </w:t>
      </w:r>
    </w:p>
    <w:p w14:paraId="2BEE34A8"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6C66CD6C" w14:textId="28348D4E"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0"/>
          <w:szCs w:val="20"/>
          <w:lang w:val="es-ES"/>
        </w:rPr>
      </w:pP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 xml:space="preserve">      </w:t>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p>
    <w:p w14:paraId="3EE39182" w14:textId="14DC72A9" w:rsidR="00532D6C" w:rsidRPr="00E84C88" w:rsidRDefault="00D96837" w:rsidP="00532D6C">
      <w:pPr xmlns:w="http://schemas.openxmlformats.org/wordprocessingml/2006/main">
        <w:spacing w:after="0" w:line="240" w:lineRule="auto"/>
        <w:jc w:val="both"/>
        <w:rPr>
          <w:rFonts w:ascii="GHEA Grapalat" w:eastAsia="Times New Roman" w:hAnsi="GHEA Grapalat" w:cs="Arial"/>
          <w:sz w:val="20"/>
          <w:szCs w:val="20"/>
          <w:u w:val="single"/>
          <w:lang w:val="es-ES"/>
        </w:rPr>
      </w:pPr>
      <w:r xmlns:w="http://schemas.openxmlformats.org/wordprocessingml/2006/main">
        <w:rPr>
          <w:rFonts w:ascii="GHEA Grapalat" w:eastAsia="Times New Roman" w:hAnsi="GHEA Grapalat" w:cs="Times New Roman"/>
          <w:sz w:val="20"/>
          <w:szCs w:val="24"/>
          <w:vertAlign w:val="superscript"/>
          <w:lang w:val="es-ES"/>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участник</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имя</w:t>
      </w:r>
    </w:p>
    <w:p w14:paraId="3B520A0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4"/>
          <w:szCs w:val="24"/>
          <w:lang w:val="hy-AM"/>
        </w:rPr>
      </w:pPr>
      <w:r xmlns:w="http://schemas.openxmlformats.org/wordprocessingml/2006/main" w:rsidRPr="00E84C88">
        <w:rPr>
          <w:rFonts w:ascii="Arial" w:eastAsia="Times New Roman" w:hAnsi="Arial" w:cs="Arial"/>
          <w:sz w:val="20"/>
          <w:szCs w:val="20"/>
          <w:lang w:val="es-ES"/>
        </w:rPr>
        <w:t xml:space="preserve">с кодом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цитата</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опрос</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в кадре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ниже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подарок</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его/ее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к</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предложенный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продукт</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полный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описание</w:t>
      </w:r>
      <w:r xmlns:w="http://schemas.openxmlformats.org/wordprocessingml/2006/main" w:rsidRPr="00E84C88">
        <w:rPr>
          <w:rFonts w:ascii="GHEA Grapalat" w:eastAsia="Times New Roman" w:hAnsi="GHEA Grapalat" w:cs="Arial"/>
          <w:sz w:val="20"/>
          <w:szCs w:val="20"/>
          <w:lang w:val="es-ES"/>
        </w:rPr>
        <w:t xml:space="preserve"> </w:t>
      </w:r>
    </w:p>
    <w:p w14:paraId="5556CA23"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7D9591A1"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32D6C" w:rsidRPr="00E84C88" w14:paraId="34B7CEA5" w14:textId="77777777" w:rsidTr="00532D6C">
        <w:tc>
          <w:tcPr>
            <w:tcW w:w="1368" w:type="dxa"/>
            <w:vMerge w:val="restart"/>
            <w:vAlign w:val="center"/>
          </w:tcPr>
          <w:p w14:paraId="6E00C36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Размер</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число</w:t>
            </w:r>
          </w:p>
        </w:tc>
        <w:tc>
          <w:tcPr>
            <w:tcW w:w="8550" w:type="dxa"/>
            <w:gridSpan w:val="5"/>
            <w:vAlign w:val="center"/>
          </w:tcPr>
          <w:p w14:paraId="2E5602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Рекомендуется</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продукт</w:t>
            </w:r>
          </w:p>
        </w:tc>
      </w:tr>
      <w:tr w:rsidR="00532D6C" w:rsidRPr="00E84C88" w14:paraId="2E27E77E" w14:textId="77777777" w:rsidTr="00532D6C">
        <w:tc>
          <w:tcPr>
            <w:tcW w:w="1368" w:type="dxa"/>
            <w:vMerge/>
            <w:vAlign w:val="center"/>
          </w:tcPr>
          <w:p w14:paraId="0A7F4FEF"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512A3B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n-US"/>
              </w:rPr>
              <w:t xml:space="preserve">компания</w:t>
            </w:r>
            <w:r xmlns:w="http://schemas.openxmlformats.org/wordprocessingml/2006/main" w:rsidRPr="00E84C88">
              <w:rPr>
                <w:rFonts w:ascii="GHEA Grapalat" w:eastAsia="Times New Roman" w:hAnsi="GHEA Grapalat" w:cs="Times New Roman"/>
                <w:b/>
                <w:bCs/>
                <w:sz w:val="16"/>
                <w:szCs w:val="18"/>
                <w:lang w:val="hy-AM"/>
              </w:rPr>
              <w:t xml:space="preserve"> </w:t>
            </w:r>
            <w:r xmlns:w="http://schemas.openxmlformats.org/wordprocessingml/2006/main" w:rsidRPr="00E84C88">
              <w:rPr>
                <w:rFonts w:ascii="Arial" w:eastAsia="Times New Roman" w:hAnsi="Arial" w:cs="Arial"/>
                <w:b/>
                <w:bCs/>
                <w:sz w:val="16"/>
                <w:szCs w:val="18"/>
                <w:lang w:val="hy-AM"/>
              </w:rPr>
              <w:t xml:space="preserve">имя</w:t>
            </w:r>
          </w:p>
        </w:tc>
        <w:tc>
          <w:tcPr>
            <w:tcW w:w="2003" w:type="dxa"/>
            <w:vAlign w:val="center"/>
          </w:tcPr>
          <w:p w14:paraId="5C4A8E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товар</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знак</w:t>
            </w:r>
          </w:p>
        </w:tc>
        <w:tc>
          <w:tcPr>
            <w:tcW w:w="1757" w:type="dxa"/>
            <w:vAlign w:val="center"/>
          </w:tcPr>
          <w:p w14:paraId="334E76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E84C88">
              <w:rPr>
                <w:rFonts w:ascii="Arial" w:eastAsia="Times New Roman" w:hAnsi="Arial" w:cs="Arial"/>
                <w:b/>
                <w:bCs/>
                <w:sz w:val="16"/>
                <w:szCs w:val="18"/>
                <w:lang w:val="hy-AM"/>
              </w:rPr>
              <w:t xml:space="preserve">бренд</w:t>
            </w:r>
          </w:p>
        </w:tc>
        <w:tc>
          <w:tcPr>
            <w:tcW w:w="1530" w:type="dxa"/>
            <w:vAlign w:val="center"/>
          </w:tcPr>
          <w:p w14:paraId="6426E4A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производитель</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имя</w:t>
            </w:r>
          </w:p>
        </w:tc>
        <w:tc>
          <w:tcPr>
            <w:tcW w:w="1800" w:type="dxa"/>
            <w:vAlign w:val="center"/>
          </w:tcPr>
          <w:p w14:paraId="431F98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технический</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характеристики</w:t>
            </w:r>
          </w:p>
        </w:tc>
      </w:tr>
      <w:tr w:rsidR="00532D6C" w:rsidRPr="00E84C88" w14:paraId="0BBC9F2E" w14:textId="77777777" w:rsidTr="00532D6C">
        <w:tc>
          <w:tcPr>
            <w:tcW w:w="1368" w:type="dxa"/>
          </w:tcPr>
          <w:p w14:paraId="4BE8885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32C35AF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0B852B52"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0EDB92C1"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18999EC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586DEA2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628A675A" w14:textId="77777777" w:rsidTr="00532D6C">
        <w:tc>
          <w:tcPr>
            <w:tcW w:w="1368" w:type="dxa"/>
          </w:tcPr>
          <w:p w14:paraId="5E336659"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74EA5ED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5E45374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206631E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0B952A9C"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7490654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35D2D801" w14:textId="77777777" w:rsidTr="00532D6C">
        <w:tc>
          <w:tcPr>
            <w:tcW w:w="1368" w:type="dxa"/>
          </w:tcPr>
          <w:p w14:paraId="72ABCC9F"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43D5E34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7F7DDE6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1ACA290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5894C51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5E59CB23"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bl>
    <w:p w14:paraId="74B5737B"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701C1CB5"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018642AB"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16B857CA"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390CA6AB" w14:textId="77777777" w:rsidR="00532D6C" w:rsidRPr="00E84C88" w:rsidRDefault="00532D6C" w:rsidP="00532D6C">
      <w:pPr>
        <w:spacing w:after="0" w:line="240" w:lineRule="auto"/>
        <w:rPr>
          <w:rFonts w:ascii="GHEA Grapalat" w:eastAsia="Times New Roman" w:hAnsi="GHEA Grapalat" w:cs="Times New Roman"/>
          <w:sz w:val="20"/>
          <w:szCs w:val="24"/>
          <w:lang w:val="es-ES"/>
        </w:rPr>
      </w:pPr>
    </w:p>
    <w:p w14:paraId="3562BBA3"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u w:val="single"/>
          <w:lang w:val="en-US"/>
        </w:rPr>
      </w:pP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 xml:space="preserve">    </w:t>
      </w:r>
    </w:p>
    <w:p w14:paraId="27C51F5A" w14:textId="7005038C"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4"/>
          <w:u w:val="single"/>
          <w:lang w:val="hy-AM"/>
        </w:rPr>
      </w:pPr>
      <w:r xmlns:w="http://schemas.openxmlformats.org/wordprocessingml/2006/main">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участник</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имя </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лидера)</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должность </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имя</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фамилия </w:t>
      </w:r>
      <w:r xmlns:w="http://schemas.openxmlformats.org/wordprocessingml/2006/main" w:rsidR="00532D6C" w:rsidRPr="00E84C88">
        <w:rPr>
          <w:rFonts w:ascii="GHEA Grapalat" w:eastAsia="Times New Roman" w:hAnsi="GHEA Grapalat" w:cs="Sylfaen"/>
          <w:sz w:val="20"/>
          <w:szCs w:val="24"/>
          <w:vertAlign w:val="superscript"/>
          <w:lang w:val="hy-AM"/>
        </w:rPr>
        <w:t xml:space="preserve">)</w:t>
      </w:r>
      <w:r xmlns:w="http://schemas.openxmlformats.org/wordprocessingml/2006/main" w:rsidR="00532D6C" w:rsidRPr="00E84C88">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sidR="00532D6C" w:rsidRPr="00E84C88">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Pr>
          <w:rFonts w:ascii="GHEA Grapalat" w:eastAsia="Times New Roman" w:hAnsi="GHEA Grapalat" w:cs="Sylfaen"/>
          <w:sz w:val="24"/>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подпись</w:t>
      </w:r>
      <w:r xmlns:w="http://schemas.openxmlformats.org/wordprocessingml/2006/main" w:rsidR="00532D6C" w:rsidRPr="00E84C88">
        <w:rPr>
          <w:rFonts w:ascii="GHEA Grapalat" w:eastAsia="Times New Roman" w:hAnsi="GHEA Grapalat" w:cs="Sylfaen"/>
          <w:sz w:val="20"/>
          <w:szCs w:val="24"/>
          <w:lang w:val="hy-AM"/>
        </w:rPr>
        <w:t xml:space="preserve"> </w:t>
      </w:r>
    </w:p>
    <w:p w14:paraId="50508FF1"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3DAEFEFF"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7D794C6F"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К. </w:t>
      </w:r>
      <w:r xmlns:w="http://schemas.openxmlformats.org/wordprocessingml/2006/main" w:rsidRPr="00E84C88">
        <w:rPr>
          <w:rFonts w:ascii="GHEA Grapalat" w:eastAsia="Times New Roman" w:hAnsi="GHEA Grapalat" w:cs="Arial"/>
          <w:sz w:val="20"/>
          <w:szCs w:val="24"/>
          <w:lang w:val="hy-AM"/>
        </w:rPr>
        <w:t xml:space="preserve">Т.</w:t>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 xml:space="preserve"> </w:t>
      </w:r>
    </w:p>
    <w:p w14:paraId="31762953"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1D1C1751"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59B740D0" w14:textId="77777777" w:rsidR="00532D6C" w:rsidRPr="00E84C88" w:rsidRDefault="00532D6C" w:rsidP="00532D6C">
      <w:pPr>
        <w:spacing w:after="0" w:line="240" w:lineRule="auto"/>
        <w:rPr>
          <w:rFonts w:ascii="GHEA Grapalat" w:eastAsia="Times New Roman" w:hAnsi="GHEA Grapalat" w:cs="Times New Roman"/>
          <w:sz w:val="16"/>
          <w:szCs w:val="16"/>
          <w:lang w:val="af-ZA" w:eastAsia="ru-RU"/>
        </w:rPr>
      </w:pPr>
    </w:p>
    <w:p w14:paraId="663E42DA"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D97967C"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B75057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135F67CC"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E1DAE1D"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3AD606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D594A4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58287D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BA20FFB"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34BF7F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47461D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FDB891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4282D5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45F926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18178A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EFF6234"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6677188"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97B45F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9392E7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1B7609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30276B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092661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B62442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3DCC1C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70247E1"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D8C6E4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F6ECCFD" w14:textId="77777777" w:rsidR="00E84C88" w:rsidRDefault="00E84C88" w:rsidP="00E84C88">
      <w:pPr>
        <w:keepNext/>
        <w:spacing w:after="0" w:line="240" w:lineRule="auto"/>
        <w:ind w:firstLine="708"/>
        <w:jc w:val="center"/>
        <w:outlineLvl w:val="2"/>
        <w:rPr>
          <w:rFonts w:ascii="Arial" w:eastAsia="Times New Roman" w:hAnsi="Arial" w:cs="Arial"/>
          <w:b/>
          <w:sz w:val="20"/>
          <w:szCs w:val="20"/>
          <w:lang w:val="hy-AM"/>
        </w:rPr>
      </w:pPr>
      <w:r>
        <w:rPr>
          <w:rFonts w:ascii="Arial" w:eastAsia="Times New Roman" w:hAnsi="Arial" w:cs="Arial"/>
          <w:b/>
          <w:sz w:val="20"/>
          <w:szCs w:val="20"/>
          <w:lang w:val="hy-AM"/>
        </w:rPr>
        <w:lastRenderedPageBreak/>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p>
    <w:p w14:paraId="78B64001"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02C24E11"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7339A4A2"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056DDF7B"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63232934"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56F0A095"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684D5529"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59236176"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3D5EC482"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58BAFF25" w14:textId="77777777" w:rsidR="00532D6C" w:rsidRPr="00E84C88" w:rsidRDefault="00532D6C" w:rsidP="00216751">
      <w:pPr xmlns:w="http://schemas.openxmlformats.org/wordprocessingml/2006/main">
        <w:keepNext/>
        <w:spacing w:after="0" w:line="240" w:lineRule="auto"/>
        <w:ind w:firstLine="708"/>
        <w:jc w:val="right"/>
        <w:outlineLvl w:val="2"/>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Приложение 1.2**</w:t>
      </w:r>
    </w:p>
    <w:p w14:paraId="18DB0463" w14:textId="255A239A" w:rsidR="00532D6C" w:rsidRPr="00E84C88" w:rsidRDefault="00C4546D" w:rsidP="00532D6C">
      <w:pPr xmlns:w="http://schemas.openxmlformats.org/wordprocessingml/2006/main">
        <w:spacing w:after="0" w:line="240" w:lineRule="auto"/>
        <w:ind w:firstLine="567"/>
        <w:jc w:val="right"/>
        <w:rPr>
          <w:rFonts w:ascii="Arial" w:eastAsia="Times New Roman" w:hAnsi="Arial" w:cs="Arial"/>
          <w:sz w:val="20"/>
          <w:szCs w:val="20"/>
          <w:lang w:val="es-ES"/>
        </w:rPr>
      </w:pPr>
      <w:r xmlns:w="http://schemas.openxmlformats.org/wordprocessingml/2006/main">
        <w:rPr>
          <w:rFonts w:ascii="Arial" w:eastAsia="Times New Roman" w:hAnsi="Arial" w:cs="Arial"/>
          <w:sz w:val="20"/>
          <w:szCs w:val="20"/>
          <w:lang w:val="es-ES"/>
        </w:rPr>
        <w:t xml:space="preserve">LM-THKT-GHAPZB-25/09</w:t>
      </w:r>
      <w:r xmlns:w="http://schemas.openxmlformats.org/wordprocessingml/2006/main" w:rsidR="00216751">
        <w:rPr>
          <w:rFonts w:ascii="Arial" w:eastAsia="Times New Roman" w:hAnsi="Arial" w:cs="Arial"/>
          <w:sz w:val="20"/>
          <w:szCs w:val="20"/>
          <w:lang w:val="hy-AM"/>
        </w:rPr>
        <w:t xml:space="preserve"> </w:t>
      </w:r>
      <w:r xmlns:w="http://schemas.openxmlformats.org/wordprocessingml/2006/main" w:rsidR="00532D6C" w:rsidRPr="00E84C88">
        <w:rPr>
          <w:rFonts w:ascii="Arial" w:eastAsia="Times New Roman" w:hAnsi="Arial" w:cs="Arial"/>
          <w:sz w:val="20"/>
          <w:szCs w:val="20"/>
          <w:lang w:val="es-ES"/>
        </w:rPr>
        <w:t xml:space="preserve">с кодом</w:t>
      </w:r>
    </w:p>
    <w:p w14:paraId="25440A8E" w14:textId="77777777" w:rsidR="00532D6C" w:rsidRPr="00E84C88" w:rsidRDefault="00532D6C" w:rsidP="00532D6C">
      <w:pPr xmlns:w="http://schemas.openxmlformats.org/wordprocessingml/2006/main">
        <w:spacing w:after="0" w:line="240" w:lineRule="auto"/>
        <w:ind w:firstLine="567"/>
        <w:jc w:val="right"/>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приглашение запросить котировку</w:t>
      </w:r>
    </w:p>
    <w:p w14:paraId="3E55B317" w14:textId="77777777" w:rsidR="00532D6C" w:rsidRPr="00E84C88" w:rsidRDefault="00532D6C" w:rsidP="00532D6C">
      <w:pPr>
        <w:spacing w:after="0" w:line="240" w:lineRule="auto"/>
        <w:jc w:val="right"/>
        <w:rPr>
          <w:rFonts w:ascii="Arial" w:eastAsia="Times New Roman" w:hAnsi="Arial" w:cs="Arial"/>
          <w:sz w:val="20"/>
          <w:szCs w:val="20"/>
          <w:lang w:val="es-ES"/>
        </w:rPr>
      </w:pPr>
    </w:p>
    <w:p w14:paraId="78C45A76" w14:textId="77777777" w:rsidR="00532D6C" w:rsidRPr="00E84C88" w:rsidRDefault="00532D6C" w:rsidP="00532D6C">
      <w:pPr xmlns:w="http://schemas.openxmlformats.org/wordprocessingml/2006/main">
        <w:spacing w:after="0" w:line="240" w:lineRule="auto"/>
        <w:jc w:val="center"/>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ФОРМА</w:t>
      </w:r>
    </w:p>
    <w:p w14:paraId="1FCF4A4B" w14:textId="77777777" w:rsidR="00532D6C" w:rsidRPr="00E84C88" w:rsidRDefault="00532D6C" w:rsidP="00532D6C">
      <w:pPr xmlns:w="http://schemas.openxmlformats.org/wordprocessingml/2006/main">
        <w:spacing w:after="0" w:line="240" w:lineRule="auto"/>
        <w:ind w:left="360" w:hanging="360"/>
        <w:jc w:val="center"/>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ЗАЯВЛЕНИЕ О БЕНЕФИЦИАРНЫХ ВЛАДЕЛЬЦАХ</w:t>
      </w:r>
    </w:p>
    <w:p w14:paraId="6E61E899" w14:textId="77777777" w:rsidR="00532D6C" w:rsidRPr="00E84C88" w:rsidRDefault="00532D6C" w:rsidP="00532D6C">
      <w:pPr>
        <w:spacing w:after="0" w:line="240" w:lineRule="auto"/>
        <w:ind w:left="360" w:hanging="360"/>
        <w:jc w:val="center"/>
        <w:rPr>
          <w:rFonts w:ascii="Arial" w:eastAsia="Times New Roman" w:hAnsi="Arial" w:cs="Arial"/>
          <w:sz w:val="20"/>
          <w:szCs w:val="20"/>
          <w:lang w:val="es-ES"/>
        </w:rPr>
      </w:pPr>
    </w:p>
    <w:p w14:paraId="3D252F1E"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Организация</w:t>
      </w:r>
    </w:p>
    <w:p w14:paraId="568D5D5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32D6C" w:rsidRPr="00E84C88" w14:paraId="32A6D75D" w14:textId="77777777" w:rsidTr="00532D6C">
        <w:tc>
          <w:tcPr>
            <w:tcW w:w="2836" w:type="dxa"/>
            <w:shd w:val="clear" w:color="auto" w:fill="D9E2F3"/>
            <w:vAlign w:val="center"/>
          </w:tcPr>
          <w:p w14:paraId="08431C2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Имя</w:t>
            </w:r>
          </w:p>
        </w:tc>
        <w:tc>
          <w:tcPr>
            <w:tcW w:w="6180" w:type="dxa"/>
            <w:vAlign w:val="center"/>
          </w:tcPr>
          <w:p w14:paraId="119C4244"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CCD000C" w14:textId="77777777" w:rsidTr="00532D6C">
        <w:tc>
          <w:tcPr>
            <w:tcW w:w="2836" w:type="dxa"/>
            <w:shd w:val="clear" w:color="auto" w:fill="D9E2F3"/>
            <w:vAlign w:val="center"/>
          </w:tcPr>
          <w:p w14:paraId="45A0C82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Имя латинскими буквами</w:t>
            </w:r>
          </w:p>
        </w:tc>
        <w:tc>
          <w:tcPr>
            <w:tcW w:w="6180" w:type="dxa"/>
            <w:vAlign w:val="center"/>
          </w:tcPr>
          <w:p w14:paraId="442B50F1"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0829CCC3" w14:textId="77777777" w:rsidTr="00532D6C">
        <w:tc>
          <w:tcPr>
            <w:tcW w:w="2836" w:type="dxa"/>
            <w:shd w:val="clear" w:color="auto" w:fill="D9E2F3"/>
            <w:vAlign w:val="center"/>
          </w:tcPr>
          <w:p w14:paraId="6F87A5A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Государственный регистрационный номер</w:t>
            </w:r>
          </w:p>
        </w:tc>
        <w:tc>
          <w:tcPr>
            <w:tcW w:w="6180" w:type="dxa"/>
            <w:vAlign w:val="center"/>
          </w:tcPr>
          <w:p w14:paraId="41EBA51B"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2E28C214" w14:textId="77777777" w:rsidTr="00532D6C">
        <w:tc>
          <w:tcPr>
            <w:tcW w:w="2836" w:type="dxa"/>
            <w:shd w:val="clear" w:color="auto" w:fill="D9E2F3"/>
            <w:vAlign w:val="center"/>
          </w:tcPr>
          <w:p w14:paraId="46A1010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День, месяц, год регистрации</w:t>
            </w:r>
          </w:p>
        </w:tc>
        <w:tc>
          <w:tcPr>
            <w:tcW w:w="6180" w:type="dxa"/>
            <w:vAlign w:val="center"/>
          </w:tcPr>
          <w:p w14:paraId="29B209A5"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BDACA38" w14:textId="77777777" w:rsidTr="00532D6C">
        <w:tc>
          <w:tcPr>
            <w:tcW w:w="2836" w:type="dxa"/>
            <w:shd w:val="clear" w:color="auto" w:fill="D9E2F3"/>
            <w:vAlign w:val="center"/>
          </w:tcPr>
          <w:p w14:paraId="6CAA4983"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Адрес регистрации</w:t>
            </w:r>
          </w:p>
        </w:tc>
        <w:tc>
          <w:tcPr>
            <w:tcW w:w="6180" w:type="dxa"/>
            <w:vAlign w:val="center"/>
          </w:tcPr>
          <w:p w14:paraId="5BD31508"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36E3E562" w14:textId="77777777" w:rsidTr="00532D6C">
        <w:tc>
          <w:tcPr>
            <w:tcW w:w="2836" w:type="dxa"/>
            <w:shd w:val="clear" w:color="auto" w:fill="D9E2F3"/>
            <w:vAlign w:val="center"/>
          </w:tcPr>
          <w:p w14:paraId="238C98E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Государство регистрации</w:t>
            </w:r>
          </w:p>
        </w:tc>
        <w:tc>
          <w:tcPr>
            <w:tcW w:w="6180" w:type="dxa"/>
            <w:vAlign w:val="center"/>
          </w:tcPr>
          <w:p w14:paraId="63D3294A"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6C616A97" w14:textId="77777777" w:rsidTr="00532D6C">
        <w:tc>
          <w:tcPr>
            <w:tcW w:w="2836" w:type="dxa"/>
            <w:shd w:val="clear" w:color="auto" w:fill="D9E2F3"/>
            <w:vAlign w:val="center"/>
          </w:tcPr>
          <w:p w14:paraId="5FE3B0D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Имя и фамилия руководителя исполнительного органа</w:t>
            </w:r>
          </w:p>
        </w:tc>
        <w:tc>
          <w:tcPr>
            <w:tcW w:w="6180" w:type="dxa"/>
            <w:vAlign w:val="center"/>
          </w:tcPr>
          <w:p w14:paraId="3D046347"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70430DD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C4546D" w14:paraId="6EE3D961" w14:textId="77777777" w:rsidTr="00532D6C">
        <w:tc>
          <w:tcPr>
            <w:tcW w:w="2835" w:type="dxa"/>
            <w:shd w:val="clear" w:color="auto" w:fill="D9E2F3"/>
            <w:vAlign w:val="center"/>
          </w:tcPr>
          <w:p w14:paraId="57774CB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Имя и фамилия лица, подающего декларацию</w:t>
            </w:r>
          </w:p>
        </w:tc>
        <w:tc>
          <w:tcPr>
            <w:tcW w:w="6180" w:type="dxa"/>
            <w:vAlign w:val="center"/>
          </w:tcPr>
          <w:p w14:paraId="16C717AC"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505BF03D" w14:textId="77777777" w:rsidTr="00532D6C">
        <w:tc>
          <w:tcPr>
            <w:tcW w:w="2835" w:type="dxa"/>
            <w:shd w:val="clear" w:color="auto" w:fill="D9E2F3"/>
            <w:vAlign w:val="center"/>
          </w:tcPr>
          <w:p w14:paraId="36174B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Должность лица, подающего декларацию</w:t>
            </w:r>
          </w:p>
        </w:tc>
        <w:tc>
          <w:tcPr>
            <w:tcW w:w="6180" w:type="dxa"/>
            <w:vAlign w:val="center"/>
          </w:tcPr>
          <w:p w14:paraId="36B4C7A6"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721C3231"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C4546D" w14:paraId="37616CB2" w14:textId="77777777" w:rsidTr="00532D6C">
        <w:tc>
          <w:tcPr>
            <w:tcW w:w="2835" w:type="dxa"/>
            <w:shd w:val="clear" w:color="auto" w:fill="D9E2F3"/>
            <w:vAlign w:val="center"/>
          </w:tcPr>
          <w:p w14:paraId="3EBE806E" w14:textId="77777777" w:rsidR="00532D6C" w:rsidRPr="00C9392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s-ES"/>
              </w:rPr>
            </w:pPr>
            <w:r xmlns:w="http://schemas.openxmlformats.org/wordprocessingml/2006/main" w:rsidRPr="00E84C88">
              <w:rPr>
                <w:rFonts w:ascii="Arial" w:eastAsia="GHEA Grapalat" w:hAnsi="Arial" w:cs="Arial"/>
                <w:color w:val="000000"/>
                <w:sz w:val="24"/>
                <w:szCs w:val="24"/>
                <w:lang w:val="en-US"/>
              </w:rPr>
              <w:t xml:space="preserve">Декларация</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подписание</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день </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месяц </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год</w:t>
            </w:r>
          </w:p>
        </w:tc>
        <w:tc>
          <w:tcPr>
            <w:tcW w:w="6180" w:type="dxa"/>
            <w:vAlign w:val="center"/>
          </w:tcPr>
          <w:p w14:paraId="2D51D4E7" w14:textId="77777777" w:rsidR="00532D6C" w:rsidRPr="00C93928" w:rsidRDefault="00532D6C" w:rsidP="00532D6C">
            <w:pPr>
              <w:spacing w:before="240" w:after="240" w:line="240" w:lineRule="auto"/>
              <w:rPr>
                <w:rFonts w:ascii="GHEA Grapalat" w:eastAsia="GHEA Grapalat" w:hAnsi="GHEA Grapalat" w:cs="GHEA Grapalat"/>
                <w:sz w:val="24"/>
                <w:szCs w:val="24"/>
                <w:lang w:val="es-ES"/>
              </w:rPr>
            </w:pPr>
          </w:p>
        </w:tc>
      </w:tr>
      <w:tr w:rsidR="00532D6C" w:rsidRPr="00E84C88" w14:paraId="15BF3DA3" w14:textId="77777777" w:rsidTr="00532D6C">
        <w:tc>
          <w:tcPr>
            <w:tcW w:w="2835" w:type="dxa"/>
            <w:shd w:val="clear" w:color="auto" w:fill="D9E2F3"/>
            <w:vAlign w:val="center"/>
          </w:tcPr>
          <w:p w14:paraId="2F93CD2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Декларация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страницы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p>
        </w:tc>
        <w:tc>
          <w:tcPr>
            <w:tcW w:w="6180" w:type="dxa"/>
            <w:vAlign w:val="center"/>
          </w:tcPr>
          <w:p w14:paraId="5431CE2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964DF26" w14:textId="77777777" w:rsidTr="00532D6C">
        <w:tc>
          <w:tcPr>
            <w:tcW w:w="2835" w:type="dxa"/>
            <w:shd w:val="clear" w:color="auto" w:fill="D9E2F3"/>
            <w:vAlign w:val="center"/>
          </w:tcPr>
          <w:p w14:paraId="64AC4C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Заявление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представляя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подпись</w:t>
            </w:r>
          </w:p>
        </w:tc>
        <w:tc>
          <w:tcPr>
            <w:tcW w:w="6180" w:type="dxa"/>
            <w:vAlign w:val="center"/>
          </w:tcPr>
          <w:p w14:paraId="410F776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7DD16CC6" w14:textId="77777777" w:rsidR="00532D6C" w:rsidRPr="00E84C88" w:rsidRDefault="00532D6C" w:rsidP="00532D6C">
      <w:pPr>
        <w:spacing w:after="0" w:line="240" w:lineRule="auto"/>
        <w:rPr>
          <w:rFonts w:ascii="GHEA Grapalat" w:eastAsia="GHEA Grapalat" w:hAnsi="GHEA Grapalat" w:cs="GHEA Grapalat"/>
          <w:sz w:val="24"/>
          <w:szCs w:val="24"/>
          <w:lang w:val="en-US"/>
        </w:rPr>
      </w:pPr>
    </w:p>
    <w:p w14:paraId="6646DC11"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Акции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листинг</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данные</w:t>
      </w:r>
    </w:p>
    <w:p w14:paraId="477566FF"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Акции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листинг</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484EAE87" w14:textId="77777777" w:rsidTr="00532D6C">
        <w:tc>
          <w:tcPr>
            <w:tcW w:w="2835" w:type="dxa"/>
            <w:shd w:val="clear" w:color="auto" w:fill="D9E2F3"/>
            <w:vAlign w:val="center"/>
          </w:tcPr>
          <w:p w14:paraId="7DFD10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Запас</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фондовая биржа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707EB76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5442FFA" w14:textId="77777777" w:rsidTr="00532D6C">
        <w:tc>
          <w:tcPr>
            <w:tcW w:w="2835" w:type="dxa"/>
            <w:shd w:val="clear" w:color="auto" w:fill="D9E2F3"/>
            <w:vAlign w:val="center"/>
          </w:tcPr>
          <w:p w14:paraId="0D8A4F3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Ссылка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на фондовой бирже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доступный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 документам</w:t>
            </w:r>
          </w:p>
        </w:tc>
        <w:tc>
          <w:tcPr>
            <w:tcW w:w="6180" w:type="dxa"/>
            <w:vAlign w:val="center"/>
          </w:tcPr>
          <w:p w14:paraId="0E0E4A4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3F16DC7"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руководитель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юридический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3D498146" w14:textId="77777777" w:rsidTr="00532D6C">
        <w:tc>
          <w:tcPr>
            <w:tcW w:w="2835" w:type="dxa"/>
            <w:shd w:val="clear" w:color="auto" w:fill="D9E2F3"/>
            <w:vAlign w:val="center"/>
          </w:tcPr>
          <w:p w14:paraId="500D2A9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242868C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A1D689A" w14:textId="77777777" w:rsidTr="00532D6C">
        <w:tc>
          <w:tcPr>
            <w:tcW w:w="2835" w:type="dxa"/>
            <w:shd w:val="clear" w:color="auto" w:fill="D9E2F3"/>
            <w:vAlign w:val="center"/>
          </w:tcPr>
          <w:p w14:paraId="47F13D7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Имя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латинский алфавит</w:t>
            </w:r>
          </w:p>
        </w:tc>
        <w:tc>
          <w:tcPr>
            <w:tcW w:w="6180" w:type="dxa"/>
            <w:vAlign w:val="center"/>
          </w:tcPr>
          <w:p w14:paraId="0CD09CD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F142A60" w14:textId="77777777" w:rsidTr="00532D6C">
        <w:tc>
          <w:tcPr>
            <w:tcW w:w="2835" w:type="dxa"/>
            <w:shd w:val="clear" w:color="auto" w:fill="D9E2F3"/>
            <w:vAlign w:val="center"/>
          </w:tcPr>
          <w:p w14:paraId="1542B1E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Состояние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p>
        </w:tc>
        <w:tc>
          <w:tcPr>
            <w:tcW w:w="6180" w:type="dxa"/>
            <w:vAlign w:val="center"/>
          </w:tcPr>
          <w:p w14:paraId="3AAF38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C764506" w14:textId="77777777" w:rsidTr="00532D6C">
        <w:tc>
          <w:tcPr>
            <w:tcW w:w="2835" w:type="dxa"/>
            <w:shd w:val="clear" w:color="auto" w:fill="D9E2F3"/>
            <w:vAlign w:val="center"/>
          </w:tcPr>
          <w:p w14:paraId="73AA85F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день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месяц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год</w:t>
            </w:r>
          </w:p>
        </w:tc>
        <w:tc>
          <w:tcPr>
            <w:tcW w:w="6180" w:type="dxa"/>
            <w:vAlign w:val="center"/>
          </w:tcPr>
          <w:p w14:paraId="6FE2D79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EF89C50" w14:textId="77777777" w:rsidTr="00532D6C">
        <w:tc>
          <w:tcPr>
            <w:tcW w:w="2835" w:type="dxa"/>
            <w:shd w:val="clear" w:color="auto" w:fill="D9E2F3"/>
            <w:vAlign w:val="center"/>
          </w:tcPr>
          <w:p w14:paraId="1042F0C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адрес</w:t>
            </w:r>
          </w:p>
        </w:tc>
        <w:tc>
          <w:tcPr>
            <w:tcW w:w="6180" w:type="dxa"/>
            <w:vAlign w:val="center"/>
          </w:tcPr>
          <w:p w14:paraId="731C47B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FA99E1E" w14:textId="77777777" w:rsidTr="00532D6C">
        <w:tc>
          <w:tcPr>
            <w:tcW w:w="2835" w:type="dxa"/>
            <w:shd w:val="clear" w:color="auto" w:fill="D9E2F3"/>
            <w:vAlign w:val="center"/>
          </w:tcPr>
          <w:p w14:paraId="429178B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государство</w:t>
            </w:r>
          </w:p>
        </w:tc>
        <w:tc>
          <w:tcPr>
            <w:tcW w:w="6180" w:type="dxa"/>
            <w:vAlign w:val="center"/>
          </w:tcPr>
          <w:p w14:paraId="61D0BB2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3E23D97" w14:textId="77777777" w:rsidTr="00532D6C">
        <w:tc>
          <w:tcPr>
            <w:tcW w:w="2835" w:type="dxa"/>
            <w:shd w:val="clear" w:color="auto" w:fill="D9E2F3"/>
            <w:vAlign w:val="center"/>
          </w:tcPr>
          <w:p w14:paraId="4923A68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Исполнительный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тело</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лидер</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имя</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и</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фамилия</w:t>
            </w:r>
          </w:p>
        </w:tc>
        <w:tc>
          <w:tcPr>
            <w:tcW w:w="6180" w:type="dxa"/>
            <w:vAlign w:val="center"/>
          </w:tcPr>
          <w:p w14:paraId="77B8B41A"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19616BF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Cs/>
          <w:sz w:val="24"/>
          <w:szCs w:val="24"/>
          <w:lang w:val="en-US"/>
        </w:rPr>
      </w:pPr>
      <w:r xmlns:w="http://schemas.openxmlformats.org/wordprocessingml/2006/main" w:rsidRPr="00E84C88">
        <w:rPr>
          <w:rFonts w:ascii="Arial" w:eastAsia="GHEA Grapalat" w:hAnsi="Arial" w:cs="Arial"/>
          <w:iCs/>
          <w:sz w:val="24"/>
          <w:szCs w:val="24"/>
          <w:lang w:val="en-US"/>
        </w:rPr>
        <w:t xml:space="preserve">Контроль</w:t>
      </w:r>
      <w:r xmlns:w="http://schemas.openxmlformats.org/wordprocessingml/2006/main" w:rsidRPr="00E84C88">
        <w:rPr>
          <w:rFonts w:ascii="GHEA Grapalat" w:eastAsia="GHEA Grapalat" w:hAnsi="GHEA Grapalat" w:cs="GHEA Grapalat"/>
          <w:iCs/>
          <w:sz w:val="24"/>
          <w:szCs w:val="24"/>
          <w:lang w:val="en-US"/>
        </w:rPr>
        <w:t xml:space="preserve"> </w:t>
      </w:r>
      <w:r xmlns:w="http://schemas.openxmlformats.org/wordprocessingml/2006/main" w:rsidRPr="00E84C88">
        <w:rPr>
          <w:rFonts w:ascii="Arial" w:eastAsia="GHEA Grapalat" w:hAnsi="Arial" w:cs="Arial"/>
          <w:iCs/>
          <w:sz w:val="24"/>
          <w:szCs w:val="24"/>
          <w:lang w:val="en-US"/>
        </w:rPr>
        <w:t xml:space="preserve">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4AE56738" w14:textId="77777777" w:rsidTr="00532D6C">
        <w:tc>
          <w:tcPr>
            <w:tcW w:w="2836" w:type="dxa"/>
            <w:shd w:val="clear" w:color="auto" w:fill="D9E2F3"/>
            <w:vAlign w:val="center"/>
          </w:tcPr>
          <w:p w14:paraId="4977158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размер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7882BEF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5E7FA38" w14:textId="77777777" w:rsidTr="00532D6C">
        <w:tc>
          <w:tcPr>
            <w:tcW w:w="2836" w:type="dxa"/>
            <w:shd w:val="clear" w:color="auto" w:fill="D9E2F3"/>
            <w:vAlign w:val="center"/>
          </w:tcPr>
          <w:p w14:paraId="5DB5A67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тип</w:t>
            </w:r>
          </w:p>
        </w:tc>
        <w:tc>
          <w:tcPr>
            <w:tcW w:w="6178" w:type="dxa"/>
            <w:vAlign w:val="center"/>
          </w:tcPr>
          <w:p w14:paraId="1CC0C66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p w14:paraId="2A8831B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tc>
      </w:tr>
    </w:tbl>
    <w:p w14:paraId="6F770DC8"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xmlns:w="http://schemas.openxmlformats.org/wordprocessingml/2006/main" w:rsidRPr="00E84C88">
        <w:rPr>
          <w:rFonts w:ascii="Arial" w:eastAsia="GHEA Grapalat" w:hAnsi="Arial" w:cs="Arial"/>
          <w:b/>
          <w:color w:val="000000"/>
          <w:sz w:val="24"/>
          <w:szCs w:val="24"/>
          <w:lang w:val="en-US"/>
        </w:rPr>
        <w:t xml:space="preserve">Государство </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сообщество</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или</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участие</w:t>
      </w:r>
    </w:p>
    <w:p w14:paraId="4558B0E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Состояние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сообщество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15DD5632" w14:textId="77777777" w:rsidTr="00532D6C">
        <w:tc>
          <w:tcPr>
            <w:tcW w:w="2837" w:type="dxa"/>
            <w:shd w:val="clear" w:color="auto" w:fill="D9E2F3"/>
            <w:vAlign w:val="center"/>
          </w:tcPr>
          <w:p w14:paraId="7686B86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Состояние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295DFDC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0A28AF2" w14:textId="77777777" w:rsidTr="00532D6C">
        <w:tc>
          <w:tcPr>
            <w:tcW w:w="2837" w:type="dxa"/>
            <w:shd w:val="clear" w:color="auto" w:fill="D9E2F3"/>
            <w:vAlign w:val="center"/>
          </w:tcPr>
          <w:p w14:paraId="674077A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Сообщество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2F3B4A6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E35B6D3" w14:textId="77777777" w:rsidTr="00532D6C">
        <w:tc>
          <w:tcPr>
            <w:tcW w:w="2837" w:type="dxa"/>
            <w:shd w:val="clear" w:color="auto" w:fill="D9E2F3"/>
            <w:vAlign w:val="center"/>
          </w:tcPr>
          <w:p w14:paraId="46B90F8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размер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80" w:type="dxa"/>
            <w:vAlign w:val="center"/>
          </w:tcPr>
          <w:p w14:paraId="4494741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2C8AE9F" w14:textId="77777777" w:rsidTr="00532D6C">
        <w:tc>
          <w:tcPr>
            <w:tcW w:w="2837" w:type="dxa"/>
            <w:shd w:val="clear" w:color="auto" w:fill="D9E2F3"/>
            <w:vAlign w:val="center"/>
          </w:tcPr>
          <w:p w14:paraId="3DB37FC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тип</w:t>
            </w:r>
          </w:p>
        </w:tc>
        <w:tc>
          <w:tcPr>
            <w:tcW w:w="6180" w:type="dxa"/>
            <w:vAlign w:val="center"/>
          </w:tcPr>
          <w:p w14:paraId="2A3A38A2"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p w14:paraId="169B66EF"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tc>
      </w:tr>
    </w:tbl>
    <w:p w14:paraId="47DFF4C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6A8EBC30" w14:textId="77777777" w:rsidTr="00532D6C">
        <w:tc>
          <w:tcPr>
            <w:tcW w:w="2837" w:type="dxa"/>
            <w:shd w:val="clear" w:color="auto" w:fill="D9E2F3"/>
            <w:vAlign w:val="center"/>
          </w:tcPr>
          <w:p w14:paraId="75BD9F0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0689ABC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0C7E610" w14:textId="77777777" w:rsidTr="00532D6C">
        <w:tc>
          <w:tcPr>
            <w:tcW w:w="2837" w:type="dxa"/>
            <w:shd w:val="clear" w:color="auto" w:fill="D9E2F3"/>
            <w:vAlign w:val="center"/>
          </w:tcPr>
          <w:p w14:paraId="00D67CA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латинский алфавит</w:t>
            </w:r>
          </w:p>
        </w:tc>
        <w:tc>
          <w:tcPr>
            <w:tcW w:w="6180" w:type="dxa"/>
            <w:vAlign w:val="center"/>
          </w:tcPr>
          <w:p w14:paraId="3F796FEE"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C8E9965" w14:textId="77777777" w:rsidTr="00532D6C">
        <w:tc>
          <w:tcPr>
            <w:tcW w:w="2837" w:type="dxa"/>
            <w:shd w:val="clear" w:color="auto" w:fill="D9E2F3"/>
            <w:vAlign w:val="center"/>
          </w:tcPr>
          <w:p w14:paraId="7FD1C8A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размер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80" w:type="dxa"/>
            <w:vAlign w:val="center"/>
          </w:tcPr>
          <w:p w14:paraId="2E0ABA0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6EA2E5B" w14:textId="77777777" w:rsidTr="00532D6C">
        <w:tc>
          <w:tcPr>
            <w:tcW w:w="2837" w:type="dxa"/>
            <w:shd w:val="clear" w:color="auto" w:fill="D9E2F3"/>
            <w:vAlign w:val="center"/>
          </w:tcPr>
          <w:p w14:paraId="359F9A2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тип</w:t>
            </w:r>
          </w:p>
        </w:tc>
        <w:tc>
          <w:tcPr>
            <w:tcW w:w="6180" w:type="dxa"/>
            <w:vAlign w:val="center"/>
          </w:tcPr>
          <w:p w14:paraId="46E9715B"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p w14:paraId="04AE89D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tc>
      </w:tr>
    </w:tbl>
    <w:p w14:paraId="51013692" w14:textId="77777777" w:rsidR="00532D6C" w:rsidRPr="00E84C88" w:rsidRDefault="00532D6C" w:rsidP="00532D6C">
      <w:pPr>
        <w:spacing w:after="0" w:line="240" w:lineRule="auto"/>
        <w:rPr>
          <w:rFonts w:ascii="GHEA Grapalat" w:eastAsia="GHEA Grapalat" w:hAnsi="GHEA Grapalat" w:cs="GHEA Grapalat"/>
          <w:b/>
          <w:sz w:val="24"/>
          <w:szCs w:val="24"/>
          <w:lang w:val="en-US"/>
        </w:rPr>
      </w:pPr>
    </w:p>
    <w:p w14:paraId="36974CE4"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Настоящий</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данные</w:t>
      </w:r>
    </w:p>
    <w:p w14:paraId="656D961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личность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подтверждающий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16BFCA5A" w14:textId="77777777" w:rsidTr="00532D6C">
        <w:tc>
          <w:tcPr>
            <w:tcW w:w="2836" w:type="dxa"/>
            <w:shd w:val="clear" w:color="auto" w:fill="D9E2F3"/>
            <w:vAlign w:val="center"/>
          </w:tcPr>
          <w:p w14:paraId="382444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Имя</w:t>
            </w:r>
          </w:p>
        </w:tc>
        <w:tc>
          <w:tcPr>
            <w:tcW w:w="6178" w:type="dxa"/>
            <w:vAlign w:val="center"/>
          </w:tcPr>
          <w:p w14:paraId="62529F8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87BD32B" w14:textId="77777777" w:rsidTr="00532D6C">
        <w:tc>
          <w:tcPr>
            <w:tcW w:w="2836" w:type="dxa"/>
            <w:shd w:val="clear" w:color="auto" w:fill="D9E2F3"/>
            <w:vAlign w:val="center"/>
          </w:tcPr>
          <w:p w14:paraId="56C2A84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Фамилия</w:t>
            </w:r>
          </w:p>
        </w:tc>
        <w:tc>
          <w:tcPr>
            <w:tcW w:w="6178" w:type="dxa"/>
            <w:vAlign w:val="center"/>
          </w:tcPr>
          <w:p w14:paraId="04BE6D8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694B125" w14:textId="77777777" w:rsidTr="00532D6C">
        <w:tc>
          <w:tcPr>
            <w:tcW w:w="2836" w:type="dxa"/>
            <w:shd w:val="clear" w:color="auto" w:fill="D9E2F3"/>
            <w:vAlign w:val="center"/>
          </w:tcPr>
          <w:p w14:paraId="6160E24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Имя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латинское </w:t>
            </w:r>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5CD5867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216A074" w14:textId="77777777" w:rsidTr="00532D6C">
        <w:tc>
          <w:tcPr>
            <w:tcW w:w="2836" w:type="dxa"/>
            <w:shd w:val="clear" w:color="auto" w:fill="D9E2F3"/>
            <w:vAlign w:val="center"/>
          </w:tcPr>
          <w:p w14:paraId="115C7C1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Фамилия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латиницей </w:t>
            </w:r>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2412035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F3AEC4D" w14:textId="77777777" w:rsidTr="00532D6C">
        <w:tc>
          <w:tcPr>
            <w:tcW w:w="2836" w:type="dxa"/>
            <w:shd w:val="clear" w:color="auto" w:fill="D9E2F3"/>
            <w:vAlign w:val="center"/>
          </w:tcPr>
          <w:p w14:paraId="191674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Гражданство</w:t>
            </w:r>
          </w:p>
        </w:tc>
        <w:tc>
          <w:tcPr>
            <w:tcW w:w="6178" w:type="dxa"/>
            <w:vAlign w:val="center"/>
          </w:tcPr>
          <w:p w14:paraId="0D7C93B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474639D" w14:textId="77777777" w:rsidTr="00532D6C">
        <w:tc>
          <w:tcPr>
            <w:tcW w:w="2836" w:type="dxa"/>
            <w:shd w:val="clear" w:color="auto" w:fill="D9E2F3"/>
            <w:vAlign w:val="center"/>
          </w:tcPr>
          <w:p w14:paraId="1288419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День рождения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день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месяц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год</w:t>
            </w:r>
          </w:p>
        </w:tc>
        <w:tc>
          <w:tcPr>
            <w:tcW w:w="6178" w:type="dxa"/>
            <w:vAlign w:val="center"/>
          </w:tcPr>
          <w:p w14:paraId="1049A61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01E79E5"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подтверждающий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30A898EC" w14:textId="77777777" w:rsidTr="00532D6C">
        <w:tc>
          <w:tcPr>
            <w:tcW w:w="2837" w:type="dxa"/>
            <w:shd w:val="clear" w:color="auto" w:fill="D9E2F3"/>
            <w:vAlign w:val="center"/>
          </w:tcPr>
          <w:p w14:paraId="1C3703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Документ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тип</w:t>
            </w:r>
          </w:p>
        </w:tc>
        <w:tc>
          <w:tcPr>
            <w:tcW w:w="6178" w:type="dxa"/>
            <w:vAlign w:val="center"/>
          </w:tcPr>
          <w:p w14:paraId="058A95F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CC2A627" w14:textId="77777777" w:rsidTr="00532D6C">
        <w:tc>
          <w:tcPr>
            <w:tcW w:w="2837" w:type="dxa"/>
            <w:shd w:val="clear" w:color="auto" w:fill="D9E2F3"/>
            <w:vAlign w:val="center"/>
          </w:tcPr>
          <w:p w14:paraId="4EFF6E4D"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Документ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p>
        </w:tc>
        <w:tc>
          <w:tcPr>
            <w:tcW w:w="6178" w:type="dxa"/>
            <w:vAlign w:val="center"/>
          </w:tcPr>
          <w:p w14:paraId="38374E4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FE5C2AF" w14:textId="77777777" w:rsidTr="00532D6C">
        <w:tc>
          <w:tcPr>
            <w:tcW w:w="2837" w:type="dxa"/>
            <w:shd w:val="clear" w:color="auto" w:fill="D9E2F3"/>
            <w:vAlign w:val="center"/>
          </w:tcPr>
          <w:p w14:paraId="126CEE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Обеспечение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день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месяц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год</w:t>
            </w:r>
          </w:p>
        </w:tc>
        <w:tc>
          <w:tcPr>
            <w:tcW w:w="6178" w:type="dxa"/>
            <w:vAlign w:val="center"/>
          </w:tcPr>
          <w:p w14:paraId="77F43D6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A0CFF13" w14:textId="77777777" w:rsidTr="00532D6C">
        <w:tc>
          <w:tcPr>
            <w:tcW w:w="2837" w:type="dxa"/>
            <w:shd w:val="clear" w:color="auto" w:fill="D9E2F3"/>
            <w:vAlign w:val="center"/>
          </w:tcPr>
          <w:p w14:paraId="5C6A9B0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Поставщик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тело</w:t>
            </w:r>
          </w:p>
        </w:tc>
        <w:tc>
          <w:tcPr>
            <w:tcW w:w="6178" w:type="dxa"/>
            <w:vAlign w:val="center"/>
          </w:tcPr>
          <w:p w14:paraId="00CB15B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4F45CA1" w14:textId="77777777" w:rsidTr="00532D6C">
        <w:tc>
          <w:tcPr>
            <w:tcW w:w="2837" w:type="dxa"/>
            <w:shd w:val="clear" w:color="auto" w:fill="D9E2F3"/>
            <w:vAlign w:val="center"/>
          </w:tcPr>
          <w:p w14:paraId="2FA23D7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ЧОП</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эквивалент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p>
        </w:tc>
        <w:tc>
          <w:tcPr>
            <w:tcW w:w="6178" w:type="dxa"/>
            <w:vAlign w:val="center"/>
          </w:tcPr>
          <w:p w14:paraId="7E1CE11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1D9254F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140E2C34" w14:textId="77777777" w:rsidTr="00532D6C">
        <w:tc>
          <w:tcPr>
            <w:tcW w:w="2837" w:type="dxa"/>
            <w:shd w:val="clear" w:color="auto" w:fill="D9E2F3"/>
            <w:vAlign w:val="center"/>
          </w:tcPr>
          <w:p w14:paraId="11D1943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Государство</w:t>
            </w:r>
          </w:p>
        </w:tc>
        <w:tc>
          <w:tcPr>
            <w:tcW w:w="6178" w:type="dxa"/>
            <w:vAlign w:val="center"/>
          </w:tcPr>
          <w:p w14:paraId="302EF23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11922C5" w14:textId="77777777" w:rsidTr="00532D6C">
        <w:tc>
          <w:tcPr>
            <w:tcW w:w="2837" w:type="dxa"/>
            <w:shd w:val="clear" w:color="auto" w:fill="D9E2F3"/>
            <w:vAlign w:val="center"/>
          </w:tcPr>
          <w:p w14:paraId="7EC277A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Сообщество</w:t>
            </w:r>
          </w:p>
        </w:tc>
        <w:tc>
          <w:tcPr>
            <w:tcW w:w="6178" w:type="dxa"/>
            <w:vAlign w:val="center"/>
          </w:tcPr>
          <w:p w14:paraId="0575BE7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B5F7DCD" w14:textId="77777777" w:rsidTr="00532D6C">
        <w:tc>
          <w:tcPr>
            <w:tcW w:w="2837" w:type="dxa"/>
            <w:shd w:val="clear" w:color="auto" w:fill="D9E2F3"/>
            <w:vAlign w:val="center"/>
          </w:tcPr>
          <w:p w14:paraId="0C5787E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Административно-территориальное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блок</w:t>
            </w:r>
          </w:p>
        </w:tc>
        <w:tc>
          <w:tcPr>
            <w:tcW w:w="6178" w:type="dxa"/>
            <w:vAlign w:val="center"/>
          </w:tcPr>
          <w:p w14:paraId="150491F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3631900" w14:textId="77777777" w:rsidTr="00532D6C">
        <w:tc>
          <w:tcPr>
            <w:tcW w:w="2837" w:type="dxa"/>
            <w:shd w:val="clear" w:color="auto" w:fill="D9E2F3"/>
            <w:vAlign w:val="center"/>
          </w:tcPr>
          <w:p w14:paraId="496A049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Улица</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название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здание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дом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квартира</w:t>
            </w:r>
          </w:p>
        </w:tc>
        <w:tc>
          <w:tcPr>
            <w:tcW w:w="6178" w:type="dxa"/>
            <w:vAlign w:val="center"/>
          </w:tcPr>
          <w:p w14:paraId="033F6DC7"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7BC2E73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резиденция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68D4C57F" w14:textId="77777777" w:rsidTr="00532D6C">
        <w:tc>
          <w:tcPr>
            <w:tcW w:w="2837" w:type="dxa"/>
            <w:shd w:val="clear" w:color="auto" w:fill="D9E2F3"/>
            <w:vAlign w:val="center"/>
          </w:tcPr>
          <w:p w14:paraId="7F2C63F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Государство</w:t>
            </w:r>
          </w:p>
        </w:tc>
        <w:tc>
          <w:tcPr>
            <w:tcW w:w="6178" w:type="dxa"/>
            <w:vAlign w:val="center"/>
          </w:tcPr>
          <w:p w14:paraId="6504163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FE8DF56" w14:textId="77777777" w:rsidTr="00532D6C">
        <w:tc>
          <w:tcPr>
            <w:tcW w:w="2837" w:type="dxa"/>
            <w:shd w:val="clear" w:color="auto" w:fill="D9E2F3"/>
            <w:vAlign w:val="center"/>
          </w:tcPr>
          <w:p w14:paraId="45A9759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Сообщество</w:t>
            </w:r>
          </w:p>
        </w:tc>
        <w:tc>
          <w:tcPr>
            <w:tcW w:w="6178" w:type="dxa"/>
            <w:vAlign w:val="center"/>
          </w:tcPr>
          <w:p w14:paraId="11114DF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192242D" w14:textId="77777777" w:rsidTr="00532D6C">
        <w:tc>
          <w:tcPr>
            <w:tcW w:w="2837" w:type="dxa"/>
            <w:shd w:val="clear" w:color="auto" w:fill="D9E2F3"/>
            <w:vAlign w:val="center"/>
          </w:tcPr>
          <w:p w14:paraId="03CCC19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Административно-территориальное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блок</w:t>
            </w:r>
          </w:p>
        </w:tc>
        <w:tc>
          <w:tcPr>
            <w:tcW w:w="6178" w:type="dxa"/>
            <w:vAlign w:val="center"/>
          </w:tcPr>
          <w:p w14:paraId="612B34B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A3C6EA6" w14:textId="77777777" w:rsidTr="00532D6C">
        <w:tc>
          <w:tcPr>
            <w:tcW w:w="2837" w:type="dxa"/>
            <w:shd w:val="clear" w:color="auto" w:fill="D9E2F3"/>
            <w:vAlign w:val="center"/>
          </w:tcPr>
          <w:p w14:paraId="6E82A81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Улица</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название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здание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дом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квартира</w:t>
            </w:r>
          </w:p>
        </w:tc>
        <w:tc>
          <w:tcPr>
            <w:tcW w:w="6178" w:type="dxa"/>
            <w:vAlign w:val="center"/>
          </w:tcPr>
          <w:p w14:paraId="25766639"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0B6DBD4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быть</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базы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кроме </w:t>
      </w:r>
      <w:r xmlns:w="http://schemas.openxmlformats.org/wordprocessingml/2006/main" w:rsidRPr="00E84C88">
        <w:rPr>
          <w:rFonts w:ascii="GHEA Grapalat" w:eastAsia="GHEA Grapalat" w:hAnsi="GHEA Grapalat" w:cs="GHEA Grapalat"/>
          <w:color w:val="000000"/>
          <w:sz w:val="24"/>
          <w:szCs w:val="24"/>
        </w:rPr>
        <w:t xml:space="preserve">недропользования </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промышленность</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подотчетный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организации </w:t>
      </w:r>
      <w:r xmlns:w="http://schemas.openxmlformats.org/wordprocessingml/2006/main" w:rsidRPr="00E84C88">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50BC8DCA" w14:textId="77777777" w:rsidTr="00532D6C">
        <w:trPr>
          <w:trHeight w:val="924"/>
        </w:trPr>
        <w:tc>
          <w:tcPr>
            <w:tcW w:w="9016" w:type="dxa"/>
            <w:gridSpan w:val="2"/>
            <w:vAlign w:val="center"/>
          </w:tcPr>
          <w:p w14:paraId="0C02567C"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а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владение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голос</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верно</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давая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паи </w:t>
            </w:r>
            <w:r xmlns:w="http://schemas.openxmlformats.org/wordprocessingml/2006/main" w:rsidRPr="00E84C88">
              <w:rPr>
                <w:rFonts w:ascii="GHEA Grapalat" w:eastAsia="GHEA Grapalat" w:hAnsi="GHEA Grapalat" w:cs="GHEA Grapalat"/>
                <w:sz w:val="24"/>
                <w:szCs w:val="24"/>
              </w:rPr>
              <w:t xml:space="preserve">) 20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некотором смысле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20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столице</w:t>
            </w:r>
          </w:p>
        </w:tc>
      </w:tr>
      <w:tr w:rsidR="00532D6C" w:rsidRPr="00E84C88" w14:paraId="1B50F00A" w14:textId="77777777" w:rsidTr="00532D6C">
        <w:trPr>
          <w:trHeight w:val="684"/>
        </w:trPr>
        <w:tc>
          <w:tcPr>
            <w:tcW w:w="4508" w:type="dxa"/>
            <w:shd w:val="clear" w:color="auto" w:fill="D9E2F3"/>
            <w:vAlign w:val="center"/>
          </w:tcPr>
          <w:p w14:paraId="6C9867C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размер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4508" w:type="dxa"/>
            <w:shd w:val="clear" w:color="auto" w:fill="FFFFFF"/>
            <w:vAlign w:val="center"/>
          </w:tcPr>
          <w:p w14:paraId="2DD3397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E1CC4AD" w14:textId="77777777" w:rsidTr="00532D6C">
        <w:trPr>
          <w:trHeight w:val="1282"/>
        </w:trPr>
        <w:tc>
          <w:tcPr>
            <w:tcW w:w="4508" w:type="dxa"/>
            <w:shd w:val="clear" w:color="auto" w:fill="D9E2F3"/>
            <w:vAlign w:val="center"/>
          </w:tcPr>
          <w:p w14:paraId="0B1566A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тип</w:t>
            </w:r>
          </w:p>
        </w:tc>
        <w:tc>
          <w:tcPr>
            <w:tcW w:w="4508" w:type="dxa"/>
            <w:vAlign w:val="center"/>
          </w:tcPr>
          <w:p w14:paraId="4F0F14C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p w14:paraId="109C7AB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tc>
      </w:tr>
      <w:tr w:rsidR="00532D6C" w:rsidRPr="00E84C88" w14:paraId="18BF8E88" w14:textId="77777777" w:rsidTr="00532D6C">
        <w:tc>
          <w:tcPr>
            <w:tcW w:w="9016" w:type="dxa"/>
            <w:gridSpan w:val="2"/>
            <w:vAlign w:val="center"/>
          </w:tcPr>
          <w:p w14:paraId="10B206E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б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осуществлять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реальный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фактический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средствами</w:t>
            </w:r>
          </w:p>
        </w:tc>
      </w:tr>
      <w:tr w:rsidR="00532D6C" w:rsidRPr="00E84C88" w14:paraId="2E27B217" w14:textId="77777777" w:rsidTr="00532D6C">
        <w:tc>
          <w:tcPr>
            <w:tcW w:w="9016" w:type="dxa"/>
            <w:gridSpan w:val="2"/>
            <w:vAlign w:val="center"/>
          </w:tcPr>
          <w:p w14:paraId="07CBBD3E"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с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активность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общий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текущий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управление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реализация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официальный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Times New Roman" w:hAnsi="GHEA Grapalat" w:cs="Times New Roman"/>
                <w:sz w:val="24"/>
                <w:szCs w:val="24"/>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w:t>
            </w:r>
            <w:r xmlns:w="http://schemas.openxmlformats.org/wordprocessingml/2006/main" w:rsidRPr="00E84C88">
              <w:rPr>
                <w:rFonts w:ascii="Arial" w:eastAsia="GHEA Grapalat" w:hAnsi="Arial" w:cs="Arial"/>
                <w:sz w:val="24"/>
                <w:szCs w:val="24"/>
                <w:lang w:val="en-US"/>
              </w:rPr>
              <w:t xml:space="preserve">случае </w:t>
            </w:r>
            <w:r xmlns:w="http://schemas.openxmlformats.org/wordprocessingml/2006/main" w:rsidRPr="00E84C88">
              <w:rPr>
                <w:rFonts w:ascii="GHEA Grapalat" w:eastAsia="GHEA Grapalat" w:hAnsi="GHEA Grapalat" w:cs="GHEA Grapalat"/>
                <w:sz w:val="24"/>
                <w:szCs w:val="24"/>
              </w:rPr>
              <w:t xml:space="preserve">, когда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точек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 требованиям</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соответствующий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p>
        </w:tc>
      </w:tr>
    </w:tbl>
    <w:p w14:paraId="43E7E988"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быть</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основы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недропользования)</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промышленность</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подотчетный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организации</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для </w:t>
      </w:r>
      <w:r xmlns:w="http://schemas.openxmlformats.org/wordprocessingml/2006/main" w:rsidRPr="00E84C88">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4489DC9C" w14:textId="77777777" w:rsidTr="00532D6C">
        <w:trPr>
          <w:trHeight w:val="924"/>
        </w:trPr>
        <w:tc>
          <w:tcPr>
            <w:tcW w:w="9016" w:type="dxa"/>
            <w:gridSpan w:val="2"/>
            <w:vAlign w:val="center"/>
          </w:tcPr>
          <w:p w14:paraId="32F6E3B1"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а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некотором смысле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владение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голос </w:t>
            </w:r>
            <w:r xmlns:w="http://schemas.openxmlformats.org/wordprocessingml/2006/main" w:rsidRPr="00E84C88">
              <w:rPr>
                <w:rFonts w:ascii="Arial" w:eastAsia="GHEA Grapalat" w:hAnsi="Arial" w:cs="Arial"/>
                <w:sz w:val="24"/>
                <w:szCs w:val="24"/>
                <w:lang w:val="en-US"/>
              </w:rPr>
              <w:t xml:space="preserve">человека</w:t>
            </w:r>
            <w:r xmlns:w="http://schemas.openxmlformats.org/wordprocessingml/2006/main" w:rsidRPr="00E84C88">
              <w:rPr>
                <w:rFonts w:ascii="GHEA Grapalat" w:eastAsia="GHEA Grapalat" w:hAnsi="GHEA Grapalat" w:cs="GHEA Grapalat"/>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верно</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давая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паи </w:t>
            </w:r>
            <w:r xmlns:w="http://schemas.openxmlformats.org/wordprocessingml/2006/main" w:rsidRPr="00E84C88">
              <w:rPr>
                <w:rFonts w:ascii="GHEA Grapalat" w:eastAsia="GHEA Grapalat" w:hAnsi="GHEA Grapalat" w:cs="GHEA Grapalat"/>
                <w:sz w:val="24"/>
                <w:szCs w:val="24"/>
              </w:rPr>
              <w:t xml:space="preserve">) 10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некотором смысле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имеет </w:t>
            </w:r>
            <w:r xmlns:w="http://schemas.openxmlformats.org/wordprocessingml/2006/main" w:rsidRPr="00E84C88">
              <w:rPr>
                <w:rFonts w:ascii="GHEA Grapalat" w:eastAsia="GHEA Grapalat" w:hAnsi="GHEA Grapalat" w:cs="GHEA Grapalat"/>
                <w:sz w:val="24"/>
                <w:szCs w:val="24"/>
              </w:rPr>
              <w:t xml:space="preserve">10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столице</w:t>
            </w:r>
          </w:p>
        </w:tc>
      </w:tr>
      <w:tr w:rsidR="00532D6C" w:rsidRPr="00E84C88" w14:paraId="50616E41" w14:textId="77777777" w:rsidTr="00532D6C">
        <w:trPr>
          <w:trHeight w:val="684"/>
        </w:trPr>
        <w:tc>
          <w:tcPr>
            <w:tcW w:w="4508" w:type="dxa"/>
            <w:shd w:val="clear" w:color="auto" w:fill="D9E2F3"/>
            <w:vAlign w:val="center"/>
          </w:tcPr>
          <w:p w14:paraId="77E1284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размер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4508" w:type="dxa"/>
            <w:shd w:val="clear" w:color="auto" w:fill="auto"/>
            <w:vAlign w:val="center"/>
          </w:tcPr>
          <w:p w14:paraId="13D43E2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D5CED7C" w14:textId="77777777" w:rsidTr="00532D6C">
        <w:trPr>
          <w:trHeight w:val="1282"/>
        </w:trPr>
        <w:tc>
          <w:tcPr>
            <w:tcW w:w="4508" w:type="dxa"/>
            <w:shd w:val="clear" w:color="auto" w:fill="D9E2F3"/>
            <w:vAlign w:val="center"/>
          </w:tcPr>
          <w:p w14:paraId="44CF98C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тип</w:t>
            </w:r>
          </w:p>
        </w:tc>
        <w:tc>
          <w:tcPr>
            <w:tcW w:w="4508" w:type="dxa"/>
            <w:vAlign w:val="center"/>
          </w:tcPr>
          <w:p w14:paraId="6B247948"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p w14:paraId="714DB670"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p>
        </w:tc>
      </w:tr>
      <w:tr w:rsidR="00532D6C" w:rsidRPr="00E84C88" w14:paraId="4A8F7023" w14:textId="77777777" w:rsidTr="00532D6C">
        <w:tc>
          <w:tcPr>
            <w:tcW w:w="9016" w:type="dxa"/>
            <w:gridSpan w:val="2"/>
            <w:vAlign w:val="center"/>
          </w:tcPr>
          <w:p w14:paraId="010F7F33"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б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верно</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имеет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назначать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удалить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управление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тела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члены</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большинству</w:t>
            </w:r>
          </w:p>
        </w:tc>
      </w:tr>
      <w:tr w:rsidR="00532D6C" w:rsidRPr="00E84C88" w14:paraId="2328EEFB" w14:textId="77777777" w:rsidTr="00532D6C">
        <w:tc>
          <w:tcPr>
            <w:tcW w:w="9016" w:type="dxa"/>
            <w:gridSpan w:val="2"/>
            <w:vAlign w:val="center"/>
          </w:tcPr>
          <w:p w14:paraId="7BCDD9C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lastRenderedPageBreak xmlns:w="http://schemas.openxmlformats.org/wordprocessingml/2006/main"/>
            </w: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с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от человека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безвозмездный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полученный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года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предшествующий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года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течение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полученный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выгода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не менее </w:t>
            </w:r>
            <w:r xmlns:w="http://schemas.openxmlformats.org/wordprocessingml/2006/main" w:rsidRPr="00E84C88">
              <w:rPr>
                <w:rFonts w:ascii="GHEA Grapalat" w:eastAsia="GHEA Grapalat" w:hAnsi="GHEA Grapalat" w:cs="GHEA Grapalat"/>
                <w:sz w:val="24"/>
                <w:szCs w:val="24"/>
              </w:rPr>
              <w:t xml:space="preserve">15 </w:t>
            </w:r>
            <w:r xmlns:w="http://schemas.openxmlformats.org/wordprocessingml/2006/main" w:rsidRPr="00E84C88">
              <w:rPr>
                <w:rFonts w:ascii="Arial" w:eastAsia="GHEA Grapalat" w:hAnsi="Arial" w:cs="Arial"/>
                <w:sz w:val="24"/>
                <w:szCs w:val="24"/>
                <w:lang w:val="en-US"/>
              </w:rPr>
              <w:t xml:space="preserve">процентов</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той степени,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выгода</w:t>
            </w:r>
          </w:p>
        </w:tc>
      </w:tr>
      <w:tr w:rsidR="00532D6C" w:rsidRPr="00E84C88" w14:paraId="59934E27" w14:textId="77777777" w:rsidTr="00532D6C">
        <w:tc>
          <w:tcPr>
            <w:tcW w:w="9016" w:type="dxa"/>
            <w:gridSpan w:val="2"/>
            <w:vAlign w:val="center"/>
          </w:tcPr>
          <w:p w14:paraId="7464C981"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д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осуществлять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реальный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фактический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средствами</w:t>
            </w:r>
          </w:p>
        </w:tc>
      </w:tr>
      <w:tr w:rsidR="00532D6C" w:rsidRPr="00E84C88" w14:paraId="7DF80C9A" w14:textId="77777777" w:rsidTr="00532D6C">
        <w:tc>
          <w:tcPr>
            <w:tcW w:w="9016" w:type="dxa"/>
            <w:gridSpan w:val="2"/>
            <w:vAlign w:val="center"/>
          </w:tcPr>
          <w:p w14:paraId="032A046A"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е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активность</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общий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текущий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управление</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реализация</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официальный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в </w:t>
            </w:r>
            <w:r xmlns:w="http://schemas.openxmlformats.org/wordprocessingml/2006/main" w:rsidRPr="00E84C88">
              <w:rPr>
                <w:rFonts w:ascii="Arial" w:eastAsia="GHEA Grapalat" w:hAnsi="Arial" w:cs="Arial"/>
                <w:sz w:val="24"/>
                <w:szCs w:val="24"/>
                <w:lang w:val="en-US"/>
              </w:rPr>
              <w:t xml:space="preserve">случае </w:t>
            </w:r>
            <w:r xmlns:w="http://schemas.openxmlformats.org/wordprocessingml/2006/main" w:rsidRPr="00E84C88">
              <w:rPr>
                <w:rFonts w:ascii="GHEA Grapalat" w:eastAsia="GHEA Grapalat" w:hAnsi="GHEA Grapalat" w:cs="GHEA Grapalat"/>
                <w:sz w:val="24"/>
                <w:szCs w:val="24"/>
              </w:rPr>
              <w:t xml:space="preserve">, когда</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а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г</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точек</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к требованиям</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соответствующий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человек</w:t>
            </w:r>
          </w:p>
        </w:tc>
      </w:tr>
    </w:tbl>
    <w:p w14:paraId="300875B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статус</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касательно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C4546D" w14:paraId="47C747C8" w14:textId="77777777" w:rsidTr="00532D6C">
        <w:tc>
          <w:tcPr>
            <w:tcW w:w="2837" w:type="dxa"/>
            <w:shd w:val="clear" w:color="auto" w:fill="D9E2F3"/>
            <w:vAlign w:val="center"/>
          </w:tcPr>
          <w:p w14:paraId="4F9800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стать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день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месяц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год</w:t>
            </w:r>
          </w:p>
        </w:tc>
        <w:tc>
          <w:tcPr>
            <w:tcW w:w="6180" w:type="dxa"/>
            <w:vAlign w:val="center"/>
          </w:tcPr>
          <w:p w14:paraId="1567BCE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AA78640" w14:textId="77777777" w:rsidTr="00532D6C">
        <w:tc>
          <w:tcPr>
            <w:tcW w:w="2837" w:type="dxa"/>
            <w:shd w:val="clear" w:color="auto" w:fill="D9E2F3"/>
            <w:vAlign w:val="center"/>
          </w:tcPr>
          <w:p w14:paraId="4319974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контроль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выполнение</w:t>
            </w:r>
          </w:p>
        </w:tc>
        <w:tc>
          <w:tcPr>
            <w:tcW w:w="6180" w:type="dxa"/>
            <w:vAlign w:val="center"/>
          </w:tcPr>
          <w:p w14:paraId="47CD4D8B"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Отдельный</w:t>
            </w:r>
            <w:r xmlns:w="http://schemas.openxmlformats.org/wordprocessingml/2006/main" w:rsidRPr="00E84C88">
              <w:rPr>
                <w:rFonts w:ascii="GHEA Grapalat" w:eastAsia="GHEA Grapalat" w:hAnsi="GHEA Grapalat" w:cs="GHEA Grapalat"/>
                <w:sz w:val="24"/>
                <w:szCs w:val="24"/>
                <w:lang w:val="en-US"/>
              </w:rPr>
              <w:t xml:space="preserve"> </w:t>
            </w:r>
          </w:p>
          <w:p w14:paraId="2A24A3AA" w14:textId="77777777" w:rsidR="00532D6C" w:rsidRPr="00E84C88" w:rsidRDefault="00532D6C" w:rsidP="00532D6C">
            <w:pPr xmlns:w="http://schemas.openxmlformats.org/wordprocessingml/2006/main">
              <w:spacing w:after="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Взаимосвязанные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лица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назад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совместно</w:t>
            </w:r>
          </w:p>
        </w:tc>
      </w:tr>
      <w:tr w:rsidR="00532D6C" w:rsidRPr="00E84C88" w14:paraId="030F3936" w14:textId="77777777" w:rsidTr="00532D6C">
        <w:tc>
          <w:tcPr>
            <w:tcW w:w="2837" w:type="dxa"/>
            <w:shd w:val="clear" w:color="auto" w:fill="D9E2F3"/>
            <w:vAlign w:val="center"/>
          </w:tcPr>
          <w:p w14:paraId="67D628C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Недропользование</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промышленность</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подотчетный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существование</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является</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официальный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его/ее</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семья</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член</w:t>
            </w:r>
          </w:p>
        </w:tc>
        <w:tc>
          <w:tcPr>
            <w:tcW w:w="6180" w:type="dxa"/>
            <w:vAlign w:val="center"/>
          </w:tcPr>
          <w:p w14:paraId="1DE6565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Да</w:t>
            </w:r>
          </w:p>
          <w:p w14:paraId="288B4CD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Нет</w:t>
            </w:r>
          </w:p>
        </w:tc>
      </w:tr>
    </w:tbl>
    <w:p w14:paraId="7A12781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контакт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02F16EAD" w14:textId="77777777" w:rsidTr="00532D6C">
        <w:tc>
          <w:tcPr>
            <w:tcW w:w="2837" w:type="dxa"/>
            <w:shd w:val="clear" w:color="auto" w:fill="D9E2F3"/>
            <w:vAlign w:val="center"/>
          </w:tcPr>
          <w:p w14:paraId="3195583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Электронная почта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почта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адрес</w:t>
            </w:r>
          </w:p>
        </w:tc>
        <w:tc>
          <w:tcPr>
            <w:tcW w:w="6180" w:type="dxa"/>
            <w:vAlign w:val="center"/>
          </w:tcPr>
          <w:p w14:paraId="4966AC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D631758" w14:textId="77777777" w:rsidTr="00532D6C">
        <w:tc>
          <w:tcPr>
            <w:tcW w:w="2837" w:type="dxa"/>
            <w:shd w:val="clear" w:color="auto" w:fill="D9E2F3"/>
            <w:vAlign w:val="center"/>
          </w:tcPr>
          <w:p w14:paraId="032F823F"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Номер телефона</w:t>
            </w:r>
          </w:p>
        </w:tc>
        <w:tc>
          <w:tcPr>
            <w:tcW w:w="6180" w:type="dxa"/>
            <w:vAlign w:val="center"/>
          </w:tcPr>
          <w:p w14:paraId="50A4627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6D83572B" w14:textId="77777777" w:rsidR="00532D6C" w:rsidRPr="00E84C88" w:rsidRDefault="00532D6C" w:rsidP="00532D6C">
      <w:pPr>
        <w:pBdr>
          <w:top w:val="nil"/>
          <w:left w:val="nil"/>
          <w:bottom w:val="nil"/>
          <w:right w:val="nil"/>
          <w:between w:val="nil"/>
        </w:pBdr>
        <w:spacing w:after="0" w:line="240" w:lineRule="auto"/>
        <w:ind w:left="792"/>
        <w:rPr>
          <w:rFonts w:ascii="GHEA Grapalat" w:eastAsia="GHEA Grapalat" w:hAnsi="GHEA Grapalat" w:cs="GHEA Grapalat"/>
          <w:color w:val="000000"/>
          <w:sz w:val="24"/>
          <w:szCs w:val="24"/>
          <w:lang w:val="en-US"/>
        </w:rPr>
      </w:pPr>
    </w:p>
    <w:p w14:paraId="62B40268"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Средний</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юридический</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лица</w:t>
      </w:r>
    </w:p>
    <w:p w14:paraId="2ECD3E4D"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5906BBAB" w14:textId="77777777" w:rsidTr="00532D6C">
        <w:tc>
          <w:tcPr>
            <w:tcW w:w="2835" w:type="dxa"/>
            <w:shd w:val="clear" w:color="auto" w:fill="D9E2F3"/>
            <w:vAlign w:val="center"/>
          </w:tcPr>
          <w:p w14:paraId="12DBE6B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192FC78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5A7738D" w14:textId="77777777" w:rsidTr="00532D6C">
        <w:tc>
          <w:tcPr>
            <w:tcW w:w="2835" w:type="dxa"/>
            <w:shd w:val="clear" w:color="auto" w:fill="D9E2F3"/>
            <w:vAlign w:val="center"/>
          </w:tcPr>
          <w:p w14:paraId="725A745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Имя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латинский алфавит</w:t>
            </w:r>
          </w:p>
        </w:tc>
        <w:tc>
          <w:tcPr>
            <w:tcW w:w="6180" w:type="dxa"/>
            <w:vAlign w:val="center"/>
          </w:tcPr>
          <w:p w14:paraId="132E636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0ADE2AC" w14:textId="77777777" w:rsidTr="00532D6C">
        <w:tc>
          <w:tcPr>
            <w:tcW w:w="2835" w:type="dxa"/>
            <w:shd w:val="clear" w:color="auto" w:fill="D9E2F3"/>
            <w:vAlign w:val="center"/>
          </w:tcPr>
          <w:p w14:paraId="3408D6F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Состояние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p>
        </w:tc>
        <w:tc>
          <w:tcPr>
            <w:tcW w:w="6180" w:type="dxa"/>
            <w:vAlign w:val="center"/>
          </w:tcPr>
          <w:p w14:paraId="522BAD8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392D752" w14:textId="77777777" w:rsidTr="00532D6C">
        <w:tc>
          <w:tcPr>
            <w:tcW w:w="2835" w:type="dxa"/>
            <w:shd w:val="clear" w:color="auto" w:fill="D9E2F3"/>
            <w:vAlign w:val="center"/>
          </w:tcPr>
          <w:p w14:paraId="59DDC24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день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месяц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год</w:t>
            </w:r>
          </w:p>
        </w:tc>
        <w:tc>
          <w:tcPr>
            <w:tcW w:w="6180" w:type="dxa"/>
            <w:vAlign w:val="center"/>
          </w:tcPr>
          <w:p w14:paraId="2B72863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CD8F34C" w14:textId="77777777" w:rsidTr="00532D6C">
        <w:tc>
          <w:tcPr>
            <w:tcW w:w="2835" w:type="dxa"/>
            <w:shd w:val="clear" w:color="auto" w:fill="D9E2F3"/>
            <w:vAlign w:val="center"/>
          </w:tcPr>
          <w:p w14:paraId="135B569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адрес</w:t>
            </w:r>
          </w:p>
        </w:tc>
        <w:tc>
          <w:tcPr>
            <w:tcW w:w="6180" w:type="dxa"/>
            <w:vAlign w:val="center"/>
          </w:tcPr>
          <w:p w14:paraId="32164EC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D14CE1E" w14:textId="77777777" w:rsidTr="00532D6C">
        <w:tc>
          <w:tcPr>
            <w:tcW w:w="2835" w:type="dxa"/>
            <w:shd w:val="clear" w:color="auto" w:fill="D9E2F3"/>
            <w:vAlign w:val="center"/>
          </w:tcPr>
          <w:p w14:paraId="49FA7DA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Регистрация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государство</w:t>
            </w:r>
          </w:p>
        </w:tc>
        <w:tc>
          <w:tcPr>
            <w:tcW w:w="6180" w:type="dxa"/>
            <w:vAlign w:val="center"/>
          </w:tcPr>
          <w:p w14:paraId="29B26D3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05D3EFC" w14:textId="77777777" w:rsidTr="00532D6C">
        <w:tc>
          <w:tcPr>
            <w:tcW w:w="2835" w:type="dxa"/>
            <w:shd w:val="clear" w:color="auto" w:fill="D9E2F3"/>
            <w:vAlign w:val="center"/>
          </w:tcPr>
          <w:p w14:paraId="6234276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Исполнительный</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тело</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лидер</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имя</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и</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фамилия</w:t>
            </w:r>
          </w:p>
        </w:tc>
        <w:tc>
          <w:tcPr>
            <w:tcW w:w="6180" w:type="dxa"/>
            <w:vAlign w:val="center"/>
          </w:tcPr>
          <w:p w14:paraId="05D82703"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2446196C"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C4546D" w14:paraId="6F249990" w14:textId="77777777" w:rsidTr="00532D6C">
        <w:trPr>
          <w:trHeight w:val="853"/>
        </w:trPr>
        <w:tc>
          <w:tcPr>
            <w:tcW w:w="2835" w:type="dxa"/>
            <w:vMerge w:val="restart"/>
            <w:shd w:val="clear" w:color="auto" w:fill="D9E2F3"/>
            <w:vAlign w:val="center"/>
          </w:tcPr>
          <w:p w14:paraId="304A0FD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чья </w:t>
            </w:r>
            <w:r xmlns:w="http://schemas.openxmlformats.org/wordprocessingml/2006/main" w:rsidRPr="00E84C88">
              <w:rPr>
                <w:rFonts w:ascii="Arial" w:eastAsia="GHEA Grapalat" w:hAnsi="Arial" w:cs="Arial"/>
                <w:color w:val="000000"/>
                <w:sz w:val="24"/>
                <w:szCs w:val="24"/>
                <w:lang w:val="en-US"/>
              </w:rPr>
              <w:t xml:space="preserve">фамилия</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существование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средний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юридический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человек</w:t>
            </w:r>
          </w:p>
        </w:tc>
        <w:tc>
          <w:tcPr>
            <w:tcW w:w="6180" w:type="dxa"/>
          </w:tcPr>
          <w:p w14:paraId="244E692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0819D81E" w14:textId="77777777" w:rsidTr="00532D6C">
        <w:trPr>
          <w:trHeight w:val="850"/>
        </w:trPr>
        <w:tc>
          <w:tcPr>
            <w:tcW w:w="2835" w:type="dxa"/>
            <w:vMerge/>
            <w:shd w:val="clear" w:color="auto" w:fill="D9E2F3"/>
            <w:vAlign w:val="center"/>
          </w:tcPr>
          <w:p w14:paraId="6A242372"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0770A94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0FF1D787" w14:textId="77777777" w:rsidTr="00532D6C">
        <w:trPr>
          <w:trHeight w:val="850"/>
        </w:trPr>
        <w:tc>
          <w:tcPr>
            <w:tcW w:w="2835" w:type="dxa"/>
            <w:vMerge/>
            <w:shd w:val="clear" w:color="auto" w:fill="D9E2F3"/>
            <w:vAlign w:val="center"/>
          </w:tcPr>
          <w:p w14:paraId="62849E8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4C2CAF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7D6EE4A9" w14:textId="77777777" w:rsidTr="00532D6C">
        <w:trPr>
          <w:trHeight w:val="850"/>
        </w:trPr>
        <w:tc>
          <w:tcPr>
            <w:tcW w:w="2835" w:type="dxa"/>
            <w:vMerge/>
            <w:shd w:val="clear" w:color="auto" w:fill="D9E2F3"/>
            <w:vAlign w:val="center"/>
          </w:tcPr>
          <w:p w14:paraId="4BE60F7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53EB1AC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2547F69D" w14:textId="77777777" w:rsidTr="00532D6C">
        <w:trPr>
          <w:trHeight w:val="850"/>
        </w:trPr>
        <w:tc>
          <w:tcPr>
            <w:tcW w:w="2835" w:type="dxa"/>
            <w:vMerge/>
            <w:shd w:val="clear" w:color="auto" w:fill="D9E2F3"/>
            <w:vAlign w:val="center"/>
          </w:tcPr>
          <w:p w14:paraId="2247133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BB90D8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4CCBC5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листинг</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55C94F14" w14:textId="77777777" w:rsidTr="00532D6C">
        <w:tc>
          <w:tcPr>
            <w:tcW w:w="2835" w:type="dxa"/>
            <w:shd w:val="clear" w:color="auto" w:fill="D9E2F3"/>
            <w:vAlign w:val="center"/>
          </w:tcPr>
          <w:p w14:paraId="4D61AD7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Запас</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фондовая биржа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имя</w:t>
            </w:r>
          </w:p>
        </w:tc>
        <w:tc>
          <w:tcPr>
            <w:tcW w:w="6180" w:type="dxa"/>
            <w:vAlign w:val="center"/>
          </w:tcPr>
          <w:p w14:paraId="3747BA7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08626DF" w14:textId="77777777" w:rsidTr="00532D6C">
        <w:tc>
          <w:tcPr>
            <w:tcW w:w="2835" w:type="dxa"/>
            <w:shd w:val="clear" w:color="auto" w:fill="D9E2F3"/>
            <w:vAlign w:val="center"/>
          </w:tcPr>
          <w:p w14:paraId="26EBA9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Ссылка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на фондовой бирже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доступный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 документам</w:t>
            </w:r>
          </w:p>
        </w:tc>
        <w:tc>
          <w:tcPr>
            <w:tcW w:w="6180" w:type="dxa"/>
            <w:vAlign w:val="center"/>
          </w:tcPr>
          <w:p w14:paraId="39C0479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58DFE65"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Дополнительный</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примечания</w:t>
      </w:r>
    </w:p>
    <w:p w14:paraId="43654A2C"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532D6C" w:rsidRPr="00C4546D" w14:paraId="3DFA6281" w14:textId="77777777" w:rsidTr="00532D6C">
        <w:trPr>
          <w:trHeight w:val="773"/>
        </w:trPr>
        <w:tc>
          <w:tcPr>
            <w:tcW w:w="9001" w:type="dxa"/>
            <w:shd w:val="clear" w:color="auto" w:fill="DEEAF6"/>
          </w:tcPr>
          <w:p w14:paraId="1FDB5FE4" w14:textId="77777777" w:rsidR="00532D6C" w:rsidRPr="00E84C88" w:rsidRDefault="00532D6C" w:rsidP="00532D6C">
            <w:pPr xmlns:w="http://schemas.openxmlformats.org/wordprocessingml/2006/main">
              <w:spacing w:before="240"/>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Дополнительный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информация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дополнительный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разъяснения, </w:t>
            </w:r>
            <w:r xmlns:w="http://schemas.openxmlformats.org/wordprocessingml/2006/main" w:rsidRPr="00E84C88">
              <w:rPr>
                <w:rFonts w:ascii="GHEA Grapalat" w:eastAsia="GHEA Grapalat" w:hAnsi="GHEA Grapalat" w:cs="GHEA Grapalat"/>
                <w:color w:val="000000"/>
                <w:sz w:val="24"/>
                <w:szCs w:val="24"/>
                <w:lang w:val="en-US"/>
              </w:rPr>
              <w:t xml:space="preserve">что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связанный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декларация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заполненный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заполнение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предмет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 данным</w:t>
            </w:r>
          </w:p>
        </w:tc>
      </w:tr>
      <w:tr w:rsidR="00532D6C" w:rsidRPr="00C4546D" w14:paraId="5CDA275D" w14:textId="77777777" w:rsidTr="00532D6C">
        <w:trPr>
          <w:trHeight w:val="5895"/>
        </w:trPr>
        <w:tc>
          <w:tcPr>
            <w:tcW w:w="9001" w:type="dxa"/>
            <w:shd w:val="clear" w:color="auto" w:fill="auto"/>
          </w:tcPr>
          <w:p w14:paraId="49A1BCF0" w14:textId="77777777" w:rsidR="00532D6C" w:rsidRPr="00E84C88" w:rsidRDefault="00532D6C" w:rsidP="00532D6C">
            <w:pPr>
              <w:spacing w:after="0" w:line="240" w:lineRule="auto"/>
              <w:rPr>
                <w:rFonts w:ascii="GHEA Grapalat" w:eastAsia="GHEA Grapalat" w:hAnsi="GHEA Grapalat" w:cs="GHEA Grapalat"/>
                <w:b/>
                <w:color w:val="000000"/>
                <w:sz w:val="24"/>
                <w:szCs w:val="24"/>
                <w:lang w:val="en-US"/>
              </w:rPr>
            </w:pPr>
          </w:p>
        </w:tc>
      </w:tr>
    </w:tbl>
    <w:p w14:paraId="3825155E"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p w14:paraId="01B19749"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n-US"/>
        </w:rPr>
      </w:pPr>
    </w:p>
    <w:p w14:paraId="150580B9" w14:textId="77777777" w:rsidR="00532D6C" w:rsidRPr="00E84C88" w:rsidRDefault="00532D6C" w:rsidP="00532D6C">
      <w:pPr>
        <w:spacing w:after="0" w:line="240" w:lineRule="auto"/>
        <w:rPr>
          <w:rFonts w:ascii="GHEA Grapalat" w:eastAsia="Times New Roman" w:hAnsi="GHEA Grapalat" w:cs="Times New Roman"/>
          <w:sz w:val="16"/>
          <w:szCs w:val="16"/>
          <w:lang w:val="hy-AM"/>
        </w:rPr>
      </w:pPr>
    </w:p>
    <w:p w14:paraId="0F27EB57" w14:textId="77777777" w:rsidR="00532D6C" w:rsidRPr="00E84C88" w:rsidRDefault="00532D6C" w:rsidP="00532D6C">
      <w:pPr xmlns:w="http://schemas.openxmlformats.org/wordprocessingml/2006/main">
        <w:spacing w:after="0" w:line="360" w:lineRule="auto"/>
        <w:jc w:val="center"/>
        <w:rPr>
          <w:rFonts w:ascii="GHEA Grapalat" w:eastAsia="GHEA Grapalat" w:hAnsi="GHEA Grapalat" w:cs="GHEA Grapalat"/>
          <w:b/>
          <w:sz w:val="24"/>
          <w:szCs w:val="24"/>
          <w:lang w:val="en-US"/>
        </w:rPr>
      </w:pPr>
      <w:r xmlns:w="http://schemas.openxmlformats.org/wordprocessingml/2006/main" w:rsidRPr="00E84C88">
        <w:rPr>
          <w:rFonts w:ascii="GHEA Grapalat" w:eastAsia="GHEA Grapalat" w:hAnsi="GHEA Grapalat" w:cs="GHEA Grapalat"/>
          <w:b/>
          <w:sz w:val="24"/>
          <w:szCs w:val="24"/>
          <w:lang w:val="en-US"/>
        </w:rPr>
        <w:t xml:space="preserve">I. </w:t>
      </w:r>
      <w:r xmlns:w="http://schemas.openxmlformats.org/wordprocessingml/2006/main" w:rsidRPr="00E84C88">
        <w:rPr>
          <w:rFonts w:ascii="Arial" w:eastAsia="GHEA Grapalat" w:hAnsi="Arial" w:cs="Arial"/>
          <w:b/>
          <w:sz w:val="24"/>
          <w:szCs w:val="24"/>
          <w:lang w:val="en-US"/>
        </w:rPr>
        <w:t xml:space="preserve">Декларация</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заполнение</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заказ</w:t>
      </w:r>
    </w:p>
    <w:p w14:paraId="097C2095" w14:textId="77777777" w:rsidR="00532D6C" w:rsidRPr="00E84C88" w:rsidRDefault="00532D6C" w:rsidP="00532D6C">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lang w:val="en-US"/>
        </w:rPr>
      </w:pPr>
    </w:p>
    <w:p w14:paraId="79FA9B8A"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1 </w:t>
      </w:r>
      <w:r xmlns:w="http://schemas.openxmlformats.org/wordprocessingml/2006/main" w:rsidRPr="00E84C88">
        <w:rPr>
          <w:rFonts w:ascii="Arial" w:eastAsia="GHEA Grapalat" w:hAnsi="Arial" w:cs="Arial"/>
          <w:color w:val="000000"/>
          <w:sz w:val="24"/>
          <w:szCs w:val="24"/>
          <w:lang w:val="en-US"/>
        </w:rPr>
        <w:t xml:space="preserve">Декларации</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разделе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декларация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представляя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юридический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лицо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далее именуемое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Этот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отделе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подразделы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следующий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 правилам </w:t>
      </w:r>
      <w:r xmlns:w="http://schemas.openxmlformats.org/wordprocessingml/2006/main" w:rsidRPr="00E84C88">
        <w:rPr>
          <w:rFonts w:ascii="Cambria Math" w:eastAsia="MS Mincho" w:hAnsi="Cambria Math" w:cs="Cambria Math"/>
          <w:color w:val="000000"/>
          <w:sz w:val="24"/>
          <w:szCs w:val="24"/>
          <w:lang w:val="en-US"/>
        </w:rPr>
        <w:t xml:space="preserve">.</w:t>
      </w:r>
    </w:p>
    <w:p w14:paraId="1E2DEBCE"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латинский алфавит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состояние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регистрация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организационно-правовые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формы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 </w:t>
      </w:r>
      <w:r xmlns:w="http://schemas.openxmlformats.org/wordprocessingml/2006/main" w:rsidRPr="00E84C88">
        <w:rPr>
          <w:rFonts w:ascii="GHEA Grapalat" w:eastAsia="GHEA Grapalat" w:hAnsi="GHEA Grapalat" w:cs="GHEA Grapalat"/>
          <w:sz w:val="24"/>
          <w:szCs w:val="24"/>
          <w:lang w:val="en-US"/>
        </w:rPr>
        <w:t xml:space="preserve">.</w:t>
      </w:r>
    </w:p>
    <w:p w14:paraId="62BBFC40" w14:textId="77777777" w:rsidR="00532D6C" w:rsidRPr="00E84C88" w:rsidRDefault="00532D6C" w:rsidP="00532D6C">
      <w:pPr xmlns:w="http://schemas.openxmlformats.org/wordprocessingml/2006/main">
        <w:numPr>
          <w:ilvl w:val="1"/>
          <w:numId w:val="29"/>
        </w:numP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Заявление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ВОЗ</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подписание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hy-AM"/>
        </w:rPr>
        <w:t xml:space="preserve">этот</w:t>
      </w:r>
      <w:r xmlns:w="http://schemas.openxmlformats.org/wordprocessingml/2006/main" w:rsidRPr="00E84C88">
        <w:rPr>
          <w:rFonts w:ascii="GHEA Grapalat" w:eastAsia="GHEA Grapalat" w:hAnsi="GHEA Grapalat" w:cs="GHEA Grapalat"/>
          <w:sz w:val="24"/>
          <w:szCs w:val="24"/>
          <w:lang w:val="hy-AM"/>
        </w:rPr>
        <w:t xml:space="preserve"> </w:t>
      </w:r>
      <w:r xmlns:w="http://schemas.openxmlformats.org/wordprocessingml/2006/main" w:rsidRPr="00E84C88">
        <w:rPr>
          <w:rFonts w:ascii="Arial" w:eastAsia="GHEA Grapalat" w:hAnsi="Arial" w:cs="Arial"/>
          <w:sz w:val="24"/>
          <w:szCs w:val="24"/>
          <w:lang w:val="hy-AM"/>
        </w:rPr>
        <w:t xml:space="preserve">процедура</w:t>
      </w:r>
      <w:r xmlns:w="http://schemas.openxmlformats.org/wordprocessingml/2006/main" w:rsidRPr="00E84C88">
        <w:rPr>
          <w:rFonts w:ascii="GHEA Grapalat" w:eastAsia="GHEA Grapalat" w:hAnsi="GHEA Grapalat" w:cs="GHEA Grapalat"/>
          <w:sz w:val="24"/>
          <w:szCs w:val="24"/>
          <w:lang w:val="hy-AM"/>
        </w:rPr>
        <w:t xml:space="preserve"> </w:t>
      </w:r>
      <w:r xmlns:w="http://schemas.openxmlformats.org/wordprocessingml/2006/main" w:rsidRPr="00E84C88">
        <w:rPr>
          <w:rFonts w:ascii="Arial" w:eastAsia="GHEA Grapalat" w:hAnsi="Arial" w:cs="Arial"/>
          <w:sz w:val="24"/>
          <w:szCs w:val="24"/>
          <w:lang w:val="en-US"/>
        </w:rPr>
        <w:t xml:space="preserve">приложение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включено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документы </w:t>
      </w:r>
      <w:r xmlns:w="http://schemas.openxmlformats.org/wordprocessingml/2006/main" w:rsidRPr="00E84C88">
        <w:rPr>
          <w:rFonts w:ascii="GHEA Grapalat" w:eastAsia="GHEA Grapalat" w:hAnsi="GHEA Grapalat" w:cs="GHEA Grapalat"/>
          <w:sz w:val="24"/>
          <w:szCs w:val="24"/>
          <w:lang w:val="en-US"/>
        </w:rPr>
        <w:t xml:space="preserve">.</w:t>
      </w:r>
    </w:p>
    <w:p w14:paraId="60C908DA" w14:textId="77777777" w:rsidR="00532D6C" w:rsidRPr="00E84C88" w:rsidRDefault="00532D6C" w:rsidP="00532D6C">
      <w:pPr xmlns:w="http://schemas.openxmlformats.org/wordprocessingml/2006/main">
        <w:numPr>
          <w:ilvl w:val="1"/>
          <w:numId w:val="29"/>
        </w:numP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презентация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подписание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день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месяц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год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страницы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число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будучи помещенным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подпись </w:t>
      </w:r>
      <w:r xmlns:w="http://schemas.openxmlformats.org/wordprocessingml/2006/main" w:rsidRPr="00E84C88">
        <w:rPr>
          <w:rFonts w:ascii="GHEA Grapalat" w:eastAsia="GHEA Grapalat" w:hAnsi="GHEA Grapalat" w:cs="GHEA Grapalat"/>
          <w:sz w:val="24"/>
          <w:szCs w:val="24"/>
          <w:lang w:val="en-US"/>
        </w:rPr>
        <w:t xml:space="preserve">:</w:t>
      </w:r>
    </w:p>
    <w:p w14:paraId="1B6578BA"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GHEA Grapalat" w:eastAsia="GHEA Grapalat" w:hAnsi="GHEA Grapalat" w:cs="GHEA Grapalat"/>
          <w:color w:val="000000"/>
          <w:sz w:val="24"/>
          <w:szCs w:val="24"/>
          <w:lang w:val="en-US"/>
        </w:rPr>
        <w:t xml:space="preserve">2-я </w:t>
      </w:r>
      <w:r xmlns:w="http://schemas.openxmlformats.org/wordprocessingml/2006/main" w:rsidRPr="00E84C88">
        <w:rPr>
          <w:rFonts w:ascii="Arial" w:eastAsia="GHEA Grapalat" w:hAnsi="Arial" w:cs="Arial"/>
          <w:color w:val="000000"/>
          <w:sz w:val="24"/>
          <w:szCs w:val="24"/>
          <w:lang w:val="en-US"/>
        </w:rPr>
        <w:t xml:space="preserve">часть </w:t>
      </w:r>
      <w:r xmlns:w="http://schemas.openxmlformats.org/wordprocessingml/2006/main" w:rsidRPr="00E84C88">
        <w:rPr>
          <w:rFonts w:ascii="Arial" w:eastAsia="GHEA Grapalat" w:hAnsi="Arial" w:cs="Arial"/>
          <w:sz w:val="24"/>
          <w:szCs w:val="24"/>
          <w:lang w:val="en-US"/>
        </w:rPr>
        <w:t xml:space="preserve">Декларации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раздел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Акции)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листинг</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есть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если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 </w:t>
      </w:r>
      <w:r xmlns:w="http://schemas.openxmlformats.org/wordprocessingml/2006/main" w:rsidRPr="00E84C88">
        <w:rPr>
          <w:rFonts w:ascii="Arial" w:eastAsia="GHEA Grapalat" w:hAnsi="Arial" w:cs="Arial"/>
          <w:sz w:val="24"/>
          <w:szCs w:val="24"/>
          <w:lang w:val="en-US"/>
        </w:rPr>
        <w:t xml:space="preserve">н</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полностью</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руководитель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другой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юридический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акции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перечисленных</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Армения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Республика</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справедливость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министр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одобренный: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эквивалент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открытие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 стандартам</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регулируемый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рынки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списке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включено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на рынке.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Отмеченный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стандарты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соблюдать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случае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отдел</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полностью</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руководитель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другой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юридический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человек</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для.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заполнить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следующий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отделы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предмет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 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дополнение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 исключением </w:t>
      </w:r>
      <w:r xmlns:w="http://schemas.openxmlformats.org/wordprocessingml/2006/main" w:rsidRPr="00E84C88">
        <w:rPr>
          <w:rFonts w:ascii="Arial" w:eastAsia="GHEA Grapalat" w:hAnsi="Arial" w:cs="Arial"/>
          <w:sz w:val="24"/>
          <w:szCs w:val="24"/>
          <w:lang w:val="en-US"/>
        </w:rPr>
        <w:t xml:space="preserve">5 </w:t>
      </w:r>
      <w:r xmlns:w="http://schemas.openxmlformats.org/wordprocessingml/2006/main" w:rsidRPr="00E84C88">
        <w:rPr>
          <w:rFonts w:ascii="GHEA Grapalat" w:eastAsia="GHEA Grapalat" w:hAnsi="GHEA Grapalat" w:cs="GHEA Grapalat"/>
          <w:sz w:val="24"/>
          <w:szCs w:val="24"/>
          <w:lang w:val="en-US"/>
        </w:rPr>
        <w:t xml:space="preserve">-го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отдел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который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полностью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имеет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Этот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отделе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подразделы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следующий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 правилам </w:t>
      </w:r>
      <w:r xmlns:w="http://schemas.openxmlformats.org/wordprocessingml/2006/main" w:rsidRPr="00E84C88">
        <w:rPr>
          <w:rFonts w:ascii="Cambria Math" w:eastAsia="MS Mincho" w:hAnsi="Cambria Math" w:cs="Cambria Math"/>
          <w:color w:val="000000"/>
          <w:sz w:val="24"/>
          <w:szCs w:val="24"/>
          <w:lang w:val="en-US"/>
        </w:rPr>
        <w:t xml:space="preserve">.</w:t>
      </w:r>
    </w:p>
    <w:p w14:paraId="1ED52FC5"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Акции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листинг</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запас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фондовая биржа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скобках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отмечая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фондовая биржа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Код идентификатора рынка </w:t>
      </w:r>
      <w:r xmlns:w="http://schemas.openxmlformats.org/wordprocessingml/2006/main" w:rsidRPr="00E84C88">
        <w:rPr>
          <w:rFonts w:ascii="Arial" w:eastAsia="GHEA Grapalat" w:hAnsi="Arial" w:cs="Arial"/>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где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перечисленных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полностью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связь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 фондовой бирже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документы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наличие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документы </w:t>
      </w:r>
      <w:r xmlns:w="http://schemas.openxmlformats.org/wordprocessingml/2006/main" w:rsidRPr="00E84C88">
        <w:rPr>
          <w:rFonts w:ascii="GHEA Grapalat" w:eastAsia="GHEA Grapalat" w:hAnsi="GHEA Grapalat" w:cs="GHEA Grapalat"/>
          <w:sz w:val="24"/>
          <w:szCs w:val="24"/>
          <w:lang w:val="en-US"/>
        </w:rPr>
        <w:t xml:space="preserve">, которые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содержать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информация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владельцы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 </w:t>
      </w:r>
      <w:r xmlns:w="http://schemas.openxmlformats.org/wordprocessingml/2006/main" w:rsidRPr="00E84C88">
        <w:rPr>
          <w:rFonts w:ascii="GHEA Grapalat" w:eastAsia="GHEA Grapalat" w:hAnsi="GHEA Grapalat" w:cs="GHEA Grapalat"/>
          <w:sz w:val="24"/>
          <w:szCs w:val="24"/>
          <w:lang w:val="en-US"/>
        </w:rPr>
        <w:t xml:space="preserve">.</w:t>
      </w:r>
    </w:p>
    <w:p w14:paraId="739654E2"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2.1 </w:t>
      </w:r>
      <w:r xmlns:w="http://schemas.openxmlformats.org/wordprocessingml/2006/main" w:rsidRPr="00E84C88">
        <w:rPr>
          <w:rFonts w:ascii="Arial" w:eastAsia="GHEA Grapalat" w:hAnsi="Arial" w:cs="Arial"/>
          <w:sz w:val="24"/>
          <w:szCs w:val="24"/>
          <w:lang w:val="en-US"/>
        </w:rPr>
        <w:t xml:space="preserve">декларации</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относится 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полностью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латинский алфавит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регистрация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 </w:t>
      </w:r>
      <w:r xmlns:w="http://schemas.openxmlformats.org/wordprocessingml/2006/main" w:rsidRPr="00E84C88">
        <w:rPr>
          <w:rFonts w:ascii="GHEA Grapalat" w:eastAsia="GHEA Grapalat" w:hAnsi="GHEA Grapalat" w:cs="GHEA Grapalat"/>
          <w:sz w:val="24"/>
          <w:szCs w:val="24"/>
          <w:lang w:val="en-US"/>
        </w:rPr>
        <w:t xml:space="preserve">, 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организационно-правовые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формы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 том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исполнительный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тело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лидер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Фамилия </w:t>
      </w:r>
      <w:r xmlns:w="http://schemas.openxmlformats.org/wordprocessingml/2006/main" w:rsidRPr="00E84C88">
        <w:rPr>
          <w:rFonts w:ascii="GHEA Grapalat" w:eastAsia="GHEA Grapalat" w:hAnsi="GHEA Grapalat" w:cs="GHEA Grapalat"/>
          <w:sz w:val="24"/>
          <w:szCs w:val="24"/>
          <w:lang w:val="en-US"/>
        </w:rPr>
        <w:t xml:space="preserve">.</w:t>
      </w:r>
    </w:p>
    <w:p w14:paraId="69434468"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уровень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 </w:t>
      </w:r>
      <w:r xmlns:w="http://schemas.openxmlformats.org/wordprocessingml/2006/main" w:rsidRPr="00E84C88">
        <w:rPr>
          <w:rFonts w:ascii="GHEA Grapalat" w:eastAsia="GHEA Grapalat" w:hAnsi="GHEA Grapalat" w:cs="GHEA Grapalat"/>
          <w:sz w:val="24"/>
          <w:szCs w:val="24"/>
          <w:lang w:val="en-US"/>
        </w:rPr>
        <w:t xml:space="preserve">2.1</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 заполненным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полностью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человеку</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 отмеченным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выражении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Уставной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4-й </w:t>
      </w:r>
      <w:r xmlns:w="http://schemas.openxmlformats.org/wordprocessingml/2006/main" w:rsidRPr="00E84C88">
        <w:rPr>
          <w:rFonts w:ascii="Arial" w:eastAsia="GHEA Grapalat" w:hAnsi="Arial" w:cs="Arial"/>
          <w:sz w:val="24"/>
          <w:szCs w:val="24"/>
          <w:lang w:val="en-US"/>
        </w:rPr>
        <w:t xml:space="preserve">класс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пункт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подпункт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абзаце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определенный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правила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регистрацией.</w:t>
      </w:r>
    </w:p>
    <w:p w14:paraId="54A42F9C"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
    <w:p w14:paraId="39C347BE"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3- </w:t>
      </w:r>
      <w:r xmlns:w="http://schemas.openxmlformats.org/wordprocessingml/2006/main" w:rsidRPr="00E84C88">
        <w:rPr>
          <w:rFonts w:ascii="Arial" w:eastAsia="GHEA Grapalat" w:hAnsi="Arial" w:cs="Arial"/>
          <w:color w:val="000000"/>
          <w:sz w:val="24"/>
          <w:szCs w:val="24"/>
          <w:lang w:val="en-US"/>
        </w:rPr>
        <w:t xml:space="preserve">я </w:t>
      </w:r>
      <w:r xmlns:w="http://schemas.openxmlformats.org/wordprocessingml/2006/main" w:rsidRPr="00E84C88">
        <w:rPr>
          <w:rFonts w:ascii="Arial" w:eastAsia="GHEA Grapalat" w:hAnsi="Arial" w:cs="Arial"/>
          <w:color w:val="000000"/>
          <w:sz w:val="24"/>
          <w:szCs w:val="24"/>
          <w:lang w:val="en-US"/>
        </w:rPr>
        <w:t xml:space="preserve">Декларация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департамент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государственный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общественный)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участие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есть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если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столице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прямой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косвенный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имеет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любой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государство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сообщество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Раздел</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может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быть заполненным</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один</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сколько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даже </w:t>
      </w:r>
      <w:r xmlns:w="http://schemas.openxmlformats.org/wordprocessingml/2006/main" w:rsidRPr="00E84C88">
        <w:rPr>
          <w:rFonts w:ascii="GHEA Grapalat" w:eastAsia="GHEA Grapalat" w:hAnsi="GHEA Grapalat" w:cs="GHEA Grapalat"/>
          <w:color w:val="000000"/>
          <w:sz w:val="24"/>
          <w:szCs w:val="24"/>
          <w:lang w:val="en-US"/>
        </w:rPr>
        <w:t xml:space="preserve">если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столице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прямой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косвенный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участие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иметь</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один</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сколько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государство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сообщество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или</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международный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Этот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отделе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подразделы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следующий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 правилам </w:t>
      </w:r>
      <w:r xmlns:w="http://schemas.openxmlformats.org/wordprocessingml/2006/main" w:rsidRPr="00E84C88">
        <w:rPr>
          <w:rFonts w:ascii="Cambria Math" w:eastAsia="MS Mincho" w:hAnsi="Cambria Math" w:cs="Cambria Math"/>
          <w:color w:val="000000"/>
          <w:sz w:val="24"/>
          <w:szCs w:val="24"/>
          <w:lang w:val="en-US"/>
        </w:rPr>
        <w:t xml:space="preserve">.</w:t>
      </w:r>
    </w:p>
    <w:p w14:paraId="13A41639"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Состояние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сообщество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состояние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сообщество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Государство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государства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сообщество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сообщество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состояние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сообщество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выражении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Уставной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4-й </w:t>
      </w:r>
      <w:r xmlns:w="http://schemas.openxmlformats.org/wordprocessingml/2006/main" w:rsidRPr="00E84C88">
        <w:rPr>
          <w:rFonts w:ascii="Arial" w:eastAsia="GHEA Grapalat" w:hAnsi="Arial" w:cs="Arial"/>
          <w:sz w:val="24"/>
          <w:szCs w:val="24"/>
          <w:lang w:val="en-US"/>
        </w:rPr>
        <w:t xml:space="preserve">класс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пункт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подпункт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абзаце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определенный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правила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регистрацией </w:t>
      </w:r>
      <w:r xmlns:w="http://schemas.openxmlformats.org/wordprocessingml/2006/main" w:rsidRPr="00E84C88">
        <w:rPr>
          <w:rFonts w:ascii="GHEA Grapalat" w:eastAsia="GHEA Grapalat" w:hAnsi="GHEA Grapalat" w:cs="GHEA Grapalat"/>
          <w:sz w:val="24"/>
          <w:szCs w:val="24"/>
          <w:lang w:val="en-US"/>
        </w:rPr>
        <w:t xml:space="preserve">.</w:t>
      </w:r>
    </w:p>
    <w:p w14:paraId="18F54627" w14:textId="77777777" w:rsidR="00532D6C" w:rsidRPr="00E84C88" w:rsidRDefault="00532D6C" w:rsidP="00454CDE">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Международный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международный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международный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латинский алфавит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международный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выражении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Уставной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4-й </w:t>
      </w:r>
      <w:r xmlns:w="http://schemas.openxmlformats.org/wordprocessingml/2006/main" w:rsidRPr="00E84C88">
        <w:rPr>
          <w:rFonts w:ascii="Arial" w:eastAsia="GHEA Grapalat" w:hAnsi="Arial" w:cs="Arial"/>
          <w:sz w:val="24"/>
          <w:szCs w:val="24"/>
          <w:lang w:val="en-US"/>
        </w:rPr>
        <w:t xml:space="preserve">класс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пункт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подпункт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абзаце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определенный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правила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регистрацией.</w:t>
      </w:r>
    </w:p>
    <w:p w14:paraId="1490F78C"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4- </w:t>
      </w:r>
      <w:r xmlns:w="http://schemas.openxmlformats.org/wordprocessingml/2006/main" w:rsidRPr="00E84C88">
        <w:rPr>
          <w:rFonts w:ascii="Arial" w:eastAsia="GHEA Grapalat" w:hAnsi="Arial" w:cs="Arial"/>
          <w:color w:val="000000"/>
          <w:sz w:val="24"/>
          <w:szCs w:val="24"/>
          <w:lang w:val="en-US"/>
        </w:rPr>
        <w:t xml:space="preserve">я </w:t>
      </w:r>
      <w:r xmlns:w="http://schemas.openxmlformats.org/wordprocessingml/2006/main" w:rsidRPr="00E84C88">
        <w:rPr>
          <w:rFonts w:ascii="Arial" w:eastAsia="GHEA Grapalat" w:hAnsi="Arial" w:cs="Arial"/>
          <w:color w:val="000000"/>
          <w:sz w:val="24"/>
          <w:szCs w:val="24"/>
          <w:lang w:val="en-US"/>
        </w:rPr>
        <w:t xml:space="preserve">Декларация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раздел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реальный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данные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каждый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бенефициар</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число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отдельно:</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Организация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настоящий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бенефициары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количестве.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Этот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отделе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подразделы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следующий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 правилам </w:t>
      </w:r>
      <w:r xmlns:w="http://schemas.openxmlformats.org/wordprocessingml/2006/main" w:rsidRPr="00E84C88">
        <w:rPr>
          <w:rFonts w:ascii="Cambria Math" w:eastAsia="MS Mincho" w:hAnsi="Cambria Math" w:cs="Cambria Math"/>
          <w:color w:val="000000"/>
          <w:sz w:val="24"/>
          <w:szCs w:val="24"/>
          <w:lang w:val="en-US"/>
        </w:rPr>
        <w:t xml:space="preserve">.</w:t>
      </w:r>
    </w:p>
    <w:p w14:paraId="1875843D"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личность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подтверждающий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личный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просто </w:t>
      </w:r>
      <w:r xmlns:w="http://schemas.openxmlformats.org/wordprocessingml/2006/main" w:rsidRPr="00E84C88">
        <w:rPr>
          <w:rFonts w:ascii="GHEA Grapalat" w:eastAsia="GHEA Grapalat" w:hAnsi="GHEA Grapalat" w:cs="GHEA Grapalat"/>
          <w:sz w:val="24"/>
          <w:szCs w:val="24"/>
          <w:lang w:val="en-US"/>
        </w:rPr>
        <w:t xml:space="preserve">так</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подтверждающий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документе.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фамилия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армянский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латинский алфавит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 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последний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подтверждающий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документе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транскрипция </w:t>
      </w:r>
      <w:r xmlns:w="http://schemas.openxmlformats.org/wordprocessingml/2006/main" w:rsidRPr="00E84C88">
        <w:rPr>
          <w:rFonts w:ascii="GHEA Grapalat" w:eastAsia="GHEA Grapalat" w:hAnsi="GHEA Grapalat" w:cs="GHEA Grapalat"/>
          <w:sz w:val="24"/>
          <w:szCs w:val="24"/>
          <w:lang w:val="en-US"/>
        </w:rPr>
        <w:t xml:space="preserve">.</w:t>
      </w:r>
    </w:p>
    <w:p w14:paraId="6F5ECB7C"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подтверждающий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документ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информация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подтверждающий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документ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 </w:t>
      </w:r>
      <w:r xmlns:w="http://schemas.openxmlformats.org/wordprocessingml/2006/main" w:rsidRPr="00E84C88">
        <w:rPr>
          <w:rFonts w:ascii="GHEA Grapalat" w:eastAsia="GHEA Grapalat" w:hAnsi="GHEA Grapalat" w:cs="GHEA Grapalat"/>
          <w:sz w:val="24"/>
          <w:szCs w:val="24"/>
          <w:lang w:val="en-US"/>
        </w:rPr>
        <w:t xml:space="preserve">.</w:t>
      </w:r>
    </w:p>
    <w:p w14:paraId="22B13E26"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регистрация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адрес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регистрация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дикий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адрес </w:t>
      </w:r>
      <w:r xmlns:w="http://schemas.openxmlformats.org/wordprocessingml/2006/main" w:rsidRPr="00E84C88">
        <w:rPr>
          <w:rFonts w:ascii="GHEA Grapalat" w:eastAsia="GHEA Grapalat" w:hAnsi="GHEA Grapalat" w:cs="GHEA Grapalat"/>
          <w:sz w:val="24"/>
          <w:szCs w:val="24"/>
          <w:lang w:val="en-US"/>
        </w:rPr>
        <w:t xml:space="preserve">.</w:t>
      </w:r>
    </w:p>
    <w:p w14:paraId="04A9F314"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резиденция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адрес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регистрация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адрес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последний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резиденция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адреса.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резиденция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дикий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адрес </w:t>
      </w:r>
      <w:r xmlns:w="http://schemas.openxmlformats.org/wordprocessingml/2006/main" w:rsidRPr="00E84C88">
        <w:rPr>
          <w:rFonts w:ascii="GHEA Grapalat" w:eastAsia="GHEA Grapalat" w:hAnsi="GHEA Grapalat" w:cs="GHEA Grapalat"/>
          <w:sz w:val="24"/>
          <w:szCs w:val="24"/>
          <w:lang w:val="en-US"/>
        </w:rPr>
        <w:t xml:space="preserve">.</w:t>
      </w:r>
    </w:p>
    <w:p w14:paraId="06DEED62"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базы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кроме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недропользование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промышленность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недропользование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промышленность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 отмеченным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 </w:t>
      </w:r>
      <w:r xmlns:w="http://schemas.openxmlformats.org/wordprocessingml/2006/main" w:rsidRPr="00E84C88">
        <w:rPr>
          <w:rFonts w:ascii="GHEA Grapalat" w:eastAsia="GHEA Grapalat" w:hAnsi="GHEA Grapalat" w:cs="GHEA Grapalat"/>
          <w:sz w:val="24"/>
          <w:szCs w:val="24"/>
          <w:lang w:val="en-US"/>
        </w:rPr>
        <w:t xml:space="preserve">или</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Деньги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стирка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терроризм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финансирование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против</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бороться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закону</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намеревался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что</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база </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E84C88">
        <w:rPr>
          <w:rFonts w:ascii="Arial" w:eastAsia="GHEA Grapalat" w:hAnsi="Arial" w:cs="Arial"/>
          <w:sz w:val="24"/>
          <w:szCs w:val="24"/>
          <w:lang w:val="en-US"/>
        </w:rPr>
        <w:t xml:space="preserve">ы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включено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фундаменты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отношению 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необходимый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информация.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Из одного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 основании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все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фундаменты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частично: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соответствующий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точках.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фундаменты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следующий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правилам </w:t>
      </w:r>
      <w:r xmlns:w="http://schemas.openxmlformats.org/wordprocessingml/2006/main" w:rsidRPr="00E84C88">
        <w:rPr>
          <w:rFonts w:ascii="Cambria Math" w:eastAsia="MS Mincho" w:hAnsi="Cambria Math" w:cs="Cambria Math"/>
          <w:sz w:val="24"/>
          <w:szCs w:val="24"/>
          <w:lang w:val="en-US"/>
        </w:rPr>
        <w:t xml:space="preserve">.</w:t>
      </w:r>
    </w:p>
    <w:p w14:paraId="31457509"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а </w:t>
      </w:r>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владение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голос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верно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давая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паи </w:t>
      </w:r>
      <w:r xmlns:w="http://schemas.openxmlformats.org/wordprocessingml/2006/main" w:rsidRPr="00E84C88">
        <w:rPr>
          <w:rFonts w:ascii="GHEA Grapalat" w:eastAsia="GHEA Grapalat" w:hAnsi="GHEA Grapalat" w:cs="GHEA Grapalat"/>
          <w:sz w:val="24"/>
          <w:szCs w:val="24"/>
          <w:lang w:val="en-US"/>
        </w:rPr>
        <w:t xml:space="preserve">) 20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некотором смысле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20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может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доля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пай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собственности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праву</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освоить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силой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напрямую)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владелец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пая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доля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пай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собственности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праву</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освоить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силой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 </w:t>
      </w:r>
      <w:proofErr xmlns:w="http://schemas.openxmlformats.org/wordprocessingml/2006/main" w:type="gramStart"/>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t>
      </w:r>
      <w:proofErr xmlns:w="http://schemas.openxmlformats.org/wordprocessingml/2006/main" w:type="gramEnd"/>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может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реализовано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независимый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владелец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доли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цепочке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лица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 количества.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поле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 отмеченным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выражением.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рассчитанный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база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принимая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 результат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все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интерес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итого.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w:t>
      </w:r>
      <w:r xmlns:w="http://schemas.openxmlformats.org/wordprocessingml/2006/main" w:rsidRPr="00E84C88">
        <w:rPr>
          <w:rFonts w:ascii="Arial" w:eastAsia="GHEA Grapalat" w:hAnsi="Arial" w:cs="Arial"/>
          <w:sz w:val="24"/>
          <w:szCs w:val="24"/>
          <w:lang w:val="en-US"/>
        </w:rPr>
        <w:t xml:space="preserve">случае </w:t>
      </w:r>
      <w:r xmlns:w="http://schemas.openxmlformats.org/wordprocessingml/2006/main" w:rsidRPr="00E84C88">
        <w:rPr>
          <w:rFonts w:ascii="GHEA Grapalat" w:eastAsia="GHEA Grapalat" w:hAnsi="GHEA Grapalat" w:cs="GHEA Grapalat"/>
          <w:sz w:val="24"/>
          <w:szCs w:val="24"/>
          <w:lang w:val="en-US"/>
        </w:rPr>
        <w:t xml:space="preserve">организации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рассчитанный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база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принимая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каждый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предыдущий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участник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выражением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размер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умножение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участник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соответствующий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участник: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выражением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w:t>
      </w:r>
      <w:r xmlns:w="http://schemas.openxmlformats.org/wordprocessingml/2006/main" w:rsidRPr="00E84C88">
        <w:rPr>
          <w:rFonts w:ascii="GHEA Grapalat" w:eastAsia="GHEA Grapalat" w:hAnsi="GHEA Grapalat" w:cs="GHEA Grapalat"/>
          <w:sz w:val="24"/>
          <w:szCs w:val="24"/>
          <w:lang w:val="en-US"/>
        </w:rPr>
        <w:t xml:space="preserve">размеру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вот так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непрерывно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бенефициару</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тип</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поле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Уставной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просто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одновременно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просто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 </w:t>
      </w:r>
      <w:r xmlns:w="http://schemas.openxmlformats.org/wordprocessingml/2006/main" w:rsidRPr="00E84C88">
        <w:rPr>
          <w:rFonts w:ascii="GHEA Grapalat" w:eastAsia="GHEA Grapalat" w:hAnsi="GHEA Grapalat" w:cs="GHEA Grapalat"/>
          <w:sz w:val="24"/>
          <w:szCs w:val="24"/>
          <w:lang w:val="en-US"/>
        </w:rPr>
        <w:t xml:space="preserve">.</w:t>
      </w:r>
    </w:p>
    <w:p w14:paraId="50A7A918"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б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б</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точка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том смысле,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инструменты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которые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запечатанный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транзакции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силой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природы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личный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влияние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основа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помощью </w:t>
      </w:r>
      <w:r xmlns:w="http://schemas.openxmlformats.org/wordprocessingml/2006/main" w:rsidRPr="00E84C88">
        <w:rPr>
          <w:rFonts w:ascii="GHEA Grapalat" w:eastAsia="GHEA Grapalat" w:hAnsi="GHEA Grapalat" w:cs="GHEA Grapalat"/>
          <w:sz w:val="24"/>
          <w:szCs w:val="24"/>
          <w:lang w:val="en-US"/>
        </w:rPr>
        <w:t xml:space="preserve">.</w:t>
      </w:r>
    </w:p>
    <w:p w14:paraId="4B0EDADB"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в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активность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текущий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управление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реализация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официальный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w:t>
      </w:r>
      <w:r xmlns:w="http://schemas.openxmlformats.org/wordprocessingml/2006/main" w:rsidRPr="00E84C88">
        <w:rPr>
          <w:rFonts w:ascii="Arial" w:eastAsia="GHEA Grapalat" w:hAnsi="Arial" w:cs="Arial"/>
          <w:sz w:val="24"/>
          <w:szCs w:val="24"/>
          <w:lang w:val="en-US"/>
        </w:rPr>
        <w:t xml:space="preserve">случае </w:t>
      </w:r>
      <w:r xmlns:w="http://schemas.openxmlformats.org/wordprocessingml/2006/main" w:rsidRPr="00E84C88">
        <w:rPr>
          <w:rFonts w:ascii="GHEA Grapalat" w:eastAsia="GHEA Grapalat" w:hAnsi="GHEA Grapalat" w:cs="GHEA Grapalat"/>
          <w:sz w:val="24"/>
          <w:szCs w:val="24"/>
          <w:lang w:val="en-US"/>
        </w:rPr>
        <w:t xml:space="preserve">, когда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точек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 требованиям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соответствующий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p>
    <w:p w14:paraId="13EED4EF"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bookmarkStart xmlns:w="http://schemas.openxmlformats.org/wordprocessingml/2006/main" w:id="6" w:name="_heading=h.gjdgxs" w:colFirst="0" w:colLast="0"/>
      <w:bookmarkEnd xmlns:w="http://schemas.openxmlformats.org/wordprocessingml/2006/main" w:id="6"/>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основы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недропользования)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промышленность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номер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недропользование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промышленность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открытие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реализовано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 землей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коду</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определенный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меркам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GHEA Grapalat" w:eastAsia="GHEA Grapalat" w:hAnsi="GHEA Grapalat" w:cs="GHEA Grapalat"/>
          <w:sz w:val="24"/>
          <w:szCs w:val="24"/>
          <w:lang w:val="en-US"/>
        </w:rPr>
        <w:t xml:space="preserve">4-й </w:t>
      </w:r>
      <w:r xmlns:w="http://schemas.openxmlformats.org/wordprocessingml/2006/main" w:rsidRPr="00E84C88">
        <w:rPr>
          <w:rFonts w:ascii="Cambria Math" w:eastAsia="MS Mincho" w:hAnsi="Cambria Math" w:cs="Cambria Math"/>
          <w:sz w:val="24"/>
          <w:szCs w:val="24"/>
          <w:lang w:val="en-US"/>
        </w:rPr>
        <w:t xml:space="preserve">5-й </w:t>
      </w:r>
      <w:r xmlns:w="http://schemas.openxmlformats.org/wordprocessingml/2006/main" w:rsidRPr="00E84C88">
        <w:rPr>
          <w:rFonts w:ascii="Arial" w:eastAsia="GHEA Grapalat" w:hAnsi="Arial" w:cs="Arial"/>
          <w:sz w:val="24"/>
          <w:szCs w:val="24"/>
          <w:lang w:val="en-US"/>
        </w:rPr>
        <w:t xml:space="preserve">класс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определенный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правила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регистрацией.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фундаменты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следующий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правилам </w:t>
      </w:r>
      <w:r xmlns:w="http://schemas.openxmlformats.org/wordprocessingml/2006/main" w:rsidRPr="00E84C88">
        <w:rPr>
          <w:rFonts w:ascii="Cambria Math" w:eastAsia="MS Mincho" w:hAnsi="Cambria Math" w:cs="Cambria Math"/>
          <w:sz w:val="24"/>
          <w:szCs w:val="24"/>
          <w:lang w:val="en-US"/>
        </w:rPr>
        <w:t xml:space="preserve">.</w:t>
      </w:r>
    </w:p>
    <w:p w14:paraId="4C6B9257"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а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некотором смысле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владение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голос </w:t>
      </w:r>
      <w:r xmlns:w="http://schemas.openxmlformats.org/wordprocessingml/2006/main" w:rsidRPr="00E84C88">
        <w:rPr>
          <w:rFonts w:ascii="Arial" w:eastAsia="GHEA Grapalat" w:hAnsi="Arial" w:cs="Arial"/>
          <w:sz w:val="24"/>
          <w:szCs w:val="24"/>
          <w:lang w:val="en-US"/>
        </w:rPr>
        <w:t xml:space="preserve">человека</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верно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давая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паи </w:t>
      </w:r>
      <w:r xmlns:w="http://schemas.openxmlformats.org/wordprocessingml/2006/main" w:rsidRPr="00E84C88">
        <w:rPr>
          <w:rFonts w:ascii="GHEA Grapalat" w:eastAsia="GHEA Grapalat" w:hAnsi="GHEA Grapalat" w:cs="GHEA Grapalat"/>
          <w:sz w:val="24"/>
          <w:szCs w:val="24"/>
          <w:lang w:val="en-US"/>
        </w:rPr>
        <w:t xml:space="preserve">) 10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некотором смысле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имеет </w:t>
      </w:r>
      <w:r xmlns:w="http://schemas.openxmlformats.org/wordprocessingml/2006/main" w:rsidRPr="00E84C88">
        <w:rPr>
          <w:rFonts w:ascii="GHEA Grapalat" w:eastAsia="GHEA Grapalat" w:hAnsi="GHEA Grapalat" w:cs="GHEA Grapalat"/>
          <w:sz w:val="24"/>
          <w:szCs w:val="24"/>
          <w:lang w:val="en-US"/>
        </w:rPr>
        <w:t xml:space="preserve">10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более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процент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4-й </w:t>
      </w:r>
      <w:r xmlns:w="http://schemas.openxmlformats.org/wordprocessingml/2006/main" w:rsidRPr="00E84C88">
        <w:rPr>
          <w:rFonts w:ascii="Arial" w:eastAsia="GHEA Grapalat" w:hAnsi="Arial" w:cs="Arial"/>
          <w:sz w:val="24"/>
          <w:szCs w:val="24"/>
          <w:lang w:val="en-US"/>
        </w:rPr>
        <w:t xml:space="preserve">класс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пункт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подпункт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абзаце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определенный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правила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регистрацией </w:t>
      </w:r>
      <w:r xmlns:w="http://schemas.openxmlformats.org/wordprocessingml/2006/main" w:rsidRPr="00E84C88">
        <w:rPr>
          <w:rFonts w:ascii="GHEA Grapalat" w:eastAsia="GHEA Grapalat" w:hAnsi="GHEA Grapalat" w:cs="GHEA Grapalat"/>
          <w:sz w:val="24"/>
          <w:szCs w:val="24"/>
          <w:lang w:val="en-US"/>
        </w:rPr>
        <w:t xml:space="preserve">.</w:t>
      </w:r>
    </w:p>
    <w:p w14:paraId="55D9F250"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б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б</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верно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имеет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назначать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удалить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управление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тела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члены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большинству </w:t>
      </w:r>
      <w:r xmlns:w="http://schemas.openxmlformats.org/wordprocessingml/2006/main" w:rsidRPr="00E84C88">
        <w:rPr>
          <w:rFonts w:ascii="GHEA Grapalat" w:eastAsia="GHEA Grapalat" w:hAnsi="GHEA Grapalat" w:cs="GHEA Grapalat"/>
          <w:sz w:val="24"/>
          <w:szCs w:val="24"/>
          <w:lang w:val="en-US"/>
        </w:rPr>
        <w:t xml:space="preserve">.</w:t>
      </w:r>
    </w:p>
    <w:p w14:paraId="2531D7AF"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в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 организации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безвозмездный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полученный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года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предшествующий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года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течение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полученный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выгода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 менее </w:t>
      </w:r>
      <w:r xmlns:w="http://schemas.openxmlformats.org/wordprocessingml/2006/main" w:rsidRPr="00E84C88">
        <w:rPr>
          <w:rFonts w:ascii="GHEA Grapalat" w:eastAsia="GHEA Grapalat" w:hAnsi="GHEA Grapalat" w:cs="GHEA Grapalat"/>
          <w:sz w:val="24"/>
          <w:szCs w:val="24"/>
          <w:lang w:val="en-US"/>
        </w:rPr>
        <w:t xml:space="preserve">15 </w:t>
      </w:r>
      <w:r xmlns:w="http://schemas.openxmlformats.org/wordprocessingml/2006/main" w:rsidRPr="00E84C88">
        <w:rPr>
          <w:rFonts w:ascii="Arial" w:eastAsia="GHEA Grapalat" w:hAnsi="Arial" w:cs="Arial"/>
          <w:sz w:val="24"/>
          <w:szCs w:val="24"/>
          <w:lang w:val="en-US"/>
        </w:rPr>
        <w:t xml:space="preserve">процентов</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той степени,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выгода</w:t>
      </w:r>
    </w:p>
    <w:p w14:paraId="042C0847"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г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д</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точек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том смысле,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инструменты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которые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запечатанный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транзакции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силой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природы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личный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влияние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основа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 помощью </w:t>
      </w:r>
      <w:r xmlns:w="http://schemas.openxmlformats.org/wordprocessingml/2006/main" w:rsidRPr="00E84C88">
        <w:rPr>
          <w:rFonts w:ascii="GHEA Grapalat" w:eastAsia="GHEA Grapalat" w:hAnsi="GHEA Grapalat" w:cs="GHEA Grapalat"/>
          <w:sz w:val="24"/>
          <w:szCs w:val="24"/>
          <w:lang w:val="en-US"/>
        </w:rPr>
        <w:t xml:space="preserve">.</w:t>
      </w:r>
    </w:p>
    <w:p w14:paraId="28464C02"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е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точке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активность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текущий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управление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реализация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официальный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w:t>
      </w:r>
      <w:r xmlns:w="http://schemas.openxmlformats.org/wordprocessingml/2006/main" w:rsidRPr="00E84C88">
        <w:rPr>
          <w:rFonts w:ascii="Arial" w:eastAsia="GHEA Grapalat" w:hAnsi="Arial" w:cs="Arial"/>
          <w:sz w:val="24"/>
          <w:szCs w:val="24"/>
          <w:lang w:val="en-US"/>
        </w:rPr>
        <w:t xml:space="preserve">случае </w:t>
      </w:r>
      <w:r xmlns:w="http://schemas.openxmlformats.org/wordprocessingml/2006/main" w:rsidRPr="00E84C88">
        <w:rPr>
          <w:rFonts w:ascii="GHEA Grapalat" w:eastAsia="GHEA Grapalat" w:hAnsi="GHEA Grapalat" w:cs="GHEA Grapalat"/>
          <w:sz w:val="24"/>
          <w:szCs w:val="24"/>
          <w:lang w:val="en-US"/>
        </w:rPr>
        <w:t xml:space="preserve">, когда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точек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 требованиям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соответствующий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физический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p>
    <w:p w14:paraId="2BDEB5C1"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статус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информация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стать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день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месяц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год.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выполнение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формы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Взаимосвязанные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лица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назад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совместно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выполнение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обратите внимание </w:t>
      </w:r>
      <w:r xmlns:w="http://schemas.openxmlformats.org/wordprocessingml/2006/main" w:rsidRPr="00E84C88">
        <w:rPr>
          <w:rFonts w:ascii="GHEA Grapalat" w:eastAsia="GHEA Grapalat" w:hAnsi="GHEA Grapalat" w:cs="GHEA Grapalat"/>
          <w:sz w:val="24"/>
          <w:szCs w:val="24"/>
          <w:lang w:val="en-US"/>
        </w:rPr>
        <w:t xml:space="preserve">, 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его/ее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назад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взаимосвязаны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назад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согласованный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действовать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силой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может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контролировать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его/ее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назад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взаимосвязаны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назад</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согласованный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действовать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недропользование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промышленность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подотчетный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 землей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3-я </w:t>
      </w:r>
      <w:r xmlns:w="http://schemas.openxmlformats.org/wordprocessingml/2006/main" w:rsidRPr="00E84C88">
        <w:rPr>
          <w:rFonts w:ascii="Arial" w:eastAsia="GHEA Grapalat" w:hAnsi="Arial" w:cs="Arial"/>
          <w:sz w:val="24"/>
          <w:szCs w:val="24"/>
          <w:lang w:val="en-US"/>
        </w:rPr>
        <w:t xml:space="preserve">часть </w:t>
      </w:r>
      <w:r xmlns:w="http://schemas.openxmlformats.org/wordprocessingml/2006/main" w:rsidRPr="00E84C88">
        <w:rPr>
          <w:rFonts w:ascii="Arial" w:eastAsia="GHEA Grapalat" w:hAnsi="Arial" w:cs="Arial"/>
          <w:sz w:val="24"/>
          <w:szCs w:val="24"/>
          <w:lang w:val="en-US"/>
        </w:rPr>
        <w:t xml:space="preserve">Кодекса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Статья </w:t>
      </w:r>
      <w:r xmlns:w="http://schemas.openxmlformats.org/wordprocessingml/2006/main" w:rsidRPr="00E84C88">
        <w:rPr>
          <w:rFonts w:ascii="GHEA Grapalat" w:eastAsia="GHEA Grapalat" w:hAnsi="GHEA Grapalat" w:cs="GHEA Grapalat"/>
          <w:sz w:val="24"/>
          <w:szCs w:val="24"/>
          <w:lang w:val="en-US"/>
        </w:rPr>
        <w:t xml:space="preserve">1</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Часть </w:t>
      </w:r>
      <w:r xmlns:w="http://schemas.openxmlformats.org/wordprocessingml/2006/main" w:rsidRPr="00E84C88">
        <w:rPr>
          <w:rFonts w:ascii="GHEA Grapalat" w:eastAsia="GHEA Grapalat" w:hAnsi="GHEA Grapalat" w:cs="GHEA Grapalat"/>
          <w:sz w:val="24"/>
          <w:szCs w:val="24"/>
          <w:lang w:val="en-US"/>
        </w:rPr>
        <w:t xml:space="preserve">53</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точка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том смысле,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официальный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его/ее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семья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член</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касательно </w:t>
      </w:r>
      <w:r xmlns:w="http://schemas.openxmlformats.org/wordprocessingml/2006/main" w:rsidRPr="00E84C88">
        <w:rPr>
          <w:rFonts w:ascii="GHEA Grapalat" w:eastAsia="GHEA Grapalat" w:hAnsi="GHEA Grapalat" w:cs="GHEA Grapalat"/>
          <w:sz w:val="24"/>
          <w:szCs w:val="24"/>
          <w:lang w:val="en-US"/>
        </w:rPr>
        <w:t xml:space="preserve">.</w:t>
      </w:r>
    </w:p>
    <w:p w14:paraId="19EF7C77"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контакт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электронный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почта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адрес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номер телефона </w:t>
      </w:r>
      <w:r xmlns:w="http://schemas.openxmlformats.org/wordprocessingml/2006/main" w:rsidRPr="00E84C88">
        <w:rPr>
          <w:rFonts w:ascii="GHEA Grapalat" w:eastAsia="GHEA Grapalat" w:hAnsi="GHEA Grapalat" w:cs="GHEA Grapalat"/>
          <w:sz w:val="24"/>
          <w:szCs w:val="24"/>
          <w:lang w:val="en-US"/>
        </w:rPr>
        <w:t xml:space="preserve">:</w:t>
      </w:r>
    </w:p>
    <w:p w14:paraId="1386A26C"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sz w:val="24"/>
          <w:szCs w:val="24"/>
          <w:lang w:val="en-US"/>
        </w:rPr>
        <w:t xml:space="preserve">5- </w:t>
      </w:r>
      <w:r xmlns:w="http://schemas.openxmlformats.org/wordprocessingml/2006/main" w:rsidRPr="00E84C88">
        <w:rPr>
          <w:rFonts w:ascii="Arial" w:eastAsia="GHEA Grapalat" w:hAnsi="Arial" w:cs="Arial"/>
          <w:sz w:val="24"/>
          <w:szCs w:val="24"/>
          <w:lang w:val="en-US"/>
        </w:rPr>
        <w:t xml:space="preserve">я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раздел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лица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полностью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имеет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предмет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заполнение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каждый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число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отдельно: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все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лица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количестве.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Этот</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в отделе</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подразделы</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заполняется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являются</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следующий</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по правилам </w:t>
      </w:r>
      <w:r xmlns:w="http://schemas.openxmlformats.org/wordprocessingml/2006/main" w:rsidRPr="00E84C88">
        <w:rPr>
          <w:rFonts w:ascii="Cambria Math" w:eastAsia="MS Mincho" w:hAnsi="Cambria Math" w:cs="Cambria Math"/>
          <w:color w:val="000000"/>
          <w:sz w:val="24"/>
          <w:szCs w:val="24"/>
          <w:lang w:val="en-US"/>
        </w:rPr>
        <w:t xml:space="preserve">.</w:t>
      </w:r>
    </w:p>
    <w:p w14:paraId="2F11BDC3"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латинский алфавит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регистрация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 </w:t>
      </w:r>
      <w:r xmlns:w="http://schemas.openxmlformats.org/wordprocessingml/2006/main" w:rsidRPr="00E84C88">
        <w:rPr>
          <w:rFonts w:ascii="GHEA Grapalat" w:eastAsia="GHEA Grapalat" w:hAnsi="GHEA Grapalat" w:cs="GHEA Grapalat"/>
          <w:sz w:val="24"/>
          <w:szCs w:val="24"/>
          <w:lang w:val="en-US"/>
        </w:rPr>
        <w:t xml:space="preserve">, включая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организационно-правовые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формы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 </w:t>
      </w:r>
      <w:r xmlns:w="http://schemas.openxmlformats.org/wordprocessingml/2006/main" w:rsidRPr="00E84C88">
        <w:rPr>
          <w:rFonts w:ascii="GHEA Grapalat" w:eastAsia="GHEA Grapalat" w:hAnsi="GHEA Grapalat" w:cs="GHEA Grapalat"/>
          <w:sz w:val="24"/>
          <w:szCs w:val="24"/>
          <w:lang w:val="en-US"/>
        </w:rPr>
        <w:t xml:space="preserve">.</w:t>
      </w:r>
    </w:p>
    <w:p w14:paraId="56A9A1FA"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бенефициар </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E84C88">
        <w:rPr>
          <w:rFonts w:ascii="Arial" w:eastAsia="GHEA Grapalat" w:hAnsi="Arial" w:cs="Arial"/>
          <w:sz w:val="24"/>
          <w:szCs w:val="24"/>
          <w:lang w:val="en-US"/>
        </w:rPr>
        <w:t xml:space="preserve">и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чья </w:t>
      </w:r>
      <w:r xmlns:w="http://schemas.openxmlformats.org/wordprocessingml/2006/main" w:rsidRPr="00E84C88">
        <w:rPr>
          <w:rFonts w:ascii="Arial" w:eastAsia="GHEA Grapalat" w:hAnsi="Arial" w:cs="Arial"/>
          <w:sz w:val="24"/>
          <w:szCs w:val="24"/>
          <w:lang w:val="en-US"/>
        </w:rPr>
        <w:t xml:space="preserve">фамилия</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число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существование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лица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полностью</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руководитель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для </w:t>
      </w:r>
      <w:r xmlns:w="http://schemas.openxmlformats.org/wordprocessingml/2006/main" w:rsidRPr="00E84C88">
        <w:rPr>
          <w:rFonts w:ascii="GHEA Grapalat" w:eastAsia="GHEA Grapalat" w:hAnsi="GHEA Grapalat" w:cs="GHEA Grapalat"/>
          <w:sz w:val="24"/>
          <w:szCs w:val="24"/>
          <w:lang w:val="en-US"/>
        </w:rPr>
        <w:t xml:space="preserve">этого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предмет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для заполнения.</w:t>
      </w:r>
    </w:p>
    <w:p w14:paraId="44B7E03E"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листинг</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данные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предмет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обязательный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для заполнения.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может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заполнено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средний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перечисленных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регулируемый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 рынке.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запас</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фондовая биржа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имя: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скобках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отмечая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фондовая биржа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Код идентификатора рынка </w:t>
      </w:r>
      <w:r xmlns:w="http://schemas.openxmlformats.org/wordprocessingml/2006/main" w:rsidRPr="00E84C88">
        <w:rPr>
          <w:rFonts w:ascii="Arial" w:eastAsia="GHEA Grapalat" w:hAnsi="Arial" w:cs="Arial"/>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где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перечисленных</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акции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как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также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происходит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связь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 фондовой бирже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документы.</w:t>
      </w:r>
    </w:p>
    <w:p w14:paraId="5D227DFE"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GHEA Grapalat" w:eastAsia="GHEA Grapalat" w:hAnsi="GHEA Grapalat" w:cs="GHEA Grapalat"/>
          <w:sz w:val="24"/>
          <w:szCs w:val="24"/>
          <w:lang w:val="en-US"/>
        </w:rPr>
        <w:t xml:space="preserve">6- </w:t>
      </w:r>
      <w:r xmlns:w="http://schemas.openxmlformats.org/wordprocessingml/2006/main" w:rsidRPr="00E84C88">
        <w:rPr>
          <w:rFonts w:ascii="Arial" w:eastAsia="GHEA Grapalat" w:hAnsi="Arial" w:cs="Arial"/>
          <w:sz w:val="24"/>
          <w:szCs w:val="24"/>
          <w:lang w:val="en-US"/>
        </w:rPr>
        <w:t xml:space="preserve">я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раздел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Дополнительный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примечания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есть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дополнительный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информация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дополнительный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разъяснения, </w:t>
      </w:r>
      <w:r xmlns:w="http://schemas.openxmlformats.org/wordprocessingml/2006/main" w:rsidRPr="00E84C88">
        <w:rPr>
          <w:rFonts w:ascii="GHEA Grapalat" w:eastAsia="GHEA Grapalat" w:hAnsi="GHEA Grapalat" w:cs="GHEA Grapalat"/>
          <w:sz w:val="24"/>
          <w:szCs w:val="24"/>
          <w:lang w:val="en-US"/>
        </w:rPr>
        <w:t xml:space="preserve">что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связанный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заполнение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предмет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 данным.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подраздел</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может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быть заполненным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дополнительный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разъяснения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настоящий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бенефициар</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контролировать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фундаменты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относительно </w:t>
      </w:r>
      <w:r xmlns:w="http://schemas.openxmlformats.org/wordprocessingml/2006/main" w:rsidRPr="00E84C88">
        <w:rPr>
          <w:rFonts w:ascii="Arial" w:eastAsia="GHEA Grapalat" w:hAnsi="Arial" w:cs="Arial"/>
          <w:sz w:val="24"/>
          <w:szCs w:val="24"/>
          <w:lang w:val="en-US"/>
        </w:rPr>
        <w:t xml:space="preserve">государства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сообщества </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тела</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относительно </w:t>
      </w:r>
      <w:r xmlns:w="http://schemas.openxmlformats.org/wordprocessingml/2006/main" w:rsidRPr="00E84C88">
        <w:rPr>
          <w:rFonts w:ascii="GHEA Grapalat" w:eastAsia="GHEA Grapalat" w:hAnsi="GHEA Grapalat" w:cs="GHEA Grapalat"/>
          <w:sz w:val="24"/>
          <w:szCs w:val="24"/>
          <w:lang w:val="en-US"/>
        </w:rPr>
        <w:t xml:space="preserve">которого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осуществлять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являются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Организация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контроль</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это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случае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если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юридический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установленный законом</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в столице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доступный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состояние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сообщество</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прямой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или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косвенный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участие </w:t>
      </w:r>
      <w:r xmlns:w="http://schemas.openxmlformats.org/wordprocessingml/2006/main" w:rsidRPr="00E84C88">
        <w:rPr>
          <w:rFonts w:ascii="GHEA Grapalat" w:eastAsia="GHEA Grapalat" w:hAnsi="GHEA Grapalat" w:cs="GHEA Grapalat"/>
          <w:sz w:val="24"/>
          <w:szCs w:val="24"/>
          <w:lang w:val="en-US"/>
        </w:rPr>
        <w:t xml:space="preserve">и</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другой</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парафразы</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декларация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 отношению к .</w:t>
      </w:r>
    </w:p>
    <w:p w14:paraId="0F486074"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Заявление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дополняет</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и</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подписание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является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приложение</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представляя</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человек.</w:t>
      </w:r>
      <w:r xmlns:w="http://schemas.openxmlformats.org/wordprocessingml/2006/main" w:rsidRPr="00E84C88">
        <w:rPr>
          <w:rFonts w:ascii="GHEA Grapalat" w:eastAsia="GHEA Grapalat" w:hAnsi="GHEA Grapalat" w:cs="GHEA Grapalat"/>
          <w:sz w:val="24"/>
          <w:szCs w:val="24"/>
          <w:lang w:val="en-US"/>
        </w:rPr>
        <w:t xml:space="preserve"> </w:t>
      </w:r>
    </w:p>
    <w:p w14:paraId="66A8FA2F"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7B92D82E"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4B7C4742"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79C69434"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23077F0"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28762581"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7898E3E"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322CC32" w14:textId="77777777" w:rsidR="00532D6C" w:rsidRPr="00E84C88" w:rsidRDefault="00532D6C" w:rsidP="00532D6C">
      <w:pPr xmlns:w="http://schemas.openxmlformats.org/wordprocessingml/2006/main">
        <w:spacing w:after="0" w:line="240" w:lineRule="auto"/>
        <w:ind w:left="360"/>
        <w:jc w:val="both"/>
        <w:rPr>
          <w:rFonts w:ascii="GHEA Grapalat" w:eastAsia="Times New Roman" w:hAnsi="GHEA Grapalat" w:cs="Times New Roman"/>
          <w:sz w:val="16"/>
          <w:szCs w:val="16"/>
          <w:lang w:val="hy-AM"/>
        </w:rPr>
      </w:pPr>
      <w:r xmlns:w="http://schemas.openxmlformats.org/wordprocessingml/2006/main" w:rsidRPr="00E84C88">
        <w:rPr>
          <w:rFonts w:ascii="GHEA Grapalat" w:eastAsia="Times New Roman" w:hAnsi="GHEA Grapalat" w:cs="Sylfaen"/>
          <w:sz w:val="16"/>
          <w:szCs w:val="16"/>
          <w:lang w:val="hy-AM" w:eastAsia="ru-RU"/>
        </w:rPr>
        <w:t xml:space="preserve">*</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заполняется</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является</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комиссия</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секретарь</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по </w:t>
      </w:r>
      <w:r xmlns:w="http://schemas.openxmlformats.org/wordprocessingml/2006/main" w:rsidRPr="00E84C88">
        <w:rPr>
          <w:rFonts w:ascii="Arial" w:eastAsia="Times New Roman" w:hAnsi="Arial" w:cs="Arial"/>
          <w:sz w:val="16"/>
          <w:szCs w:val="16"/>
          <w:lang w:val="hy-AM"/>
        </w:rPr>
        <w:t xml:space="preserve">: </w:t>
      </w:r>
      <w:r xmlns:w="http://schemas.openxmlformats.org/wordprocessingml/2006/main" w:rsidRPr="00E84C88">
        <w:rPr>
          <w:rFonts w:ascii="GHEA Grapalat" w:eastAsia="Times New Roman" w:hAnsi="GHEA Grapalat" w:cs="Times New Roman"/>
          <w:sz w:val="16"/>
          <w:szCs w:val="16"/>
          <w:lang w:val="af-ZA"/>
        </w:rPr>
        <w:t xml:space="preserve">до</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приглашение</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информационный бюллетень</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издательское дело </w:t>
      </w:r>
      <w:r xmlns:w="http://schemas.openxmlformats.org/wordprocessingml/2006/main" w:rsidRPr="00E84C88">
        <w:rPr>
          <w:rFonts w:ascii="GHEA Grapalat" w:eastAsia="Times New Roman" w:hAnsi="GHEA Grapalat" w:cs="Times New Roman"/>
          <w:sz w:val="16"/>
          <w:szCs w:val="16"/>
          <w:lang w:val="hy-AM"/>
        </w:rPr>
        <w:t xml:space="preserve">.</w:t>
      </w:r>
    </w:p>
    <w:p w14:paraId="790074AD" w14:textId="77777777" w:rsidR="00532D6C" w:rsidRPr="00E84C88" w:rsidRDefault="00532D6C" w:rsidP="00532D6C">
      <w:pPr xmlns:w="http://schemas.openxmlformats.org/wordprocessingml/2006/main">
        <w:spacing w:after="0" w:line="240" w:lineRule="auto"/>
        <w:ind w:left="360"/>
        <w:jc w:val="both"/>
        <w:rPr>
          <w:rFonts w:ascii="GHEA Grapalat" w:eastAsia="Times New Roman" w:hAnsi="GHEA Grapalat" w:cs="Sylfaen"/>
          <w:sz w:val="16"/>
          <w:szCs w:val="16"/>
          <w:lang w:val="hy-AM" w:eastAsia="ru-RU"/>
        </w:rPr>
      </w:pPr>
      <w:r xmlns:w="http://schemas.openxmlformats.org/wordprocessingml/2006/main" w:rsidRPr="00E84C88">
        <w:rPr>
          <w:rFonts w:ascii="GHEA Grapalat" w:eastAsia="Times New Roman" w:hAnsi="GHEA Grapalat" w:cs="Sylfaen"/>
          <w:sz w:val="16"/>
          <w:szCs w:val="16"/>
          <w:lang w:val="hy-AM" w:eastAsia="ru-RU"/>
        </w:rPr>
        <w:t xml:space="preserve">** 1.2</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приложение</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нет</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быть представленным</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участник</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к</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если</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носимый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является</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этот</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с приложением </w:t>
      </w:r>
      <w:r xmlns:w="http://schemas.openxmlformats.org/wordprocessingml/2006/main" w:rsidRPr="00E84C88">
        <w:rPr>
          <w:rFonts w:ascii="GHEA Grapalat" w:eastAsia="Times New Roman" w:hAnsi="GHEA Grapalat" w:cs="Times New Roman"/>
          <w:sz w:val="16"/>
          <w:szCs w:val="16"/>
          <w:lang w:val="hy-AM"/>
        </w:rPr>
        <w:t xml:space="preserve">№ 1 </w:t>
      </w:r>
      <w:r xmlns:w="http://schemas.openxmlformats.org/wordprocessingml/2006/main" w:rsidRPr="00E84C88">
        <w:rPr>
          <w:rFonts w:ascii="Arial" w:eastAsia="Times New Roman" w:hAnsi="Arial" w:cs="Arial"/>
          <w:sz w:val="16"/>
          <w:szCs w:val="16"/>
          <w:lang w:val="hy-AM"/>
        </w:rPr>
        <w:t xml:space="preserve">к приглашению</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определенный: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юридический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человек</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настоящий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бенефициары</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касательно</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информация</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содержащий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веб-сайт</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ссылка</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представить</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касательно</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регулирование </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как</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также</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если</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участник</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индивидуальный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предприниматель</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является</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или</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физический</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человек</w:t>
      </w:r>
    </w:p>
    <w:p w14:paraId="2188FAE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Arial" w:eastAsia="Times New Roman" w:hAnsi="Arial" w:cs="Arial"/>
          <w:b/>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b/>
          <w:sz w:val="20"/>
          <w:szCs w:val="20"/>
          <w:lang w:val="hy-AM"/>
        </w:rPr>
        <w:t xml:space="preserve">Приложение </w:t>
      </w:r>
      <w:r xmlns:w="http://schemas.openxmlformats.org/wordprocessingml/2006/main" w:rsidRPr="00E84C88">
        <w:rPr>
          <w:rFonts w:ascii="GHEA Grapalat" w:eastAsia="Times New Roman" w:hAnsi="GHEA Grapalat" w:cs="Arial"/>
          <w:b/>
          <w:sz w:val="20"/>
          <w:szCs w:val="20"/>
          <w:lang w:val="hy-AM"/>
        </w:rPr>
        <w:t xml:space="preserve">2</w:t>
      </w:r>
    </w:p>
    <w:p w14:paraId="1F0D17C1" w14:textId="47730DAC"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с кодом</w:t>
      </w:r>
    </w:p>
    <w:p w14:paraId="5454F950"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цитата</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опрос</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приглашение</w:t>
      </w:r>
    </w:p>
    <w:p w14:paraId="5AED66B9"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es-ES"/>
        </w:rPr>
      </w:pPr>
    </w:p>
    <w:p w14:paraId="608AC04A" w14:textId="77777777" w:rsidR="00532D6C" w:rsidRPr="00E84C88" w:rsidRDefault="00532D6C" w:rsidP="00532D6C">
      <w:pPr xmlns:w="http://schemas.openxmlformats.org/wordprocessingml/2006/main">
        <w:spacing w:after="0" w:line="240" w:lineRule="auto"/>
        <w:ind w:left="-66"/>
        <w:jc w:val="center"/>
        <w:rPr>
          <w:rFonts w:ascii="GHEA Grapalat" w:eastAsia="Times New Roman" w:hAnsi="GHEA Grapalat" w:cs="Times New Roman"/>
          <w:b/>
          <w:sz w:val="20"/>
          <w:szCs w:val="24"/>
          <w:lang w:val="hy-AM"/>
        </w:rPr>
      </w:pPr>
      <w:r xmlns:w="http://schemas.openxmlformats.org/wordprocessingml/2006/main" w:rsidRPr="00E84C88">
        <w:rPr>
          <w:rFonts w:ascii="Arial" w:eastAsia="Times New Roman" w:hAnsi="Arial" w:cs="Arial"/>
          <w:b/>
          <w:sz w:val="20"/>
          <w:szCs w:val="24"/>
          <w:lang w:val="hy-AM"/>
        </w:rPr>
        <w:t xml:space="preserve">Г</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Н</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Y</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В</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Н</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Р</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Дж.</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Р</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К</w:t>
      </w:r>
    </w:p>
    <w:p w14:paraId="45FFC51A" w14:textId="77777777" w:rsidR="00532D6C" w:rsidRPr="00E84C88" w:rsidRDefault="00532D6C" w:rsidP="00532D6C">
      <w:pPr>
        <w:spacing w:after="0" w:line="240" w:lineRule="auto"/>
        <w:ind w:firstLine="567"/>
        <w:rPr>
          <w:rFonts w:ascii="GHEA Grapalat" w:eastAsia="Times New Roman" w:hAnsi="GHEA Grapalat" w:cs="Times New Roman"/>
          <w:sz w:val="24"/>
          <w:szCs w:val="24"/>
          <w:lang w:val="hy-AM"/>
        </w:rPr>
      </w:pPr>
    </w:p>
    <w:p w14:paraId="003957B5" w14:textId="6EFDEBC6"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4"/>
          <w:szCs w:val="24"/>
          <w:lang w:val="hy-AM"/>
        </w:rPr>
      </w:pPr>
      <w:r xmlns:w="http://schemas.openxmlformats.org/wordprocessingml/2006/main" w:rsidRPr="00E84C88">
        <w:rPr>
          <w:rFonts w:ascii="Arial" w:eastAsia="Times New Roman" w:hAnsi="Arial" w:cs="Arial"/>
          <w:sz w:val="20"/>
          <w:szCs w:val="20"/>
          <w:lang w:val="es-ES"/>
        </w:rPr>
        <w:t xml:space="preserve">Изучение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b/>
          <w:color w:val="000000"/>
          <w:sz w:val="24"/>
          <w:szCs w:val="27"/>
          <w:lang w:val="af-ZA"/>
        </w:rPr>
        <w:t xml:space="preserve">LM-THKT-GHAPZB-25/09</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 кодом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цитата</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опрос</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приглашение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которое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среди</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быть запечатанным</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договор</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проект </w:t>
      </w:r>
      <w:r xmlns:w="http://schemas.openxmlformats.org/wordprocessingml/2006/main" w:rsidRPr="00E84C88">
        <w:rPr>
          <w:rFonts w:ascii="GHEA Grapalat" w:eastAsia="Times New Roman" w:hAnsi="GHEA Grapalat" w:cs="Arial"/>
          <w:sz w:val="24"/>
          <w:szCs w:val="24"/>
          <w:lang w:val="hy-AM"/>
        </w:rPr>
        <w:t xml:space="preserve">,</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н</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предложение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является</w:t>
      </w:r>
      <w:r xmlns:w="http://schemas.openxmlformats.org/wordprocessingml/2006/main" w:rsidRPr="00E84C88">
        <w:rPr>
          <w:rFonts w:ascii="GHEA Grapalat" w:eastAsia="Times New Roman" w:hAnsi="GHEA Grapalat" w:cs="Arial"/>
          <w:sz w:val="24"/>
          <w:szCs w:val="24"/>
          <w:lang w:val="hy-AM"/>
        </w:rPr>
        <w:t xml:space="preserve">   </w:t>
      </w:r>
    </w:p>
    <w:p w14:paraId="32E66564" w14:textId="46B22462" w:rsidR="00532D6C" w:rsidRPr="00E84C88" w:rsidRDefault="00D96837" w:rsidP="00532D6C">
      <w:pPr xmlns:w="http://schemas.openxmlformats.org/wordprocessingml/2006/main">
        <w:spacing w:after="0" w:line="240" w:lineRule="auto"/>
        <w:ind w:firstLine="567"/>
        <w:jc w:val="both"/>
        <w:rPr>
          <w:rFonts w:ascii="GHEA Grapalat" w:eastAsia="Times New Roman" w:hAnsi="GHEA Grapalat" w:cs="Arial"/>
          <w:sz w:val="24"/>
          <w:szCs w:val="24"/>
          <w:lang w:val="en-US"/>
        </w:rPr>
      </w:pPr>
      <w:bookmarkStart xmlns:w="http://schemas.openxmlformats.org/wordprocessingml/2006/main" w:id="7" w:name="_Hlk23147299"/>
      <w:r xmlns:w="http://schemas.openxmlformats.org/wordprocessingml/2006/main">
        <w:rPr>
          <w:rFonts w:ascii="GHEA Grapalat" w:eastAsia="Times New Roman" w:hAnsi="GHEA Grapalat" w:cs="Sylfaen"/>
          <w:sz w:val="24"/>
          <w:szCs w:val="24"/>
          <w:vertAlign w:val="superscript"/>
          <w:lang w:val="hy-AM"/>
        </w:rPr>
        <w:t xml:space="preserve">                                                                         </w:t>
      </w:r>
      <w:r xmlns:w="http://schemas.openxmlformats.org/wordprocessingml/2006/main" w:rsidR="00532D6C" w:rsidRPr="00E84C88">
        <w:rPr>
          <w:rFonts w:ascii="Arial" w:eastAsia="Times New Roman" w:hAnsi="Arial" w:cs="Arial"/>
          <w:sz w:val="24"/>
          <w:szCs w:val="24"/>
          <w:vertAlign w:val="superscript"/>
          <w:lang w:val="hy-AM"/>
        </w:rPr>
        <w:t xml:space="preserve">участник</w:t>
      </w:r>
      <w:r xmlns:w="http://schemas.openxmlformats.org/wordprocessingml/2006/main" w:rsidR="00532D6C" w:rsidRPr="00E84C88">
        <w:rPr>
          <w:rFonts w:ascii="GHEA Grapalat" w:eastAsia="Times New Roman" w:hAnsi="GHEA Grapalat" w:cs="Sylfaen"/>
          <w:sz w:val="24"/>
          <w:szCs w:val="24"/>
          <w:vertAlign w:val="superscript"/>
          <w:lang w:val="hy-AM"/>
        </w:rPr>
        <w:t xml:space="preserve"> </w:t>
      </w:r>
      <w:r xmlns:w="http://schemas.openxmlformats.org/wordprocessingml/2006/main" w:rsidR="00532D6C" w:rsidRPr="00E84C88">
        <w:rPr>
          <w:rFonts w:ascii="Arial" w:eastAsia="Times New Roman" w:hAnsi="Arial" w:cs="Arial"/>
          <w:sz w:val="24"/>
          <w:szCs w:val="24"/>
          <w:vertAlign w:val="superscript"/>
          <w:lang w:val="hy-AM"/>
        </w:rPr>
        <w:t xml:space="preserve">имя</w:t>
      </w:r>
    </w:p>
    <w:bookmarkEnd w:id="7"/>
    <w:p w14:paraId="4BCC6E5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0"/>
          <w:lang w:val="es-ES"/>
        </w:rPr>
        <w:t xml:space="preserve">контракт</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делать</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следующее</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общий</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по ценам </w:t>
      </w:r>
      <w:r xmlns:w="http://schemas.openxmlformats.org/wordprocessingml/2006/main" w:rsidRPr="00E84C88">
        <w:rPr>
          <w:rFonts w:ascii="GHEA Grapalat" w:eastAsia="Times New Roman" w:hAnsi="GHEA Grapalat" w:cs="Arial"/>
          <w:sz w:val="20"/>
          <w:szCs w:val="20"/>
          <w:lang w:val="es-ES"/>
        </w:rPr>
        <w:t xml:space="preserve">.</w:t>
      </w:r>
    </w:p>
    <w:p w14:paraId="7CB2E77C" w14:textId="18CA2A73" w:rsidR="00532D6C" w:rsidRPr="00E84C88" w:rsidRDefault="00D96837"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Pr>
          <w:rFonts w:ascii="GHEA Grapalat" w:eastAsia="Times New Roman" w:hAnsi="GHEA Grapalat" w:cs="Times New Roman"/>
          <w:sz w:val="20"/>
          <w:szCs w:val="20"/>
          <w:lang w:val="es-ES"/>
        </w:rPr>
        <w:t xml:space="preserve">                                                                                                                   </w:t>
      </w:r>
      <w:r xmlns:w="http://schemas.openxmlformats.org/wordprocessingml/2006/main" w:rsidR="00532D6C" w:rsidRPr="00E84C88">
        <w:rPr>
          <w:rFonts w:ascii="Arial" w:eastAsia="Times New Roman" w:hAnsi="Arial" w:cs="Arial"/>
          <w:sz w:val="20"/>
          <w:szCs w:val="24"/>
          <w:lang w:val="es-ES"/>
        </w:rPr>
        <w:t xml:space="preserve">Армения</w:t>
      </w:r>
      <w:r xmlns:w="http://schemas.openxmlformats.org/wordprocessingml/2006/main" w:rsidR="00532D6C" w:rsidRPr="00E84C88">
        <w:rPr>
          <w:rFonts w:ascii="GHEA Grapalat" w:eastAsia="Times New Roman" w:hAnsi="GHEA Grapalat" w:cs="Times New Roman"/>
          <w:sz w:val="20"/>
          <w:szCs w:val="24"/>
          <w:lang w:val="es-ES"/>
        </w:rPr>
        <w:t xml:space="preserve"> </w:t>
      </w:r>
      <w:r xmlns:w="http://schemas.openxmlformats.org/wordprocessingml/2006/main" w:rsidR="00532D6C" w:rsidRPr="00E84C88">
        <w:rPr>
          <w:rFonts w:ascii="Arial" w:eastAsia="Times New Roman" w:hAnsi="Arial" w:cs="Arial"/>
          <w:sz w:val="20"/>
          <w:szCs w:val="24"/>
          <w:lang w:val="es-ES"/>
        </w:rPr>
        <w:t xml:space="preserve">деньги</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32D6C" w:rsidRPr="00C4546D" w14:paraId="42658DEF" w14:textId="77777777" w:rsidTr="00532D6C">
        <w:trPr>
          <w:cantSplit/>
          <w:trHeight w:val="916"/>
          <w:jc w:val="center"/>
        </w:trPr>
        <w:tc>
          <w:tcPr>
            <w:tcW w:w="1136" w:type="dxa"/>
            <w:tcBorders>
              <w:top w:val="single" w:sz="4" w:space="0" w:color="auto"/>
              <w:left w:val="single" w:sz="4" w:space="0" w:color="auto"/>
              <w:right w:val="single" w:sz="4" w:space="0" w:color="auto"/>
            </w:tcBorders>
            <w:vAlign w:val="center"/>
          </w:tcPr>
          <w:p w14:paraId="766769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Размер </w:t>
            </w:r>
            <w:r xmlns:w="http://schemas.openxmlformats.org/wordprocessingml/2006/main" w:rsidRPr="00E84C88">
              <w:rPr>
                <w:rFonts w:ascii="GHEA Grapalat" w:eastAsia="Times New Roman" w:hAnsi="GHEA Grapalat" w:cs="Times New Roman"/>
                <w:b/>
                <w:bCs/>
                <w:sz w:val="16"/>
                <w:szCs w:val="18"/>
                <w:lang w:val="es-ES"/>
              </w:rPr>
              <w:t xml:space="preserve">-</w:t>
            </w:r>
          </w:p>
          <w:p w14:paraId="785A2F7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24"/>
                <w:lang w:val="es-ES"/>
              </w:rPr>
            </w:pPr>
            <w:r xmlns:w="http://schemas.openxmlformats.org/wordprocessingml/2006/main" w:rsidRPr="00E84C88">
              <w:rPr>
                <w:rFonts w:ascii="Arial" w:eastAsia="Times New Roman" w:hAnsi="Arial" w:cs="Arial"/>
                <w:b/>
                <w:bCs/>
                <w:sz w:val="16"/>
                <w:szCs w:val="18"/>
                <w:lang w:val="es-ES"/>
              </w:rPr>
              <w:t xml:space="preserve">отделы</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числа</w:t>
            </w:r>
          </w:p>
        </w:tc>
        <w:tc>
          <w:tcPr>
            <w:tcW w:w="3259" w:type="dxa"/>
            <w:tcBorders>
              <w:top w:val="single" w:sz="4" w:space="0" w:color="auto"/>
              <w:left w:val="single" w:sz="4" w:space="0" w:color="auto"/>
              <w:right w:val="single" w:sz="4" w:space="0" w:color="auto"/>
            </w:tcBorders>
            <w:vAlign w:val="center"/>
          </w:tcPr>
          <w:p w14:paraId="36DC656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Продукт</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имя</w:t>
            </w:r>
          </w:p>
        </w:tc>
        <w:tc>
          <w:tcPr>
            <w:tcW w:w="2000" w:type="dxa"/>
            <w:tcBorders>
              <w:top w:val="single" w:sz="4" w:space="0" w:color="auto"/>
              <w:left w:val="single" w:sz="4" w:space="0" w:color="auto"/>
              <w:right w:val="single" w:sz="4" w:space="0" w:color="auto"/>
            </w:tcBorders>
            <w:vAlign w:val="center"/>
          </w:tcPr>
          <w:p w14:paraId="402B64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E84C88">
              <w:rPr>
                <w:rFonts w:ascii="Arial" w:eastAsia="Times New Roman" w:hAnsi="Arial" w:cs="Arial"/>
                <w:b/>
                <w:bCs/>
                <w:sz w:val="16"/>
                <w:szCs w:val="18"/>
                <w:lang w:val="hy-AM"/>
              </w:rPr>
              <w:t xml:space="preserve">Значение</w:t>
            </w:r>
          </w:p>
          <w:p w14:paraId="5BB5D0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16"/>
                <w:szCs w:val="16"/>
                <w:lang w:val="hy-AM"/>
              </w:rPr>
            </w:pP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себестоимость)</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и</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предсказанный</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выгода</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всего </w:t>
            </w:r>
            <w:r xmlns:w="http://schemas.openxmlformats.org/wordprocessingml/2006/main" w:rsidRPr="00E84C88">
              <w:rPr>
                <w:rFonts w:ascii="GHEA Grapalat" w:eastAsia="Times New Roman" w:hAnsi="GHEA Grapalat" w:cs="Sylfaen"/>
                <w:sz w:val="16"/>
                <w:szCs w:val="16"/>
                <w:lang w:val="af-ZA"/>
              </w:rPr>
              <w:t xml:space="preserve">)</w:t>
            </w:r>
          </w:p>
          <w:p w14:paraId="690D79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в письмах</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и</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в цифрах </w:t>
            </w:r>
            <w:r xmlns:w="http://schemas.openxmlformats.org/wordprocessingml/2006/main" w:rsidRPr="00E84C88">
              <w:rPr>
                <w:rFonts w:ascii="GHEA Grapalat" w:eastAsia="Times New Roman" w:hAnsi="GHEA Grapalat" w:cs="Times New Roman"/>
                <w:b/>
                <w:bCs/>
                <w:sz w:val="16"/>
                <w:szCs w:val="18"/>
                <w:lang w:val="es-ES"/>
              </w:rPr>
              <w:t xml:space="preserve">/</w:t>
            </w:r>
          </w:p>
        </w:tc>
        <w:tc>
          <w:tcPr>
            <w:tcW w:w="1276" w:type="dxa"/>
            <w:tcBorders>
              <w:top w:val="single" w:sz="4" w:space="0" w:color="auto"/>
              <w:left w:val="single" w:sz="4" w:space="0" w:color="auto"/>
              <w:right w:val="single" w:sz="4" w:space="0" w:color="auto"/>
            </w:tcBorders>
            <w:vAlign w:val="center"/>
          </w:tcPr>
          <w:p w14:paraId="45094E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НДС </w:t>
            </w:r>
            <w:r xmlns:w="http://schemas.openxmlformats.org/wordprocessingml/2006/main" w:rsidRPr="00E84C88">
              <w:rPr>
                <w:rFonts w:ascii="GHEA Grapalat" w:eastAsia="Times New Roman" w:hAnsi="GHEA Grapalat" w:cs="Times New Roman"/>
                <w:b/>
                <w:bCs/>
                <w:sz w:val="16"/>
                <w:szCs w:val="18"/>
                <w:lang w:val="es-ES"/>
              </w:rPr>
              <w:t xml:space="preserve">**</w:t>
            </w:r>
          </w:p>
          <w:p w14:paraId="11026F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в письмах</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и</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в цифрах </w:t>
            </w:r>
            <w:r xmlns:w="http://schemas.openxmlformats.org/wordprocessingml/2006/main" w:rsidRPr="00E84C88">
              <w:rPr>
                <w:rFonts w:ascii="GHEA Grapalat" w:eastAsia="Times New Roman" w:hAnsi="GHEA Grapalat" w:cs="Times New Roman"/>
                <w:b/>
                <w:bCs/>
                <w:sz w:val="16"/>
                <w:szCs w:val="18"/>
                <w:lang w:val="es-ES"/>
              </w:rPr>
              <w:t xml:space="preserve">/</w:t>
            </w:r>
          </w:p>
        </w:tc>
        <w:tc>
          <w:tcPr>
            <w:tcW w:w="1332" w:type="dxa"/>
            <w:tcBorders>
              <w:top w:val="single" w:sz="4" w:space="0" w:color="auto"/>
              <w:left w:val="single" w:sz="4" w:space="0" w:color="auto"/>
              <w:right w:val="single" w:sz="4" w:space="0" w:color="auto"/>
            </w:tcBorders>
            <w:vAlign w:val="center"/>
          </w:tcPr>
          <w:p w14:paraId="256C2F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Общий</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цена</w:t>
            </w:r>
          </w:p>
          <w:p w14:paraId="426BF36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в письмах</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и</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в цифрах </w:t>
            </w:r>
            <w:r xmlns:w="http://schemas.openxmlformats.org/wordprocessingml/2006/main" w:rsidRPr="00E84C88">
              <w:rPr>
                <w:rFonts w:ascii="GHEA Grapalat" w:eastAsia="Times New Roman" w:hAnsi="GHEA Grapalat" w:cs="Times New Roman"/>
                <w:b/>
                <w:bCs/>
                <w:sz w:val="16"/>
                <w:szCs w:val="18"/>
                <w:lang w:val="es-ES"/>
              </w:rPr>
              <w:t xml:space="preserve">/</w:t>
            </w:r>
          </w:p>
        </w:tc>
      </w:tr>
      <w:tr w:rsidR="00532D6C" w:rsidRPr="00E84C88" w14:paraId="4FBA79E7" w14:textId="77777777" w:rsidTr="00532D6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D02E9A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3CAB81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304E69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E0F8E2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hy-AM"/>
              </w:rPr>
            </w:pPr>
            <w:r xmlns:w="http://schemas.openxmlformats.org/wordprocessingml/2006/main" w:rsidRPr="00E84C88">
              <w:rPr>
                <w:rFonts w:ascii="GHEA Grapalat" w:eastAsia="Times New Roman" w:hAnsi="GHEA Grapalat" w:cs="Times New Roman"/>
                <w:b/>
                <w:sz w:val="16"/>
                <w:szCs w:val="24"/>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5CCE0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E84C88">
              <w:rPr>
                <w:rFonts w:ascii="GHEA Grapalat" w:eastAsia="Times New Roman" w:hAnsi="GHEA Grapalat" w:cs="Times New Roman"/>
                <w:b/>
                <w:sz w:val="16"/>
                <w:szCs w:val="24"/>
                <w:lang w:val="hy-AM"/>
              </w:rPr>
              <w:t xml:space="preserve">5 </w:t>
            </w:r>
            <w:r xmlns:w="http://schemas.openxmlformats.org/wordprocessingml/2006/main" w:rsidRPr="00E84C88">
              <w:rPr>
                <w:rFonts w:ascii="GHEA Grapalat" w:eastAsia="Times New Roman" w:hAnsi="GHEA Grapalat" w:cs="Times New Roman"/>
                <w:b/>
                <w:sz w:val="16"/>
                <w:szCs w:val="24"/>
                <w:lang w:val="es-ES"/>
              </w:rPr>
              <w:t xml:space="preserve">= 3+4</w:t>
            </w:r>
          </w:p>
        </w:tc>
      </w:tr>
      <w:tr w:rsidR="00532D6C" w:rsidRPr="00C4546D" w14:paraId="47CEBF1E" w14:textId="77777777" w:rsidTr="00532D6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E370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135A19F2"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Купить</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предмет</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часть</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имя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2A205F3"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CAF52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12A88C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C4546D" w14:paraId="53F18009" w14:textId="77777777" w:rsidTr="00532D6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86C6E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0A896011"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Купить</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предмет</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часть</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имя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371EF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AC3C8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99F8FA"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c>
      </w:tr>
      <w:tr w:rsidR="00532D6C" w:rsidRPr="00C4546D" w14:paraId="13D31125"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C9C4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418C8C74"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Купить</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предмет</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часть</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имя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7F50E3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301AA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37BEA2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08733C82"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4581A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3C8B828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lang w:val="en-US"/>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F1BBBA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BC9F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780EF9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42408B7A" w14:textId="77777777" w:rsidTr="00532D6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E50E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sz w:val="18"/>
                <w:szCs w:val="24"/>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3977DA4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lang w:val="en-US"/>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5FD8CCA"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0F07A9"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A5B5E8"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r>
    </w:tbl>
    <w:p w14:paraId="4133AD73"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7691DE5B"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550C3122" w14:textId="77777777" w:rsidR="00532D6C" w:rsidRPr="00E84C88" w:rsidRDefault="00532D6C" w:rsidP="00532D6C">
      <w:pPr>
        <w:spacing w:after="0" w:line="240" w:lineRule="auto"/>
        <w:rPr>
          <w:rFonts w:ascii="GHEA Grapalat" w:eastAsia="Times New Roman" w:hAnsi="GHEA Grapalat" w:cs="Times New Roman"/>
          <w:sz w:val="18"/>
          <w:szCs w:val="18"/>
          <w:lang w:val="hy-AM"/>
        </w:rPr>
      </w:pPr>
    </w:p>
    <w:p w14:paraId="4FC5CABB" w14:textId="77777777" w:rsidR="00532D6C" w:rsidRPr="00E84C88" w:rsidRDefault="00532D6C" w:rsidP="00532D6C">
      <w:pPr xmlns:w="http://schemas.openxmlformats.org/wordprocessingml/2006/main">
        <w:spacing w:after="0" w:line="240" w:lineRule="auto"/>
        <w:ind w:left="720"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___________________________________________</w:t>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w:t>
      </w:r>
    </w:p>
    <w:p w14:paraId="71FF388E" w14:textId="124494E8"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4"/>
          <w:vertAlign w:val="superscript"/>
          <w:lang w:val="hy-AM"/>
        </w:rPr>
      </w:pPr>
      <w:r xmlns:w="http://schemas.openxmlformats.org/wordprocessingml/2006/main">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участник</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имя </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лидера)</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должность </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имя</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фамилия </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подпись</w:t>
      </w:r>
      <w:r xmlns:w="http://schemas.openxmlformats.org/wordprocessingml/2006/main" w:rsidR="00532D6C" w:rsidRPr="00E84C88">
        <w:rPr>
          <w:rFonts w:ascii="GHEA Grapalat" w:eastAsia="Times New Roman" w:hAnsi="GHEA Grapalat" w:cs="Times New Roman"/>
          <w:sz w:val="20"/>
          <w:szCs w:val="24"/>
          <w:vertAlign w:val="superscript"/>
          <w:lang w:val="hy-AM"/>
        </w:rPr>
        <w:tab xmlns:w="http://schemas.openxmlformats.org/wordprocessingml/2006/main"/>
      </w:r>
    </w:p>
    <w:p w14:paraId="67298A8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3FB37EDC"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К. </w:t>
      </w:r>
      <w:r xmlns:w="http://schemas.openxmlformats.org/wordprocessingml/2006/main" w:rsidRPr="00E84C88">
        <w:rPr>
          <w:rFonts w:ascii="GHEA Grapalat" w:eastAsia="Times New Roman" w:hAnsi="GHEA Grapalat" w:cs="Times New Roman"/>
          <w:sz w:val="20"/>
          <w:szCs w:val="24"/>
          <w:lang w:val="hy-AM"/>
        </w:rPr>
        <w:t xml:space="preserve">Т.</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3"/>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p>
    <w:p w14:paraId="64168B65"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4FEE9ADA"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FB76C06"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AB7D8F5"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A0ADA0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D5A88F9"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354570C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4055917"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C37A16C"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D386C7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8A544C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74D6230"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EBC8CA1"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726BB103"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2872A698"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516DDB47"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7E820642"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p>
    <w:p w14:paraId="5D371F84" w14:textId="77777777" w:rsidR="001902F9"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r w:rsidRPr="00E84C88">
        <w:rPr>
          <w:rFonts w:ascii="GHEA Grapalat" w:eastAsia="Times New Roman" w:hAnsi="GHEA Grapalat" w:cs="Times New Roman"/>
          <w:sz w:val="20"/>
          <w:szCs w:val="20"/>
          <w:lang w:val="es-ES" w:eastAsia="ru-RU"/>
        </w:rPr>
        <w:br w:type="page"/>
      </w:r>
    </w:p>
    <w:p w14:paraId="7A0E284B" w14:textId="556B3885"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p>
    <w:p w14:paraId="0C2CAF46"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Arial" w:eastAsia="Times New Roman" w:hAnsi="Arial" w:cs="Arial"/>
          <w:b/>
          <w:sz w:val="20"/>
          <w:szCs w:val="20"/>
          <w:lang w:val="hy-AM"/>
        </w:rPr>
        <w:t xml:space="preserve">Приложение </w:t>
      </w:r>
      <w:r xmlns:w="http://schemas.openxmlformats.org/wordprocessingml/2006/main" w:rsidRPr="00E84C88">
        <w:rPr>
          <w:rFonts w:ascii="GHEA Grapalat" w:eastAsia="Times New Roman" w:hAnsi="GHEA Grapalat" w:cs="Arial"/>
          <w:b/>
          <w:sz w:val="20"/>
          <w:szCs w:val="20"/>
          <w:lang w:val="hy-AM"/>
        </w:rPr>
        <w:t xml:space="preserve">4.2</w:t>
      </w:r>
    </w:p>
    <w:p w14:paraId="294CC4CE" w14:textId="3C761173"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с кодом</w:t>
      </w:r>
    </w:p>
    <w:p w14:paraId="0126EB68"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цитата</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опрос</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приглашение</w:t>
      </w:r>
    </w:p>
    <w:p w14:paraId="4D219CB8"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1D8611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20"/>
          <w:szCs w:val="20"/>
          <w:lang w:val="hy-AM"/>
        </w:rPr>
        <w:t xml:space="preserve">НАКАЗАНИЕ</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О</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СОГЛАШЕНИЕ</w:t>
      </w:r>
      <w:r xmlns:w="http://schemas.openxmlformats.org/wordprocessingml/2006/main" w:rsidRPr="00E84C88">
        <w:rPr>
          <w:rFonts w:ascii="GHEA Grapalat" w:eastAsia="Times New Roman" w:hAnsi="GHEA Grapalat" w:cs="GHEA Grapalat"/>
          <w:b/>
          <w:sz w:val="20"/>
          <w:szCs w:val="20"/>
          <w:lang w:val="hy-AM"/>
        </w:rPr>
        <w:t xml:space="preserve"> </w:t>
      </w:r>
    </w:p>
    <w:p w14:paraId="3B5CBAF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квалификация)</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обеспечение </w:t>
      </w:r>
      <w:r xmlns:w="http://schemas.openxmlformats.org/wordprocessingml/2006/main" w:rsidRPr="00E84C88">
        <w:rPr>
          <w:rFonts w:ascii="GHEA Grapalat" w:eastAsia="Times New Roman" w:hAnsi="GHEA Grapalat" w:cs="GHEA Grapalat"/>
          <w:b/>
          <w:sz w:val="18"/>
          <w:szCs w:val="18"/>
          <w:lang w:val="hy-AM"/>
        </w:rPr>
        <w:t xml:space="preserve">)</w:t>
      </w:r>
    </w:p>
    <w:p w14:paraId="6F7EA1E0" w14:textId="70A3C715" w:rsidR="00532D6C" w:rsidRPr="00E84C88" w:rsidRDefault="00D96837" w:rsidP="00532D6C">
      <w:pPr xmlns:w="http://schemas.openxmlformats.org/wordprocessingml/2006/main">
        <w:spacing w:after="0" w:line="240" w:lineRule="auto"/>
        <w:rPr>
          <w:rFonts w:ascii="GHEA Grapalat" w:eastAsia="Times New Roman" w:hAnsi="GHEA Grapalat" w:cs="GHEA Grapalat"/>
          <w:b/>
          <w:sz w:val="20"/>
          <w:szCs w:val="20"/>
          <w:lang w:val="hy-AM"/>
        </w:rPr>
      </w:pPr>
      <w:r xmlns:w="http://schemas.openxmlformats.org/wordprocessingml/2006/main">
        <w:rPr>
          <w:rFonts w:ascii="GHEA Grapalat" w:eastAsia="Times New Roman" w:hAnsi="GHEA Grapalat" w:cs="GHEA Grapalat"/>
          <w:color w:val="FF0000"/>
          <w:sz w:val="20"/>
          <w:szCs w:val="20"/>
          <w:shd w:val="clear" w:color="auto" w:fill="92CDDC"/>
          <w:lang w:val="hy-AM"/>
        </w:rPr>
        <w:t xml:space="preserve">                                                      </w:t>
      </w:r>
    </w:p>
    <w:p w14:paraId="6814F506"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город </w:t>
      </w:r>
      <w:r xmlns:w="http://schemas.openxmlformats.org/wordprocessingml/2006/main" w:rsidRPr="00E84C88">
        <w:rPr>
          <w:rFonts w:ascii="Arial" w:eastAsia="Times New Roman" w:hAnsi="Arial" w:cs="Arial"/>
          <w:sz w:val="20"/>
          <w:szCs w:val="20"/>
          <w:lang w:val="hy-AM"/>
        </w:rPr>
        <w:t xml:space="preserve">Ереван</w:t>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лет </w:t>
      </w:r>
      <w:r xmlns:w="http://schemas.openxmlformats.org/wordprocessingml/2006/main" w:rsidRPr="00E84C88">
        <w:rPr>
          <w:rFonts w:ascii="GHEA Grapalat" w:eastAsia="Times New Roman" w:hAnsi="GHEA Grapalat" w:cs="GHEA Grapalat"/>
          <w:sz w:val="20"/>
          <w:szCs w:val="20"/>
          <w:lang w:val="hy-AM"/>
        </w:rPr>
        <w:t xml:space="preserve">**</w:t>
      </w:r>
    </w:p>
    <w:p w14:paraId="0708E1B1"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7AC6F61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лицо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директор</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p>
    <w:p w14:paraId="3DDC232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имя</w:t>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режиссерский</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имя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фамилия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номер паспорта</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данные </w:t>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которые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действии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устав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основа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далее </w:t>
      </w:r>
      <w:r xmlns:w="http://schemas.openxmlformats.org/wordprocessingml/2006/main" w:rsidRPr="00E84C88">
        <w:rPr>
          <w:rFonts w:ascii="GHEA Grapalat" w:eastAsia="Times New Roman" w:hAnsi="GHEA Grapalat" w:cs="GHEA Grapalat"/>
          <w:sz w:val="20"/>
          <w:szCs w:val="20"/>
          <w:lang w:val="hy-AM"/>
        </w:rPr>
        <w:t xml:space="preserve">именуемое </w:t>
      </w:r>
      <w:r xmlns:w="http://schemas.openxmlformats.org/wordprocessingml/2006/main" w:rsidRPr="00E84C88">
        <w:rPr>
          <w:rFonts w:ascii="Arial" w:eastAsia="Times New Roman" w:hAnsi="Arial" w:cs="Arial"/>
          <w:sz w:val="20"/>
          <w:szCs w:val="20"/>
          <w:lang w:val="hy-AM"/>
        </w:rPr>
        <w:t xml:space="preserve">«Компания»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настоящим</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односторонний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определение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следующий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согласие </w:t>
      </w:r>
      <w:r xmlns:w="http://schemas.openxmlformats.org/wordprocessingml/2006/main" w:rsidRPr="00E84C88">
        <w:rPr>
          <w:rFonts w:ascii="GHEA Grapalat" w:eastAsia="Times New Roman" w:hAnsi="GHEA Grapalat" w:cs="GHEA Grapalat"/>
          <w:sz w:val="20"/>
          <w:szCs w:val="20"/>
          <w:lang w:val="hy-AM"/>
        </w:rPr>
        <w:t xml:space="preserve">.</w:t>
      </w:r>
    </w:p>
    <w:p w14:paraId="413C812E"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49349388" w14:textId="77777777" w:rsidR="00532D6C" w:rsidRPr="00E84C88" w:rsidRDefault="00532D6C" w:rsidP="00532D6C">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Согласие</w:t>
      </w:r>
      <w:r xmlns:w="http://schemas.openxmlformats.org/wordprocessingml/2006/main" w:rsidRPr="00E84C88">
        <w:rPr>
          <w:rFonts w:ascii="GHEA Grapalat" w:eastAsia="Times New Roman" w:hAnsi="GHEA Grapalat" w:cs="GHEA Grapalat"/>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предмет</w:t>
      </w:r>
    </w:p>
    <w:p w14:paraId="010CAFBD" w14:textId="2A0761BF"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00D96837">
        <w:rPr>
          <w:rFonts w:ascii="GHEA Grapalat" w:eastAsia="Times New Roman" w:hAnsi="GHEA Grapalat" w:cs="GHEA Grapalat"/>
          <w:sz w:val="20"/>
          <w:szCs w:val="20"/>
          <w:lang w:val="pt-BR"/>
        </w:rPr>
        <w:t xml:space="preserve">                           </w:t>
      </w:r>
    </w:p>
    <w:p w14:paraId="5EBE8547" w14:textId="3CA1ADE4" w:rsidR="00532D6C" w:rsidRPr="00E84C88" w:rsidRDefault="00532D6C" w:rsidP="00730AAF">
      <w:pPr xmlns:w="http://schemas.openxmlformats.org/wordprocessingml/2006/main">
        <w:numPr>
          <w:ilvl w:val="1"/>
          <w:numId w:val="7"/>
        </w:numPr>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участвует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u w:val="single"/>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Туманян</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полезность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экономика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со </w:t>
      </w:r>
      <w:r xmlns:w="http://schemas.openxmlformats.org/wordprocessingml/2006/main" w:rsidRPr="00E84C88">
        <w:rPr>
          <w:rFonts w:ascii="Arial" w:eastAsia="Times New Roman" w:hAnsi="Arial" w:cs="Arial"/>
          <w:sz w:val="20"/>
          <w:szCs w:val="20"/>
          <w:lang w:val="pt-BR"/>
        </w:rPr>
        <w:t xml:space="preserve">стороны </w:t>
      </w:r>
      <w:r xmlns:w="http://schemas.openxmlformats.org/wordprocessingml/2006/main" w:rsidRPr="00E84C88">
        <w:rPr>
          <w:rFonts w:ascii="Arial" w:eastAsia="Times New Roman" w:hAnsi="Arial" w:cs="Arial"/>
          <w:sz w:val="20"/>
          <w:szCs w:val="20"/>
          <w:lang w:val="pt-BR"/>
        </w:rPr>
        <w:t xml:space="preserve">ANCO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далее </w:t>
      </w:r>
      <w:r xmlns:w="http://schemas.openxmlformats.org/wordprocessingml/2006/main" w:rsidRPr="00E84C88">
        <w:rPr>
          <w:rFonts w:ascii="Arial" w:eastAsia="Times New Roman" w:hAnsi="Arial" w:cs="Arial"/>
          <w:sz w:val="20"/>
          <w:szCs w:val="20"/>
          <w:lang w:val="pt-BR"/>
        </w:rPr>
        <w:t xml:space="preserve">именуемой </w:t>
      </w:r>
      <w:r xmlns:w="http://schemas.openxmlformats.org/wordprocessingml/2006/main" w:rsidRPr="00E84C88">
        <w:rPr>
          <w:rFonts w:ascii="GHEA Grapalat" w:eastAsia="Times New Roman" w:hAnsi="GHEA Grapalat" w:cs="GHEA Grapalat"/>
          <w:sz w:val="20"/>
          <w:szCs w:val="20"/>
          <w:lang w:val="pt-BR"/>
        </w:rPr>
        <w:t xml:space="preserve">Клиентом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Arial" w:eastAsia="Times New Roman" w:hAnsi="Arial" w:cs="Arial"/>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организовано: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00C4546D">
        <w:rPr>
          <w:rFonts w:ascii="Arial" w:eastAsia="Times New Roman" w:hAnsi="Arial" w:cs="Arial"/>
          <w:b/>
          <w:color w:val="000000"/>
          <w:sz w:val="24"/>
          <w:szCs w:val="27"/>
          <w:lang w:val="af-ZA"/>
        </w:rPr>
        <w:t xml:space="preserve">LM-THKT-GHAPZB-25/09</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 кодом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покупка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 процедуре </w:t>
      </w:r>
      <w:r xmlns:w="http://schemas.openxmlformats.org/wordprocessingml/2006/main" w:rsidRPr="00E84C88">
        <w:rPr>
          <w:rFonts w:ascii="GHEA Grapalat" w:eastAsia="Times New Roman" w:hAnsi="GHEA Grapalat" w:cs="GHEA Grapalat"/>
          <w:sz w:val="20"/>
          <w:szCs w:val="20"/>
          <w:lang w:val="pt-BR"/>
        </w:rPr>
        <w:t xml:space="preserve">.</w:t>
      </w:r>
    </w:p>
    <w:p w14:paraId="4E0BE7A9" w14:textId="65F4E8AE" w:rsidR="00532D6C" w:rsidRPr="00E84C88" w:rsidRDefault="00D96837" w:rsidP="00532D6C">
      <w:pPr xmlns:w="http://schemas.openxmlformats.org/wordprocessingml/2006/main">
        <w:spacing w:after="0" w:line="240" w:lineRule="auto"/>
        <w:ind w:left="426"/>
        <w:jc w:val="both"/>
        <w:rPr>
          <w:rFonts w:ascii="GHEA Grapalat" w:eastAsia="Times New Roman" w:hAnsi="GHEA Grapalat" w:cs="GHEA Grapalat"/>
          <w:sz w:val="20"/>
          <w:szCs w:val="20"/>
          <w:lang w:val="pt-BR"/>
        </w:rPr>
      </w:pPr>
      <w:r xmlns:w="http://schemas.openxmlformats.org/wordprocessingml/2006/main">
        <w:rPr>
          <w:rFonts w:ascii="GHEA Grapalat" w:eastAsia="Times New Roman" w:hAnsi="GHEA Grapalat" w:cs="Times New Roman"/>
          <w:sz w:val="20"/>
          <w:szCs w:val="20"/>
          <w:vertAlign w:val="superscript"/>
          <w:lang w:val="pt-BR"/>
        </w:rPr>
        <w:t xml:space="preserve">                                                </w:t>
      </w:r>
    </w:p>
    <w:p w14:paraId="39C30ECB"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color w:val="5B9BD5"/>
          <w:sz w:val="20"/>
          <w:szCs w:val="20"/>
          <w:lang w:val="hy-AM"/>
        </w:rPr>
      </w:pPr>
      <w:r xmlns:w="http://schemas.openxmlformats.org/wordprocessingml/2006/main" w:rsidRPr="00E84C88">
        <w:rPr>
          <w:rFonts w:ascii="GHEA Grapalat" w:eastAsia="Times New Roman" w:hAnsi="GHEA Grapalat" w:cs="GHEA Grapalat"/>
          <w:sz w:val="20"/>
          <w:szCs w:val="20"/>
          <w:lang w:val="pt-BR"/>
        </w:rPr>
        <w:t xml:space="preserve">1.2 </w:t>
      </w:r>
      <w:r xmlns:w="http://schemas.openxmlformats.org/wordprocessingml/2006/main" w:rsidRPr="00E84C88">
        <w:rPr>
          <w:rFonts w:ascii="Arial" w:eastAsia="Times New Roman" w:hAnsi="Arial" w:cs="Arial"/>
          <w:sz w:val="20"/>
          <w:szCs w:val="20"/>
          <w:lang w:val="pt-BR"/>
        </w:rPr>
        <w:t xml:space="preserve">Как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покупка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процедура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как результат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выбранный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участник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который должен быть запечатан</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 контракту</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намеревался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обязательства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исполнение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число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необходимый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квалификация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предоставление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подарок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наказание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форма заявления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заполнена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одобренный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 </w:t>
      </w:r>
      <w:r xmlns:w="http://schemas.openxmlformats.org/wordprocessingml/2006/main" w:rsidRPr="00E84C88">
        <w:rPr>
          <w:rFonts w:ascii="GHEA Grapalat" w:eastAsia="Times New Roman" w:hAnsi="GHEA Grapalat" w:cs="GHEA Grapalat"/>
          <w:sz w:val="20"/>
          <w:szCs w:val="20"/>
          <w:lang w:val="pt-BR"/>
        </w:rPr>
        <w:t xml:space="preserve">:</w:t>
      </w:r>
    </w:p>
    <w:p w14:paraId="0B1B57C4"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color w:val="000000"/>
          <w:sz w:val="20"/>
          <w:szCs w:val="20"/>
          <w:lang w:val="pt-BR"/>
        </w:rPr>
      </w:pPr>
      <w:r xmlns:w="http://schemas.openxmlformats.org/wordprocessingml/2006/main" w:rsidRPr="00E84C88">
        <w:rPr>
          <w:rFonts w:ascii="GHEA Grapalat" w:eastAsia="Times New Roman" w:hAnsi="GHEA Grapalat" w:cs="GHEA Grapalat"/>
          <w:color w:val="000000"/>
          <w:sz w:val="20"/>
          <w:szCs w:val="20"/>
          <w:lang w:val="pt-BR"/>
        </w:rPr>
        <w:t xml:space="preserve">1.3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этот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наказание</w:t>
      </w:r>
      <w:r xmlns:w="http://schemas.openxmlformats.org/wordprocessingml/2006/main" w:rsidRPr="00E84C88">
        <w:rPr>
          <w:rFonts w:ascii="GHEA Grapalat" w:eastAsia="Times New Roman" w:hAnsi="GHEA Grapalat" w:cs="GHEA Grapalat"/>
          <w:color w:val="000000"/>
          <w:sz w:val="20"/>
          <w:szCs w:val="20"/>
          <w:lang w:val="pt-BR"/>
        </w:rPr>
        <w:t xml:space="preserve"> </w:t>
      </w:r>
      <w:r xmlns:w="http://schemas.openxmlformats.org/wordprocessingml/2006/main" w:rsidRPr="00E84C88">
        <w:rPr>
          <w:rFonts w:ascii="Arial" w:eastAsia="Times New Roman" w:hAnsi="Arial" w:cs="Arial"/>
          <w:color w:val="000000"/>
          <w:sz w:val="20"/>
          <w:szCs w:val="20"/>
          <w:lang w:val="pt-BR"/>
        </w:rPr>
        <w:t xml:space="preserve">соглашение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соседний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представлено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оплата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путем подписания </w:t>
      </w:r>
      <w:r xmlns:w="http://schemas.openxmlformats.org/wordprocessingml/2006/main" w:rsidRPr="00E84C88">
        <w:rPr>
          <w:rFonts w:ascii="Arial" w:eastAsia="Times New Roman" w:hAnsi="Arial" w:cs="Arial"/>
          <w:color w:val="000000"/>
          <w:sz w:val="20"/>
          <w:szCs w:val="20"/>
          <w:lang w:val="hy-AM"/>
        </w:rPr>
        <w:t xml:space="preserve">письма-требования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далее </w:t>
      </w:r>
      <w:r xmlns:w="http://schemas.openxmlformats.org/wordprocessingml/2006/main" w:rsidRPr="00E84C88">
        <w:rPr>
          <w:rFonts w:ascii="GHEA Grapalat" w:eastAsia="Times New Roman" w:hAnsi="GHEA Grapalat" w:cs="GHEA Grapalat"/>
          <w:color w:val="000000"/>
          <w:sz w:val="20"/>
          <w:szCs w:val="20"/>
          <w:lang w:val="hy-AM"/>
        </w:rPr>
        <w:t xml:space="preserve">именуемого </w:t>
      </w:r>
      <w:r xmlns:w="http://schemas.openxmlformats.org/wordprocessingml/2006/main" w:rsidRPr="00E84C88">
        <w:rPr>
          <w:rFonts w:ascii="Arial" w:eastAsia="Times New Roman" w:hAnsi="Arial" w:cs="Arial"/>
          <w:color w:val="000000"/>
          <w:sz w:val="20"/>
          <w:szCs w:val="20"/>
          <w:lang w:val="hy-AM"/>
        </w:rPr>
        <w:t xml:space="preserve">«Письмо-требование»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безвозвратно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соглашаясь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заключается в </w:t>
      </w:r>
      <w:r xmlns:w="http://schemas.openxmlformats.org/wordprocessingml/2006/main" w:rsidRPr="00E84C88">
        <w:rPr>
          <w:rFonts w:ascii="Arial" w:eastAsia="Times New Roman" w:hAnsi="Arial" w:cs="Arial"/>
          <w:color w:val="000000"/>
          <w:sz w:val="20"/>
          <w:szCs w:val="20"/>
          <w:lang w:val="hy-AM"/>
        </w:rPr>
        <w:t xml:space="preserve">том, что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p>
    <w:p w14:paraId="3302C1C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а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 подписью</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дает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его/ее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подтверждение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Оплата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условия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поле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заполненный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принял</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оплата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для </w:t>
      </w:r>
      <w:r xmlns:w="http://schemas.openxmlformats.org/wordprocessingml/2006/main" w:rsidRPr="00E84C88">
        <w:rPr>
          <w:rFonts w:ascii="GHEA Grapalat" w:eastAsia="Times New Roman" w:hAnsi="GHEA Grapalat" w:cs="GHEA Grapalat"/>
          <w:color w:val="000000"/>
          <w:sz w:val="20"/>
          <w:szCs w:val="20"/>
          <w:lang w:val="hy-AM"/>
        </w:rPr>
        <w:t xml:space="preserve">которого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случае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упомянул</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денег</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коллекция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назад</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связанный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компанию</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обслуживающая сторона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Банк </w:t>
      </w:r>
      <w:r xmlns:w="http://schemas.openxmlformats.org/wordprocessingml/2006/main" w:rsidRPr="00E84C88">
        <w:rPr>
          <w:rFonts w:ascii="GHEA Grapalat" w:eastAsia="Times New Roman" w:hAnsi="GHEA Grapalat" w:cs="GHEA Grapalat"/>
          <w:color w:val="000000"/>
          <w:sz w:val="20"/>
          <w:szCs w:val="20"/>
          <w:lang w:val="hy-AM"/>
        </w:rPr>
        <w:t xml:space="preserve">` / </w:t>
      </w:r>
      <w:r xmlns:w="http://schemas.openxmlformats.org/wordprocessingml/2006/main" w:rsidRPr="00E84C88">
        <w:rPr>
          <w:rFonts w:ascii="Arial" w:eastAsia="Times New Roman" w:hAnsi="Arial" w:cs="Arial"/>
          <w:color w:val="000000"/>
          <w:sz w:val="20"/>
          <w:szCs w:val="20"/>
          <w:lang w:val="hy-AM"/>
        </w:rPr>
        <w:t xml:space="preserve">далее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Банк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получено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подарок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компанию</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дополнительный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соглашение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получить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 </w:t>
      </w:r>
      <w:r xmlns:w="http://schemas.openxmlformats.org/wordprocessingml/2006/main" w:rsidRPr="00E84C88">
        <w:rPr>
          <w:rFonts w:ascii="GHEA Grapalat" w:eastAsia="Times New Roman" w:hAnsi="GHEA Grapalat" w:cs="GHEA Grapalat"/>
          <w:color w:val="000000"/>
          <w:sz w:val="20"/>
          <w:szCs w:val="20"/>
          <w:lang w:val="hy-AM"/>
        </w:rPr>
        <w:t xml:space="preserve">сколько</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что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уже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быть помещенным</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подпись: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принятие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целях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0BD01B3A"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б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база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существование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Банк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номер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 запросу</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упомянул</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весь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количество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 счета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заряжать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для: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без</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дополнительный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принятие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49B13B3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в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может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написано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или</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другой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кстати</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банк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 заказ</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размещен</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его/ее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принятие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назад</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позвонить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F388657"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г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подтверждение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это </w:t>
      </w:r>
      <w:r xmlns:w="http://schemas.openxmlformats.org/wordprocessingml/2006/main" w:rsidRPr="00E84C88">
        <w:rPr>
          <w:rFonts w:ascii="GHEA Grapalat" w:eastAsia="Times New Roman" w:hAnsi="GHEA Grapalat" w:cs="GHEA Grapalat"/>
          <w:color w:val="000000"/>
          <w:sz w:val="20"/>
          <w:szCs w:val="20"/>
          <w:lang w:val="hy-AM"/>
        </w:rPr>
        <w:t xml:space="preserve">что?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принимать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наказание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весь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 деньгами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68692A5"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E84C88">
        <w:rPr>
          <w:rFonts w:ascii="Arial" w:eastAsia="Times New Roman" w:hAnsi="Arial" w:cs="Arial"/>
          <w:sz w:val="20"/>
          <w:szCs w:val="20"/>
          <w:lang w:val="hy-AM"/>
        </w:rPr>
        <w:t xml:space="preserve">е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настоящим</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 </w:t>
      </w:r>
      <w:r xmlns:w="http://schemas.openxmlformats.org/wordprocessingml/2006/main" w:rsidRPr="00E84C88">
        <w:rPr>
          <w:rFonts w:ascii="GHEA Grapalat" w:eastAsia="Times New Roman" w:hAnsi="GHEA Grapalat" w:cs="GHEA Grapalat"/>
          <w:sz w:val="20"/>
          <w:szCs w:val="20"/>
          <w:lang w:val="hy-AM"/>
        </w:rPr>
        <w:t xml:space="preserve">что?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любой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ответственность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нести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Клиент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представлено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требовать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легитимность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действительность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представление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сроки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производительность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чтобы гарантировать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реализовано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действий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для </w:t>
      </w:r>
      <w:r xmlns:w="http://schemas.openxmlformats.org/wordprocessingml/2006/main" w:rsidRPr="00E84C88">
        <w:rPr>
          <w:rFonts w:ascii="GHEA Grapalat" w:eastAsia="Times New Roman" w:hAnsi="GHEA Grapalat" w:cs="GHEA Grapalat"/>
          <w:sz w:val="20"/>
          <w:szCs w:val="20"/>
          <w:lang w:val="hy-AM"/>
        </w:rPr>
        <w:t xml:space="preserve">.</w:t>
      </w:r>
    </w:p>
    <w:p w14:paraId="13B49205"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1.4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покупка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процедура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как результат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запечатанный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контракт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 соблюдать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или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правильный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выполнять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 случае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если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приводит 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договор</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односторонний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решение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наказание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 оригиналами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подарок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банк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что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написано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информирование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Для компании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наказание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цифровой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с подписью</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одобренный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быть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в случае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их</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В банк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быть представленным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с такими средствами массовой информации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как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также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от них</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перепечатано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с опциями </w:t>
      </w:r>
      <w:r xmlns:w="http://schemas.openxmlformats.org/wordprocessingml/2006/main" w:rsidRPr="00E84C88">
        <w:rPr>
          <w:rFonts w:ascii="GHEA Grapalat" w:eastAsia="Times New Roman" w:hAnsi="GHEA Grapalat" w:cs="GHEA Grapalat"/>
          <w:sz w:val="20"/>
          <w:szCs w:val="20"/>
          <w:lang w:val="pt-BR"/>
        </w:rPr>
        <w:t xml:space="preserve">.</w:t>
      </w:r>
    </w:p>
    <w:p w14:paraId="115287A3" w14:textId="77777777" w:rsidR="00532D6C" w:rsidRPr="00E84C88" w:rsidRDefault="00532D6C" w:rsidP="00532D6C">
      <w:pPr xmlns:w="http://schemas.openxmlformats.org/wordprocessingml/2006/main">
        <w:numPr>
          <w:ilvl w:val="1"/>
          <w:numId w:val="25"/>
        </w:numPr>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Клиент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банк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может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представить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другой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дополнительный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документы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62A261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hy-AM"/>
        </w:rPr>
        <w:t xml:space="preserve">1.6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 </w:t>
      </w:r>
      <w:r xmlns:w="http://schemas.openxmlformats.org/wordprocessingml/2006/main" w:rsidRPr="00E84C88">
        <w:rPr>
          <w:rFonts w:ascii="Arial" w:eastAsia="Times New Roman" w:hAnsi="Arial" w:cs="Arial"/>
          <w:sz w:val="20"/>
          <w:szCs w:val="20"/>
          <w:lang w:val="pt-BR"/>
        </w:rPr>
        <w:t xml:space="preserve">mail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упомянул</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денег</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как результат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вызванный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риски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изношенный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ущерб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отрицательный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последствия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число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любой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ответственность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носить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обязан</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проверить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договор</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нарушать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факты </w:t>
      </w:r>
      <w:r xmlns:w="http://schemas.openxmlformats.org/wordprocessingml/2006/main" w:rsidRPr="00E84C88">
        <w:rPr>
          <w:rFonts w:ascii="GHEA Grapalat" w:eastAsia="Times New Roman" w:hAnsi="GHEA Grapalat" w:cs="GHEA Grapalat"/>
          <w:sz w:val="20"/>
          <w:szCs w:val="20"/>
          <w:lang w:val="hy-AM"/>
        </w:rPr>
        <w:t xml:space="preserve">.</w:t>
      </w:r>
    </w:p>
    <w:p w14:paraId="3A0360AC"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1.7 </w:t>
      </w: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когда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счет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означает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 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удовлетворяет </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банк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от получения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затем </w:t>
      </w:r>
      <w:r xmlns:w="http://schemas.openxmlformats.org/wordprocessingml/2006/main" w:rsidRPr="00E84C88">
        <w:rPr>
          <w:rFonts w:ascii="GHEA Grapalat" w:eastAsia="Times New Roman" w:hAnsi="GHEA Grapalat" w:cs="GHEA Grapalat"/>
          <w:sz w:val="20"/>
          <w:szCs w:val="20"/>
          <w:lang w:val="pt-BR"/>
        </w:rPr>
        <w:t xml:space="preserve">2 ( </w:t>
      </w:r>
      <w:r xmlns:w="http://schemas.openxmlformats.org/wordprocessingml/2006/main" w:rsidRPr="00E84C88">
        <w:rPr>
          <w:rFonts w:ascii="Arial" w:eastAsia="Times New Roman" w:hAnsi="Arial" w:cs="Arial"/>
          <w:sz w:val="20"/>
          <w:szCs w:val="20"/>
          <w:lang w:val="en-US"/>
        </w:rPr>
        <w:t xml:space="preserve">два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рабочих дня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день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в течение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информировать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Клиенту:</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написано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в виде </w:t>
      </w:r>
      <w:r xmlns:w="http://schemas.openxmlformats.org/wordprocessingml/2006/main" w:rsidRPr="00E84C88">
        <w:rPr>
          <w:rFonts w:ascii="GHEA Grapalat" w:eastAsia="Times New Roman" w:hAnsi="GHEA Grapalat" w:cs="GHEA Grapalat"/>
          <w:sz w:val="20"/>
          <w:szCs w:val="20"/>
          <w:lang w:val="pt-BR"/>
        </w:rPr>
        <w:t xml:space="preserve">:</w:t>
      </w:r>
    </w:p>
    <w:p w14:paraId="2EA0820C"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1.8 </w:t>
      </w:r>
      <w:r xmlns:w="http://schemas.openxmlformats.org/wordprocessingml/2006/main" w:rsidRPr="00E84C88">
        <w:rPr>
          <w:rFonts w:ascii="Arial" w:eastAsia="Times New Roman" w:hAnsi="Arial" w:cs="Arial"/>
          <w:sz w:val="20"/>
          <w:szCs w:val="20"/>
          <w:lang w:val="pt-BR"/>
        </w:rPr>
        <w:t xml:space="preserve">Это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Предупреждающий </w:t>
      </w:r>
      <w:r xmlns:w="http://schemas.openxmlformats.org/wordprocessingml/2006/main" w:rsidRPr="00E84C88">
        <w:rPr>
          <w:rFonts w:ascii="Arial" w:eastAsia="Times New Roman" w:hAnsi="Arial" w:cs="Arial"/>
          <w:sz w:val="20"/>
          <w:szCs w:val="20"/>
          <w:lang w:val="hy-AM"/>
        </w:rPr>
        <w:t xml:space="preserve">знак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Банк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от представления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после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из банка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независимый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 причинам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десять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работающий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день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 течение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Клиенту</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количество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 подлежит оплате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 случае </w:t>
      </w:r>
      <w:r xmlns:w="http://schemas.openxmlformats.org/wordprocessingml/2006/main" w:rsidRPr="00E84C88">
        <w:rPr>
          <w:rFonts w:ascii="GHEA Grapalat" w:eastAsia="Times New Roman" w:hAnsi="GHEA Grapalat" w:cs="GHEA Grapalat"/>
          <w:sz w:val="20"/>
          <w:szCs w:val="20"/>
          <w:lang w:val="pt-BR"/>
        </w:rPr>
        <w:t xml:space="preserve">, если </w:t>
      </w:r>
      <w:r xmlns:w="http://schemas.openxmlformats.org/wordprocessingml/2006/main" w:rsidRPr="00E84C88">
        <w:rPr>
          <w:rFonts w:ascii="Arial" w:eastAsia="Times New Roman" w:hAnsi="Arial" w:cs="Arial"/>
          <w:sz w:val="20"/>
          <w:szCs w:val="20"/>
          <w:lang w:val="pt-BR"/>
        </w:rPr>
        <w:t xml:space="preserve">Клиент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неуплата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назад</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связанный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информация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передача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есть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АККРА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Кредит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Отчетность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ЗАО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Кредит)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бюро </w:t>
      </w:r>
      <w:r xmlns:w="http://schemas.openxmlformats.org/wordprocessingml/2006/main" w:rsidRPr="00E84C88">
        <w:rPr>
          <w:rFonts w:ascii="GHEA Grapalat" w:eastAsia="Times New Roman" w:hAnsi="GHEA Grapalat" w:cs="GHEA Grapalat"/>
          <w:sz w:val="20"/>
          <w:szCs w:val="20"/>
          <w:lang w:val="pt-BR"/>
        </w:rPr>
        <w:t xml:space="preserve">).</w:t>
      </w:r>
    </w:p>
    <w:p w14:paraId="5EA9DED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35D71887" w14:textId="77777777" w:rsidR="00532D6C" w:rsidRPr="00E84C88" w:rsidRDefault="00532D6C" w:rsidP="00532D6C">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en-US"/>
        </w:rPr>
      </w:pPr>
      <w:r xmlns:w="http://schemas.openxmlformats.org/wordprocessingml/2006/main" w:rsidRPr="00E84C88">
        <w:rPr>
          <w:rFonts w:ascii="Arial" w:eastAsia="Times New Roman" w:hAnsi="Arial" w:cs="Arial"/>
          <w:b/>
          <w:bCs/>
          <w:sz w:val="20"/>
          <w:szCs w:val="20"/>
          <w:lang w:val="en-US"/>
        </w:rPr>
        <w:t xml:space="preserve">Другой</w:t>
      </w:r>
      <w:r xmlns:w="http://schemas.openxmlformats.org/wordprocessingml/2006/main" w:rsidRPr="00E84C88">
        <w:rPr>
          <w:rFonts w:ascii="GHEA Grapalat" w:eastAsia="Times New Roman" w:hAnsi="GHEA Grapalat" w:cs="GHEA Grapalat"/>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условия</w:t>
      </w:r>
    </w:p>
    <w:p w14:paraId="17D4C9E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proofErr xmlns:w="http://schemas.openxmlformats.org/wordprocessingml/2006/main" w:type="gramStart"/>
      <w:r xmlns:w="http://schemas.openxmlformats.org/wordprocessingml/2006/main" w:rsidRPr="00E84C88">
        <w:rPr>
          <w:rFonts w:ascii="GHEA Grapalat" w:eastAsia="Times New Roman" w:hAnsi="GHEA Grapalat" w:cs="GHEA Grapalat"/>
          <w:sz w:val="20"/>
          <w:szCs w:val="20"/>
          <w:lang w:val="en-US"/>
        </w:rPr>
        <w:t xml:space="preserve">2.1</w:t>
      </w:r>
      <w:proofErr xmlns:w="http://schemas.openxmlformats.org/wordprocessingml/2006/main" w:type="gramEnd"/>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Этот</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безвозвратный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 </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сила</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входить</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Компания</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проверка</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 момента</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сила</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Клиент</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запечатанный</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договор</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исполнение</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результат</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полный</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принятым</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тот день</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последующий</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двадцатый</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работающий</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день</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включая.</w:t>
      </w:r>
      <w:r xmlns:w="http://schemas.openxmlformats.org/wordprocessingml/2006/main" w:rsidRPr="00E84C88">
        <w:rPr>
          <w:rFonts w:ascii="GHEA Grapalat" w:eastAsia="Times New Roman" w:hAnsi="GHEA Grapalat" w:cs="GHEA Grapalat"/>
          <w:sz w:val="20"/>
          <w:szCs w:val="20"/>
          <w:lang w:val="en-US"/>
        </w:rPr>
        <w:t xml:space="preserve"> </w:t>
      </w:r>
    </w:p>
    <w:p w14:paraId="5951D0F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 </w:t>
      </w: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соседний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Клиент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представляя </w:t>
      </w:r>
      <w:r xmlns:w="http://schemas.openxmlformats.org/wordprocessingml/2006/main" w:rsidRPr="00E84C88">
        <w:rPr>
          <w:rFonts w:ascii="GHEA Grapalat" w:eastAsia="Times New Roman" w:hAnsi="GHEA Grapalat" w:cs="GHEA Grapalat"/>
          <w:sz w:val="20"/>
          <w:szCs w:val="20"/>
          <w:lang w:val="hy-AM"/>
        </w:rPr>
        <w:t xml:space="preserve">:</w:t>
      </w:r>
    </w:p>
    <w:p w14:paraId="32C9B8B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2.2.1.Клиент</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подтвержденный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 </w:t>
      </w:r>
      <w:r xmlns:w="http://schemas.openxmlformats.org/wordprocessingml/2006/main" w:rsidRPr="00E84C88">
        <w:rPr>
          <w:rFonts w:ascii="GHEA Grapalat" w:eastAsia="Times New Roman" w:hAnsi="GHEA Grapalat" w:cs="GHEA Grapalat"/>
          <w:sz w:val="20"/>
          <w:szCs w:val="20"/>
          <w:lang w:val="hy-AM"/>
        </w:rPr>
        <w:t xml:space="preserve">что?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слабый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отдал</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договорные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обязательства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нарушение </w:t>
      </w:r>
      <w:r xmlns:w="http://schemas.openxmlformats.org/wordprocessingml/2006/main" w:rsidRPr="00E84C88">
        <w:rPr>
          <w:rFonts w:ascii="GHEA Grapalat" w:eastAsia="Times New Roman" w:hAnsi="GHEA Grapalat" w:cs="GHEA Grapalat"/>
          <w:sz w:val="20"/>
          <w:szCs w:val="20"/>
          <w:lang w:val="hy-AM"/>
        </w:rPr>
        <w:t xml:space="preserve">и</w:t>
      </w:r>
      <w:r xmlns:w="http://schemas.openxmlformats.org/wordprocessingml/2006/main" w:rsidRPr="00E84C88">
        <w:rPr>
          <w:rFonts w:ascii="Arial" w:eastAsia="Times New Roman" w:hAnsi="Arial" w:cs="Arial"/>
          <w:sz w:val="20"/>
          <w:szCs w:val="20"/>
          <w:lang w:val="hy-AM"/>
        </w:rPr>
        <w:t xml:space="preserve">​</w:t>
      </w:r>
    </w:p>
    <w:p w14:paraId="7FBF43E6" w14:textId="77777777" w:rsidR="00532D6C" w:rsidRPr="00E84C88" w:rsidDel="00A13215"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2.2.2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подтвержденный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 </w:t>
      </w:r>
      <w:r xmlns:w="http://schemas.openxmlformats.org/wordprocessingml/2006/main" w:rsidRPr="00E84C88">
        <w:rPr>
          <w:rFonts w:ascii="GHEA Grapalat" w:eastAsia="Times New Roman" w:hAnsi="GHEA Grapalat" w:cs="GHEA Grapalat"/>
          <w:sz w:val="20"/>
          <w:szCs w:val="20"/>
          <w:lang w:val="hy-AM"/>
        </w:rPr>
        <w:t xml:space="preserve">что?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соседний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правильный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подписано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компетентный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человек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 </w:t>
      </w:r>
      <w:r xmlns:w="http://schemas.openxmlformats.org/wordprocessingml/2006/main" w:rsidRPr="00E84C88">
        <w:rPr>
          <w:rFonts w:ascii="GHEA Grapalat" w:eastAsia="Times New Roman" w:hAnsi="GHEA Grapalat" w:cs="GHEA Grapalat"/>
          <w:sz w:val="20"/>
          <w:szCs w:val="20"/>
          <w:lang w:val="hy-AM"/>
        </w:rPr>
        <w:t xml:space="preserve">:</w:t>
      </w:r>
    </w:p>
    <w:p w14:paraId="679CDA7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2.3 </w:t>
      </w: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случаю</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рожденный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аргументы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растворение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переговоры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через.</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Согласие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рука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 приносить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аргументы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растворение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судебный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чтобы.</w:t>
      </w:r>
    </w:p>
    <w:p w14:paraId="0775260D"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34418402"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b/>
          <w:sz w:val="20"/>
          <w:szCs w:val="20"/>
          <w:lang w:val="hy-AM"/>
        </w:rPr>
        <w:t xml:space="preserve">3. </w:t>
      </w:r>
      <w:r xmlns:w="http://schemas.openxmlformats.org/wordprocessingml/2006/main" w:rsidRPr="00E84C88">
        <w:rPr>
          <w:rFonts w:ascii="Arial" w:eastAsia="Times New Roman" w:hAnsi="Arial" w:cs="Arial"/>
          <w:b/>
          <w:sz w:val="20"/>
          <w:szCs w:val="20"/>
          <w:lang w:val="hy-AM"/>
        </w:rPr>
        <w:t xml:space="preserve">Компания</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адрес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банковский</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Необходимые условия </w:t>
      </w:r>
      <w:r xmlns:w="http://schemas.openxmlformats.org/wordprocessingml/2006/main" w:rsidRPr="00E84C88">
        <w:rPr>
          <w:rFonts w:ascii="GHEA Grapalat" w:eastAsia="Times New Roman" w:hAnsi="GHEA Grapalat" w:cs="GHEA Grapalat"/>
          <w:b/>
          <w:sz w:val="20"/>
          <w:szCs w:val="20"/>
          <w:lang w:val="hy-AM"/>
        </w:rPr>
        <w:t xml:space="preserve">:</w:t>
      </w:r>
    </w:p>
    <w:p w14:paraId="50721EE9"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4518B6D9" w14:textId="381D756A"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компания</w:t>
      </w:r>
      <w:r xmlns:w="http://schemas.openxmlformats.org/wordprocessingml/2006/main" w:rsidR="00532D6C"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имя</w:t>
      </w:r>
    </w:p>
    <w:p w14:paraId="602B736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u w:val="single"/>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p>
    <w:p w14:paraId="7DF63430" w14:textId="52BD87F3"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компания</w:t>
      </w:r>
      <w:r xmlns:w="http://schemas.openxmlformats.org/wordprocessingml/2006/main" w:rsidR="00532D6C"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адрес</w:t>
      </w:r>
    </w:p>
    <w:p w14:paraId="693D217A"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693A31E4"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в компанию</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дежурный</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банк</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имя</w:t>
      </w:r>
    </w:p>
    <w:p w14:paraId="7898D93B"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1AD2B1BC"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p>
    <w:p w14:paraId="1FF9322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К. </w:t>
      </w:r>
      <w:r xmlns:w="http://schemas.openxmlformats.org/wordprocessingml/2006/main" w:rsidRPr="00E84C88">
        <w:rPr>
          <w:rFonts w:ascii="GHEA Grapalat" w:eastAsia="Times New Roman" w:hAnsi="GHEA Grapalat" w:cs="Times New Roman"/>
          <w:sz w:val="20"/>
          <w:szCs w:val="20"/>
          <w:lang w:val="hy-AM"/>
        </w:rPr>
        <w:t xml:space="preserve">Т.</w:t>
      </w:r>
    </w:p>
    <w:p w14:paraId="3606704A"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300EAA7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День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месяц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год</w:t>
      </w:r>
    </w:p>
    <w:p w14:paraId="3DAE5A11"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p>
    <w:p w14:paraId="64C218E9" w14:textId="77777777" w:rsidR="00532D6C" w:rsidRPr="00E84C88" w:rsidRDefault="00532D6C" w:rsidP="00532D6C">
      <w:pPr>
        <w:spacing w:after="0" w:line="240" w:lineRule="auto"/>
        <w:jc w:val="both"/>
        <w:rPr>
          <w:rFonts w:ascii="GHEA Grapalat" w:eastAsia="Times New Roman" w:hAnsi="GHEA Grapalat" w:cs="GHEA Grapalat"/>
          <w:sz w:val="18"/>
          <w:szCs w:val="18"/>
          <w:lang w:val="hy-AM"/>
        </w:rPr>
      </w:pPr>
    </w:p>
    <w:p w14:paraId="0542A194"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r xmlns:w="http://schemas.openxmlformats.org/wordprocessingml/2006/main" w:rsidRPr="00E84C88">
        <w:rPr>
          <w:rFonts w:ascii="GHEA Grapalat" w:eastAsia="Times New Roman" w:hAnsi="GHEA Grapalat" w:cs="Sylfae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заполняется</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является</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комиссия</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секретарь</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по </w:t>
      </w:r>
      <w:r xmlns:w="http://schemas.openxmlformats.org/wordprocessingml/2006/main" w:rsidRPr="00E84C88">
        <w:rPr>
          <w:rFonts w:ascii="Arial" w:eastAsia="Times New Roman" w:hAnsi="Arial" w:cs="Arial"/>
          <w:sz w:val="16"/>
          <w:szCs w:val="16"/>
          <w:lang w:val="hy-AM"/>
        </w:rPr>
        <w:t xml:space="preserve">: </w:t>
      </w:r>
      <w:r xmlns:w="http://schemas.openxmlformats.org/wordprocessingml/2006/main" w:rsidRPr="00E84C88">
        <w:rPr>
          <w:rFonts w:ascii="GHEA Grapalat" w:eastAsia="Times New Roman" w:hAnsi="GHEA Grapalat" w:cs="Times New Roman"/>
          <w:sz w:val="16"/>
          <w:szCs w:val="16"/>
          <w:lang w:val="hy-AM"/>
        </w:rPr>
        <w:t xml:space="preserve">до</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приглашение</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информационный бюллетень</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издательское дело </w:t>
      </w:r>
      <w:r xmlns:w="http://schemas.openxmlformats.org/wordprocessingml/2006/main" w:rsidRPr="00E84C88">
        <w:rPr>
          <w:rFonts w:ascii="GHEA Grapalat" w:eastAsia="Times New Roman" w:hAnsi="GHEA Grapalat" w:cs="Times New Roman"/>
          <w:sz w:val="16"/>
          <w:szCs w:val="16"/>
          <w:lang w:val="hy-AM"/>
        </w:rPr>
        <w:t xml:space="preserve">.</w:t>
      </w:r>
    </w:p>
    <w:p w14:paraId="683D52B3"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6A32439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9A961D" w14:textId="2DAC67ED" w:rsidR="00532D6C" w:rsidRPr="00E84C88" w:rsidRDefault="00532D6C" w:rsidP="00532D6C">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1.</w:t>
            </w:r>
            <w:r xmlns:w="http://schemas.openxmlformats.org/wordprocessingml/2006/main" w:rsidR="00D96837">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ОПЛАТА</w:t>
            </w:r>
            <w:r xmlns:w="http://schemas.openxmlformats.org/wordprocessingml/2006/main" w:rsidRPr="00E84C88">
              <w:rPr>
                <w:rFonts w:ascii="GHEA Grapalat" w:eastAsia="Times New Roman" w:hAnsi="GHEA Grapalat" w:cs="Arial"/>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ЗАПРОС </w:t>
            </w:r>
            <w:r xmlns:w="http://schemas.openxmlformats.org/wordprocessingml/2006/main" w:rsidRPr="00E84C88">
              <w:rPr>
                <w:rFonts w:ascii="GHEA Grapalat" w:eastAsia="Times New Roman" w:hAnsi="GHEA Grapalat" w:cs="Sylfaen"/>
                <w:b/>
                <w:bCs/>
                <w:sz w:val="20"/>
                <w:szCs w:val="20"/>
                <w:lang w:val="en-US"/>
              </w:rPr>
              <w:t xml:space="preserve">*</w:t>
            </w:r>
          </w:p>
          <w:p w14:paraId="2C7D9E65"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2E017CD0"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7A27E"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Sylfaen"/>
                <w:sz w:val="20"/>
                <w:szCs w:val="20"/>
                <w:lang w:val="hy-AM"/>
              </w:rPr>
              <w:t xml:space="preserve"> </w:t>
            </w:r>
          </w:p>
        </w:tc>
      </w:tr>
      <w:tr w:rsidR="00532D6C" w:rsidRPr="00E84C88" w14:paraId="3CA00456"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1E0484" w14:textId="6D6CE1C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lang w:val="en-US"/>
              </w:rPr>
              <w:t xml:space="preserve">Презентация</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Arial"/>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GHEA Grapalat" w:eastAsia="Times New Roman" w:hAnsi="GHEA Grapalat" w:cs="Tahoma"/>
                <w:color w:val="000000"/>
                <w:sz w:val="20"/>
                <w:szCs w:val="20"/>
                <w:lang w:val="en-US"/>
              </w:rPr>
              <w:t xml:space="preserve">.</w:t>
            </w:r>
          </w:p>
        </w:tc>
      </w:tr>
      <w:tr w:rsidR="00532D6C" w:rsidRPr="00E84C88" w14:paraId="7AFB27BC"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31C8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Компания)</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2646C187"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30415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5.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rPr>
              <w:t xml:space="preserve">плательщика</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дежурный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Финансовый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организация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банк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28049EF9"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B309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6. </w:t>
            </w:r>
            <w:r xmlns:w="http://schemas.openxmlformats.org/wordprocessingml/2006/main" w:rsidRPr="00E84C88">
              <w:rPr>
                <w:rFonts w:ascii="GHEA Grapalat" w:eastAsia="Times New Roman" w:hAnsi="GHEA Grapalat" w:cs="Sylfaen"/>
                <w:sz w:val="20"/>
                <w:szCs w:val="20"/>
                <w:lang w:val="en-US"/>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3C27192"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3892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GHEA Grapalat" w:eastAsia="Times New Roman" w:hAnsi="GHEA Grapalat" w:cs="Sylfaen"/>
                <w:sz w:val="20"/>
                <w:szCs w:val="20"/>
                <w:lang w:val="en-US"/>
              </w:rPr>
              <w:t xml:space="preserve">Плательщик</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09DCA9D3"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BA8E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lang w:val="en-US"/>
              </w:rPr>
              <w:t xml:space="preserve">Плательщик</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ПСК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4E68671F"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BC4C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9. </w:t>
            </w:r>
            <w:r xmlns:w="http://schemas.openxmlformats.org/wordprocessingml/2006/main" w:rsidRPr="00E84C88">
              <w:rPr>
                <w:rFonts w:ascii="GHEA Grapalat" w:eastAsia="Times New Roman" w:hAnsi="GHEA Grapalat" w:cs="Sylfaen"/>
                <w:sz w:val="20"/>
                <w:szCs w:val="20"/>
              </w:rPr>
              <w:t xml:space="preserve">Бенефициар</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 &lt;&lt; </w:t>
            </w:r>
            <w:r xmlns:w="http://schemas.openxmlformats.org/wordprocessingml/2006/main" w:rsidRPr="00E84C88">
              <w:rPr>
                <w:rFonts w:ascii="Arial" w:eastAsia="Times New Roman" w:hAnsi="Arial" w:cs="Arial"/>
                <w:sz w:val="20"/>
                <w:szCs w:val="20"/>
                <w:lang w:val="en-US"/>
              </w:rPr>
              <w:t xml:space="preserve">Туманян</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полезность</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экономика </w:t>
            </w:r>
            <w:r xmlns:w="http://schemas.openxmlformats.org/wordprocessingml/2006/main" w:rsidRPr="00E84C88">
              <w:rPr>
                <w:rFonts w:ascii="GHEA Grapalat" w:eastAsia="Times New Roman" w:hAnsi="GHEA Grapalat" w:cs="Arial"/>
                <w:sz w:val="20"/>
                <w:szCs w:val="20"/>
              </w:rPr>
              <w:t xml:space="preserve">&gt;&gt; </w:t>
            </w:r>
            <w:r xmlns:w="http://schemas.openxmlformats.org/wordprocessingml/2006/main" w:rsidRPr="00E84C88">
              <w:rPr>
                <w:rFonts w:ascii="Arial" w:eastAsia="Times New Roman" w:hAnsi="Arial" w:cs="Arial"/>
                <w:sz w:val="20"/>
                <w:szCs w:val="20"/>
                <w:lang w:val="en-US"/>
              </w:rPr>
              <w:t xml:space="preserve">НПО</w:t>
            </w:r>
          </w:p>
        </w:tc>
      </w:tr>
      <w:tr w:rsidR="00532D6C" w:rsidRPr="00E84C88" w14:paraId="08CD9C27"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8FAE3"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10.</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не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4AB24B87"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C34CC"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11. </w:t>
            </w:r>
            <w:r xmlns:w="http://schemas.openxmlformats.org/wordprocessingml/2006/main" w:rsidRPr="00E84C88">
              <w:rPr>
                <w:rFonts w:ascii="GHEA Grapalat" w:eastAsia="Times New Roman" w:hAnsi="GHEA Grapalat" w:cs="Sylfaen"/>
                <w:sz w:val="20"/>
                <w:szCs w:val="20"/>
                <w:lang w:val="en-US"/>
              </w:rPr>
              <w:t xml:space="preserve">Бенефициар</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1BEE521F"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85695" w14:textId="77777777" w:rsidR="00532D6C" w:rsidRPr="00E84C88" w:rsidRDefault="00532D6C" w:rsidP="00454CDE">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Arial" w:eastAsia="Times New Roman" w:hAnsi="Arial" w:cs="Arial"/>
                <w:sz w:val="20"/>
                <w:szCs w:val="20"/>
                <w:lang w:val="en-US"/>
              </w:rPr>
              <w:t xml:space="preserve">бенефициара</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дежурный</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Финансовый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организация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банк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12E0B651"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1276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rPr>
              <w:t xml:space="preserve">Бенефициар</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Arial"/>
                <w:sz w:val="20"/>
                <w:szCs w:val="20"/>
              </w:rPr>
              <w:t xml:space="preserve">N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7A8FDDD"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F017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Сумма</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в цифрах)</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словами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6B61E2C"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FDEE1"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15.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sz w:val="20"/>
                <w:szCs w:val="20"/>
                <w:lang w:val="en-US"/>
              </w:rPr>
              <w:t xml:space="preserve">в цифрах)</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словами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намеревался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денег</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частичный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принятие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для </w:t>
            </w:r>
            <w:r xmlns:w="http://schemas.openxmlformats.org/wordprocessingml/2006/main" w:rsidRPr="00E84C88">
              <w:rPr>
                <w:rFonts w:ascii="GHEA Grapalat" w:eastAsia="Times New Roman" w:hAnsi="GHEA Grapalat" w:cs="Sylfaen"/>
                <w:sz w:val="20"/>
                <w:szCs w:val="20"/>
                <w:lang w:val="hy-AM"/>
              </w:rPr>
              <w:t xml:space="preserve">которого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применяется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661C3B3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08647"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rPr>
              <w:t xml:space="preserve">6. </w:t>
            </w:r>
            <w:r xmlns:w="http://schemas.openxmlformats.org/wordprocessingml/2006/main" w:rsidRPr="00E84C88">
              <w:rPr>
                <w:rFonts w:ascii="Arial" w:eastAsia="Times New Roman" w:hAnsi="Arial" w:cs="Arial"/>
                <w:sz w:val="20"/>
                <w:szCs w:val="20"/>
                <w:lang w:val="en-US"/>
              </w:rPr>
              <w:t xml:space="preserve">Валюта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прописью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 кодом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1F3D7254"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189C9F"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Arial" w:eastAsia="Times New Roman" w:hAnsi="Arial" w:cs="Arial"/>
                <w:sz w:val="20"/>
                <w:szCs w:val="20"/>
                <w:lang w:val="en-US"/>
              </w:rPr>
              <w:t xml:space="preserve">Цель </w:t>
            </w: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транзакции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платежа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bCs/>
                <w:sz w:val="20"/>
                <w:szCs w:val="20"/>
                <w:lang w:val="en-US"/>
              </w:rPr>
              <w:t xml:space="preserve">квалификация)</w:t>
            </w:r>
            <w:r xmlns:w="http://schemas.openxmlformats.org/wordprocessingml/2006/main" w:rsidRPr="00E84C88">
              <w:rPr>
                <w:rFonts w:ascii="GHEA Grapalat" w:eastAsia="Times New Roman" w:hAnsi="GHEA Grapalat" w:cs="Sylfaen"/>
                <w:bCs/>
                <w:sz w:val="20"/>
                <w:szCs w:val="20"/>
              </w:rPr>
              <w:t xml:space="preserve"> </w:t>
            </w:r>
            <w:r xmlns:w="http://schemas.openxmlformats.org/wordprocessingml/2006/main" w:rsidRPr="00E84C88">
              <w:rPr>
                <w:rFonts w:ascii="Arial" w:eastAsia="Times New Roman" w:hAnsi="Arial" w:cs="Arial"/>
                <w:bCs/>
                <w:sz w:val="20"/>
                <w:szCs w:val="20"/>
                <w:lang w:val="en-US"/>
              </w:rPr>
              <w:t xml:space="preserve">страхование</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для </w:t>
            </w:r>
            <w:r xmlns:w="http://schemas.openxmlformats.org/wordprocessingml/2006/main" w:rsidRPr="00E84C88">
              <w:rPr>
                <w:rFonts w:ascii="GHEA Grapalat" w:eastAsia="Times New Roman" w:hAnsi="GHEA Grapalat" w:cs="Sylfaen"/>
                <w:bCs/>
                <w:sz w:val="20"/>
                <w:szCs w:val="20"/>
              </w:rPr>
              <w:t xml:space="preserve">)</w:t>
            </w:r>
          </w:p>
        </w:tc>
      </w:tr>
      <w:tr w:rsidR="00532D6C" w:rsidRPr="00E84C88" w14:paraId="32ADAE86"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1357CFF1"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базы:</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Документы)</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включая:</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их</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числа </w:t>
            </w:r>
            <w:r xmlns:w="http://schemas.openxmlformats.org/wordprocessingml/2006/main" w:rsidRPr="00E84C88">
              <w:rPr>
                <w:rFonts w:ascii="GHEA Grapalat" w:eastAsia="Times New Roman" w:hAnsi="GHEA Grapalat" w:cs="Arial"/>
                <w:sz w:val="20"/>
                <w:szCs w:val="20"/>
                <w:lang w:val="hy-AM"/>
              </w:rPr>
              <w:t xml:space="preserve">,</w:t>
            </w:r>
            <w:r xmlns:w="http://schemas.openxmlformats.org/wordprocessingml/2006/main" w:rsidRPr="00E84C88">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контракт</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код</w:t>
            </w:r>
            <w:proofErr xmlns:w="http://schemas.openxmlformats.org/wordprocessingml/2006/main" w:type="gramEnd"/>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чей</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основа</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происходит</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обвинение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Sylfaen"/>
                <w:sz w:val="20"/>
                <w:szCs w:val="20"/>
              </w:rPr>
              <w:t xml:space="preserve">​</w:t>
            </w:r>
          </w:p>
          <w:p w14:paraId="2AD118B5"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2B733FB4"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4C0D0B31"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0B8447B6"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9B40" w14:textId="7F6E3893"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19.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 </w:t>
            </w:r>
            <w:r xmlns:w="http://schemas.openxmlformats.org/wordprocessingml/2006/main" w:rsidR="00D96837">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 </w:t>
            </w:r>
            <w:r xmlns:w="http://schemas.openxmlformats.org/wordprocessingml/2006/main" w:rsidRPr="00E84C88">
              <w:rPr>
                <w:rFonts w:ascii="GHEA Grapalat" w:eastAsia="Times New Roman" w:hAnsi="GHEA Grapalat" w:cs="Sylfaen"/>
                <w:sz w:val="20"/>
                <w:szCs w:val="20"/>
                <w:lang w:val="hy-AM"/>
              </w:rPr>
              <w:t xml:space="preserve">&gt;</w:t>
            </w:r>
          </w:p>
          <w:p w14:paraId="11D3F5AA"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20AF87CA"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BFD97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Дисплей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страницы</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lang w:val="en-U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страница</w:t>
            </w:r>
          </w:p>
          <w:p w14:paraId="1707C8D0"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5D868415"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08F91B0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GHEA Grapalat" w:eastAsia="Times New Roman" w:hAnsi="GHEA Grapalat" w:cs="Arial"/>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Бенефициар</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подписи</w:t>
            </w:r>
          </w:p>
          <w:p w14:paraId="578E18A2" w14:textId="77777777" w:rsidR="00532D6C" w:rsidRPr="00E84C88" w:rsidRDefault="00532D6C" w:rsidP="00532D6C">
            <w:pPr>
              <w:spacing w:after="0" w:line="240" w:lineRule="auto"/>
              <w:rPr>
                <w:rFonts w:ascii="GHEA Grapalat" w:eastAsia="Times New Roman" w:hAnsi="GHEA Grapalat" w:cs="Sylfaen"/>
                <w:sz w:val="20"/>
                <w:szCs w:val="20"/>
              </w:rPr>
            </w:pPr>
          </w:p>
          <w:p w14:paraId="0153D0D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077EFD8E"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2DD1EE54" w14:textId="77777777" w:rsidR="00532D6C" w:rsidRPr="00E84C88" w:rsidRDefault="00532D6C" w:rsidP="00532D6C">
            <w:pPr>
              <w:spacing w:after="0" w:line="240" w:lineRule="auto"/>
              <w:rPr>
                <w:rFonts w:ascii="GHEA Grapalat" w:eastAsia="Times New Roman" w:hAnsi="GHEA Grapalat" w:cs="Sylfaen"/>
                <w:sz w:val="20"/>
                <w:szCs w:val="20"/>
              </w:rPr>
            </w:pPr>
          </w:p>
          <w:p w14:paraId="69B0E54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4258549B" w14:textId="77777777" w:rsidR="00532D6C" w:rsidRPr="00E84C88" w:rsidRDefault="00532D6C" w:rsidP="00532D6C">
            <w:pPr>
              <w:spacing w:after="0" w:line="240" w:lineRule="auto"/>
              <w:rPr>
                <w:rFonts w:ascii="GHEA Grapalat" w:eastAsia="Times New Roman" w:hAnsi="GHEA Grapalat" w:cs="Sylfaen"/>
                <w:sz w:val="20"/>
                <w:szCs w:val="20"/>
              </w:rPr>
            </w:pPr>
          </w:p>
          <w:p w14:paraId="51B299D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rPr>
              <w:t xml:space="preserve">.</w:t>
            </w:r>
          </w:p>
          <w:p w14:paraId="4BC5D880" w14:textId="738D1CDF"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Arial" w:eastAsia="Times New Roman" w:hAnsi="Arial" w:cs="Arial"/>
                <w:sz w:val="20"/>
                <w:szCs w:val="20"/>
                <w:lang w:val="en-US"/>
              </w:rPr>
              <w:t xml:space="preserve">К. </w:t>
            </w:r>
            <w:r xmlns:w="http://schemas.openxmlformats.org/wordprocessingml/2006/main" w:rsidR="00532D6C" w:rsidRPr="00E84C88">
              <w:rPr>
                <w:rFonts w:ascii="GHEA Grapalat" w:eastAsia="Times New Roman" w:hAnsi="GHEA Grapalat" w:cs="Sylfaen"/>
                <w:sz w:val="20"/>
                <w:szCs w:val="20"/>
              </w:rPr>
              <w:t xml:space="preserve">Т.</w:t>
            </w:r>
          </w:p>
          <w:p w14:paraId="000F9433"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0B51901"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rPr>
              <w:t xml:space="preserve">1.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подписи </w:t>
            </w:r>
            <w:r xmlns:w="http://schemas.openxmlformats.org/wordprocessingml/2006/main" w:rsidRPr="00E84C88">
              <w:rPr>
                <w:rFonts w:ascii="GHEA Grapalat" w:eastAsia="Times New Roman" w:hAnsi="GHEA Grapalat" w:cs="Sylfaen"/>
                <w:sz w:val="20"/>
                <w:szCs w:val="20"/>
              </w:rPr>
              <w:t xml:space="preserve">:</w:t>
            </w:r>
          </w:p>
          <w:p w14:paraId="6E8D2935"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3872C8D2" w14:textId="28E95A90"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Tahoma"/>
                <w:color w:val="000000"/>
                <w:sz w:val="20"/>
                <w:szCs w:val="20"/>
              </w:rPr>
              <w:t xml:space="preserve">/____________________/</w:t>
            </w:r>
          </w:p>
          <w:p w14:paraId="268EEFCA"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5491E782"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7C6B38DE"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3871AA44"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7B9DB1DD" w14:textId="26D9316F"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К. </w:t>
            </w:r>
            <w:r xmlns:w="http://schemas.openxmlformats.org/wordprocessingml/2006/main" w:rsidRPr="00E84C88">
              <w:rPr>
                <w:rFonts w:ascii="GHEA Grapalat" w:eastAsia="Times New Roman" w:hAnsi="GHEA Grapalat" w:cs="Sylfaen"/>
                <w:sz w:val="20"/>
                <w:szCs w:val="20"/>
              </w:rPr>
              <w:t xml:space="preserve">Т.</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rPr>
              <w:t xml:space="preserve">​</w:t>
            </w:r>
          </w:p>
          <w:p w14:paraId="6BBD7035"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420DEF46"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0C8609F3"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4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en-US"/>
              </w:rPr>
              <w:t xml:space="preserve">а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hy-AM"/>
              </w:rPr>
              <w:t xml:space="preserve">Бенефициару</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дежурный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финансовый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организация</w:t>
            </w:r>
            <w:r xmlns:w="http://schemas.openxmlformats.org/wordprocessingml/2006/main" w:rsidRPr="00E84C88">
              <w:rPr>
                <w:rFonts w:ascii="GHEA Grapalat" w:eastAsia="Times New Roman" w:hAnsi="GHEA Grapalat" w:cs="Tahoma"/>
                <w:color w:val="000000"/>
                <w:sz w:val="20"/>
                <w:szCs w:val="20"/>
              </w:rPr>
              <w:t xml:space="preserve"> </w:t>
            </w:r>
          </w:p>
          <w:p w14:paraId="0D386D79" w14:textId="392B7860"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Pr>
                <w:rFonts w:ascii="GHEA Grapalat" w:eastAsia="Times New Roman" w:hAnsi="GHEA Grapalat" w:cs="Tahoma"/>
                <w:color w:val="000000"/>
                <w:sz w:val="20"/>
                <w:szCs w:val="20"/>
              </w:rPr>
              <w:t xml:space="preserve">                         </w:t>
            </w:r>
            <w:r xmlns:w="http://schemas.openxmlformats.org/wordprocessingml/2006/main" w:rsidR="00532D6C" w:rsidRPr="00E84C88">
              <w:rPr>
                <w:rFonts w:ascii="GHEA Grapalat" w:eastAsia="Times New Roman" w:hAnsi="GHEA Grapalat" w:cs="Tahoma"/>
                <w:color w:val="000000"/>
                <w:sz w:val="20"/>
                <w:szCs w:val="20"/>
                <w:lang w:val="hy-AM"/>
              </w:rPr>
              <w:t xml:space="preserve">                 </w:t>
            </w:r>
          </w:p>
          <w:p w14:paraId="48CC654B" w14:textId="02EA73EE"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Pr>
                <w:rFonts w:ascii="GHEA Grapalat" w:eastAsia="Times New Roman" w:hAnsi="GHEA Grapalat" w:cs="Tahoma"/>
                <w:color w:val="000000"/>
                <w:sz w:val="20"/>
                <w:szCs w:val="20"/>
                <w:lang w:val="hy-AM"/>
              </w:rPr>
              <w:t xml:space="preserve">                                             </w:t>
            </w:r>
            <w:r xmlns:w="http://schemas.openxmlformats.org/wordprocessingml/2006/main" w:rsidR="00532D6C" w:rsidRPr="00E84C88">
              <w:rPr>
                <w:rFonts w:ascii="GHEA Grapalat" w:eastAsia="Times New Roman" w:hAnsi="GHEA Grapalat" w:cs="Tahoma"/>
                <w:color w:val="000000"/>
                <w:sz w:val="20"/>
                <w:szCs w:val="20"/>
              </w:rPr>
              <w:t xml:space="preserve">/____________________/</w:t>
            </w:r>
          </w:p>
          <w:p w14:paraId="6456B9C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p>
          <w:p w14:paraId="6E21BE5D" w14:textId="0FB05E4D"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подпись </w:t>
            </w:r>
            <w:r xmlns:w="http://schemas.openxmlformats.org/wordprocessingml/2006/main" w:rsidR="00532D6C" w:rsidRPr="00E84C88">
              <w:rPr>
                <w:rFonts w:ascii="GHEA Grapalat" w:eastAsia="Times New Roman" w:hAnsi="GHEA Grapalat" w:cs="Sylfaen"/>
                <w:sz w:val="20"/>
                <w:szCs w:val="20"/>
                <w:lang w:val="en-US"/>
              </w:rPr>
              <w:t xml:space="preserve">/</w:t>
            </w:r>
          </w:p>
          <w:p w14:paraId="1F90E308"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14627D74"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217392ED"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3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en-US"/>
              </w:rPr>
              <w:t xml:space="preserve">а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Плательщику</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дежурный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финансовый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организация</w:t>
            </w:r>
            <w:r xmlns:w="http://schemas.openxmlformats.org/wordprocessingml/2006/main" w:rsidRPr="00E84C88">
              <w:rPr>
                <w:rFonts w:ascii="GHEA Grapalat" w:eastAsia="Times New Roman" w:hAnsi="GHEA Grapalat" w:cs="Tahoma"/>
                <w:color w:val="000000"/>
                <w:sz w:val="20"/>
                <w:szCs w:val="20"/>
                <w:lang w:val="en-US"/>
              </w:rPr>
              <w:t xml:space="preserve"> </w:t>
            </w:r>
          </w:p>
          <w:p w14:paraId="69D84205"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2869B54D"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7A5D0BA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/____________________/</w:t>
            </w:r>
          </w:p>
          <w:p w14:paraId="5E943CB0" w14:textId="378BE569" w:rsidR="00532D6C" w:rsidRPr="00E84C88" w:rsidRDefault="00D96837" w:rsidP="00532D6C">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Tahoma"/>
                <w:color w:val="000000"/>
                <w:sz w:val="20"/>
                <w:szCs w:val="20"/>
                <w:lang w:val="en-US"/>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подпись </w:t>
            </w:r>
            <w:r xmlns:w="http://schemas.openxmlformats.org/wordprocessingml/2006/main" w:rsidR="00532D6C" w:rsidRPr="00E84C88">
              <w:rPr>
                <w:rFonts w:ascii="GHEA Grapalat" w:eastAsia="Times New Roman" w:hAnsi="GHEA Grapalat" w:cs="Sylfaen"/>
                <w:sz w:val="20"/>
                <w:szCs w:val="20"/>
                <w:lang w:val="en-US"/>
              </w:rPr>
              <w:t xml:space="preserve">/</w:t>
            </w:r>
          </w:p>
          <w:p w14:paraId="77E90912"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C4546D" w14:paraId="54D19720"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2BA13476" w14:textId="4827D47F"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24.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 </w:t>
            </w:r>
            <w:r xmlns:w="http://schemas.openxmlformats.org/wordprocessingml/2006/main" w:rsidRPr="00E84C88">
              <w:rPr>
                <w:rFonts w:ascii="Arial" w:eastAsia="Times New Roman" w:hAnsi="Arial" w:cs="Arial"/>
                <w:sz w:val="20"/>
                <w:szCs w:val="20"/>
                <w:lang w:val="en-US"/>
              </w:rPr>
              <w:t xml:space="preserve">Т.</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w:t>
            </w:r>
          </w:p>
          <w:p w14:paraId="62665926"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0B76EF2F"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CC29286" w14:textId="6B63E016"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2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00D96837">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GHEA Grapalat" w:eastAsia="Times New Roman" w:hAnsi="GHEA Grapalat" w:cs="Sylfaen"/>
                <w:sz w:val="20"/>
                <w:szCs w:val="20"/>
                <w:lang w:val="en-US"/>
              </w:rPr>
              <w:t xml:space="preserve">г.</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 </w:t>
            </w:r>
          </w:p>
          <w:p w14:paraId="7F7BFE36"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52D44E3C"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35CA2DF0"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2851175F" w14:textId="7213D4DF"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 </w:t>
            </w:r>
            <w:r xmlns:w="http://schemas.openxmlformats.org/wordprocessingml/2006/main" w:rsidRPr="00E84C88">
              <w:rPr>
                <w:rFonts w:ascii="Arial" w:eastAsia="Times New Roman" w:hAnsi="Arial" w:cs="Arial"/>
                <w:sz w:val="20"/>
                <w:szCs w:val="20"/>
                <w:lang w:val="en-US"/>
              </w:rPr>
              <w:t xml:space="preserve">Т.</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w:t>
            </w:r>
          </w:p>
          <w:p w14:paraId="49FA606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2551B89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4B23833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Казнь</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GHEA Grapalat" w:eastAsia="Times New Roman" w:hAnsi="GHEA Grapalat" w:cs="Tahoma"/>
                <w:color w:val="000000"/>
                <w:sz w:val="20"/>
                <w:szCs w:val="20"/>
                <w:lang w:val="en-US"/>
              </w:rPr>
              <w:t xml:space="preserve">.</w:t>
            </w:r>
          </w:p>
          <w:p w14:paraId="2C6EF489"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37A7EDC8"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059EC78"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079F972C"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10771FB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45089A2E"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60FA35C"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50FAF9A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474877F9"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Оплата</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письмо с требованием</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заполняется</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является</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в соответствии с</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этот</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по приглашению</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определенный</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Оплата</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письмо с требованием</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обязательный</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предпосылки</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и</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заполнение</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чтобы </w:t>
      </w:r>
      <w:r xmlns:w="http://schemas.openxmlformats.org/wordprocessingml/2006/main" w:rsidRPr="00E84C88">
        <w:rPr>
          <w:rFonts w:ascii="GHEA Grapalat" w:eastAsia="Times New Roman" w:hAnsi="GHEA Grapalat" w:cs="Times New Roman"/>
          <w:sz w:val="16"/>
          <w:szCs w:val="24"/>
          <w:lang w:val="hy-AM"/>
        </w:rPr>
        <w:t xml:space="preserve">.</w:t>
      </w:r>
    </w:p>
    <w:p w14:paraId="422F72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E84C88">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E84C88">
        <w:rPr>
          <w:rFonts w:ascii="Arial" w:eastAsia="Times New Roman" w:hAnsi="Arial" w:cs="Arial"/>
          <w:b/>
          <w:lang w:val="hy-AM"/>
        </w:rPr>
        <w:lastRenderedPageBreak xmlns:w="http://schemas.openxmlformats.org/wordprocessingml/2006/main"/>
      </w:r>
      <w:r xmlns:w="http://schemas.openxmlformats.org/wordprocessingml/2006/main" w:rsidRPr="00E84C88">
        <w:rPr>
          <w:rFonts w:ascii="Arial" w:eastAsia="Times New Roman" w:hAnsi="Arial" w:cs="Arial"/>
          <w:b/>
          <w:lang w:val="hy-AM"/>
        </w:rPr>
        <w:t xml:space="preserve">Оплата</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письмо с требованием</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обязательный</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предпосылки</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и</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заполнение</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гид</w:t>
      </w:r>
    </w:p>
    <w:p w14:paraId="3144EFA7"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5AC118B1" w14:textId="77777777" w:rsidTr="00532D6C">
        <w:tc>
          <w:tcPr>
            <w:tcW w:w="720" w:type="dxa"/>
            <w:tcBorders>
              <w:top w:val="single" w:sz="4" w:space="0" w:color="auto"/>
              <w:left w:val="single" w:sz="4" w:space="0" w:color="auto"/>
              <w:bottom w:val="single" w:sz="4" w:space="0" w:color="auto"/>
              <w:right w:val="single" w:sz="4" w:space="0" w:color="auto"/>
            </w:tcBorders>
          </w:tcPr>
          <w:p w14:paraId="3CAA946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w:t>
            </w:r>
          </w:p>
        </w:tc>
        <w:tc>
          <w:tcPr>
            <w:tcW w:w="1938" w:type="dxa"/>
            <w:tcBorders>
              <w:top w:val="single" w:sz="4" w:space="0" w:color="auto"/>
              <w:left w:val="single" w:sz="4" w:space="0" w:color="auto"/>
              <w:bottom w:val="single" w:sz="4" w:space="0" w:color="auto"/>
              <w:right w:val="single" w:sz="4" w:space="0" w:color="auto"/>
            </w:tcBorders>
          </w:tcPr>
          <w:p w14:paraId="770C69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&lt;&lt; </w:t>
            </w:r>
            <w:r xmlns:w="http://schemas.openxmlformats.org/wordprocessingml/2006/main" w:rsidRPr="00E84C88">
              <w:rPr>
                <w:rFonts w:ascii="Arial" w:eastAsia="Times New Roman" w:hAnsi="Arial" w:cs="Arial"/>
                <w:b/>
                <w:sz w:val="20"/>
                <w:szCs w:val="20"/>
                <w:lang w:val="en-US"/>
              </w:rPr>
              <w:t xml:space="preserve">Оплата</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запрос </w:t>
            </w:r>
            <w:r xmlns:w="http://schemas.openxmlformats.org/wordprocessingml/2006/main" w:rsidRPr="00E84C88">
              <w:rPr>
                <w:rFonts w:ascii="GHEA Grapalat" w:eastAsia="Times New Roman" w:hAnsi="GHEA Grapalat" w:cs="Times New Roman"/>
                <w:b/>
                <w:sz w:val="20"/>
                <w:szCs w:val="20"/>
                <w:lang w:val="en-US"/>
              </w:rPr>
              <w:t xml:space="preserve">&gt;&gt; </w:t>
            </w:r>
            <w:r xmlns:w="http://schemas.openxmlformats.org/wordprocessingml/2006/main" w:rsidRPr="00E84C88">
              <w:rPr>
                <w:rFonts w:ascii="Arial" w:eastAsia="Times New Roman" w:hAnsi="Arial" w:cs="Arial"/>
                <w:b/>
                <w:sz w:val="20"/>
                <w:szCs w:val="20"/>
                <w:lang w:val="en-US"/>
              </w:rPr>
              <w:t xml:space="preserve">документ</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предпосылки</w:t>
            </w:r>
          </w:p>
        </w:tc>
        <w:tc>
          <w:tcPr>
            <w:tcW w:w="2050" w:type="dxa"/>
            <w:tcBorders>
              <w:top w:val="single" w:sz="4" w:space="0" w:color="auto"/>
              <w:left w:val="single" w:sz="4" w:space="0" w:color="auto"/>
              <w:bottom w:val="single" w:sz="4" w:space="0" w:color="auto"/>
              <w:right w:val="single" w:sz="4" w:space="0" w:color="auto"/>
            </w:tcBorders>
          </w:tcPr>
          <w:p w14:paraId="323ACF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Отмеченный</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поле </w:t>
            </w:r>
            <w:r xmlns:w="http://schemas.openxmlformats.org/wordprocessingml/2006/main" w:rsidRPr="00E84C88">
              <w:rPr>
                <w:rFonts w:ascii="GHEA Grapalat" w:eastAsia="Times New Roman" w:hAnsi="GHEA Grapalat" w:cs="Times New Roman"/>
                <w:b/>
                <w:sz w:val="20"/>
                <w:szCs w:val="20"/>
                <w:lang w:val="en-US"/>
              </w:rPr>
              <w:t xml:space="preserve">/</w:t>
            </w:r>
          </w:p>
          <w:p w14:paraId="153049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предпосылка</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существование</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в документе</w:t>
            </w:r>
          </w:p>
        </w:tc>
        <w:tc>
          <w:tcPr>
            <w:tcW w:w="3350" w:type="dxa"/>
            <w:tcBorders>
              <w:top w:val="single" w:sz="4" w:space="0" w:color="auto"/>
              <w:left w:val="single" w:sz="4" w:space="0" w:color="auto"/>
              <w:bottom w:val="single" w:sz="4" w:space="0" w:color="auto"/>
              <w:right w:val="single" w:sz="4" w:space="0" w:color="auto"/>
            </w:tcBorders>
          </w:tcPr>
          <w:p w14:paraId="7872C7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en-US"/>
              </w:rPr>
              <w:t xml:space="preserve">Действительное состояние</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заполнение</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требование</w:t>
            </w:r>
            <w:r xmlns:w="http://schemas.openxmlformats.org/wordprocessingml/2006/main" w:rsidRPr="00E84C88">
              <w:rPr>
                <w:rFonts w:ascii="GHEA Grapalat" w:eastAsia="Times New Roman" w:hAnsi="GHEA Grapalat" w:cs="Times New Roman"/>
                <w:b/>
                <w:sz w:val="20"/>
                <w:szCs w:val="20"/>
                <w:lang w:val="hy-AM"/>
              </w:rPr>
              <w:t xml:space="preserve"> </w:t>
            </w:r>
          </w:p>
          <w:p w14:paraId="6659F9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покупки)</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процесс</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назад</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связанный </w:t>
            </w:r>
            <w:r xmlns:w="http://schemas.openxmlformats.org/wordprocessingml/2006/main" w:rsidRPr="00E84C88">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24D75053"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Условие действительности</w:t>
            </w:r>
          </w:p>
          <w:p w14:paraId="73314096"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дополнительный</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сторона </w:t>
            </w:r>
            <w:r xmlns:w="http://schemas.openxmlformats.org/wordprocessingml/2006/main" w:rsidRPr="00E84C88">
              <w:rPr>
                <w:rFonts w:ascii="GHEA Grapalat" w:eastAsia="Times New Roman" w:hAnsi="GHEA Grapalat" w:cs="Times New Roman"/>
                <w:b/>
                <w:sz w:val="20"/>
                <w:szCs w:val="20"/>
                <w:lang w:val="en-US"/>
              </w:rPr>
              <w:t xml:space="preserve">:</w:t>
            </w:r>
          </w:p>
          <w:p w14:paraId="4387C2C9"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бенефициар</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или</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плательщик</w:t>
            </w:r>
          </w:p>
          <w:p w14:paraId="4A488271"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покупки)</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процесс</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назад</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связанный </w:t>
            </w:r>
            <w:r xmlns:w="http://schemas.openxmlformats.org/wordprocessingml/2006/main" w:rsidRPr="00E84C88">
              <w:rPr>
                <w:rFonts w:ascii="GHEA Grapalat" w:eastAsia="Times New Roman" w:hAnsi="GHEA Grapalat" w:cs="Times New Roman"/>
                <w:b/>
                <w:sz w:val="20"/>
                <w:szCs w:val="20"/>
                <w:lang w:val="en-US"/>
              </w:rPr>
              <w:t xml:space="preserve">)</w:t>
            </w:r>
          </w:p>
        </w:tc>
      </w:tr>
      <w:tr w:rsidR="00532D6C" w:rsidRPr="00E84C88" w14:paraId="740FFD75" w14:textId="77777777" w:rsidTr="00532D6C">
        <w:tc>
          <w:tcPr>
            <w:tcW w:w="720" w:type="dxa"/>
            <w:tcBorders>
              <w:top w:val="single" w:sz="4" w:space="0" w:color="auto"/>
              <w:left w:val="single" w:sz="4" w:space="0" w:color="auto"/>
              <w:bottom w:val="single" w:sz="4" w:space="0" w:color="auto"/>
              <w:right w:val="single" w:sz="4" w:space="0" w:color="auto"/>
            </w:tcBorders>
          </w:tcPr>
          <w:p w14:paraId="3CDD30D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14:paraId="0CA884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14:paraId="37DF950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14:paraId="176637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14:paraId="47611F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5</w:t>
            </w:r>
          </w:p>
        </w:tc>
      </w:tr>
      <w:tr w:rsidR="00532D6C" w:rsidRPr="00C4546D" w14:paraId="3FFDE69F" w14:textId="77777777" w:rsidTr="00532D6C">
        <w:tc>
          <w:tcPr>
            <w:tcW w:w="720" w:type="dxa"/>
            <w:tcBorders>
              <w:top w:val="single" w:sz="4" w:space="0" w:color="auto"/>
              <w:left w:val="single" w:sz="4" w:space="0" w:color="auto"/>
              <w:bottom w:val="single" w:sz="4" w:space="0" w:color="auto"/>
              <w:right w:val="single" w:sz="4" w:space="0" w:color="auto"/>
            </w:tcBorders>
          </w:tcPr>
          <w:p w14:paraId="247B56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2ABB2D0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Документ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p>
        </w:tc>
        <w:tc>
          <w:tcPr>
            <w:tcW w:w="2050" w:type="dxa"/>
            <w:tcBorders>
              <w:top w:val="single" w:sz="4" w:space="0" w:color="auto"/>
              <w:left w:val="single" w:sz="4" w:space="0" w:color="auto"/>
              <w:bottom w:val="single" w:sz="4" w:space="0" w:color="auto"/>
              <w:right w:val="single" w:sz="4" w:space="0" w:color="auto"/>
            </w:tcBorders>
          </w:tcPr>
          <w:p w14:paraId="69BC6C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7C907D0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4E1969D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Документ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заполненный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есть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 </w:t>
            </w:r>
            <w:r xmlns:w="http://schemas.openxmlformats.org/wordprocessingml/2006/main" w:rsidRPr="00E84C88">
              <w:rPr>
                <w:rFonts w:ascii="GHEA Grapalat" w:eastAsia="Times New Roman" w:hAnsi="GHEA Grapalat" w:cs="Times New Roman"/>
                <w:sz w:val="20"/>
                <w:szCs w:val="20"/>
                <w:lang w:val="hy-AM"/>
              </w:rPr>
              <w:t xml:space="preserve">&gt;</w:t>
            </w:r>
          </w:p>
        </w:tc>
      </w:tr>
      <w:tr w:rsidR="00532D6C" w:rsidRPr="00C4546D" w14:paraId="75207760" w14:textId="77777777" w:rsidTr="00532D6C">
        <w:tc>
          <w:tcPr>
            <w:tcW w:w="720" w:type="dxa"/>
            <w:tcBorders>
              <w:top w:val="single" w:sz="4" w:space="0" w:color="auto"/>
              <w:left w:val="single" w:sz="4" w:space="0" w:color="auto"/>
              <w:bottom w:val="single" w:sz="4" w:space="0" w:color="auto"/>
              <w:right w:val="single" w:sz="4" w:space="0" w:color="auto"/>
            </w:tcBorders>
          </w:tcPr>
          <w:p w14:paraId="0A853E3A" w14:textId="77777777" w:rsidR="00532D6C" w:rsidRPr="00E84C88" w:rsidRDefault="00532D6C" w:rsidP="00532D6C">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4B0F01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02F784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6CB4ACB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6A525F5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при представлении</w:t>
            </w:r>
          </w:p>
        </w:tc>
      </w:tr>
      <w:tr w:rsidR="00532D6C" w:rsidRPr="00C4546D" w14:paraId="3AAD42C0" w14:textId="77777777" w:rsidTr="00532D6C">
        <w:tc>
          <w:tcPr>
            <w:tcW w:w="720" w:type="dxa"/>
            <w:tcBorders>
              <w:top w:val="single" w:sz="4" w:space="0" w:color="auto"/>
              <w:left w:val="single" w:sz="4" w:space="0" w:color="auto"/>
              <w:bottom w:val="single" w:sz="4" w:space="0" w:color="auto"/>
              <w:right w:val="single" w:sz="4" w:space="0" w:color="auto"/>
            </w:tcBorders>
          </w:tcPr>
          <w:p w14:paraId="799097DB"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B1EA1A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презентация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w:t>
            </w:r>
          </w:p>
        </w:tc>
        <w:tc>
          <w:tcPr>
            <w:tcW w:w="2050" w:type="dxa"/>
            <w:tcBorders>
              <w:top w:val="single" w:sz="4" w:space="0" w:color="auto"/>
              <w:left w:val="single" w:sz="4" w:space="0" w:color="auto"/>
              <w:bottom w:val="single" w:sz="4" w:space="0" w:color="auto"/>
              <w:right w:val="single" w:sz="4" w:space="0" w:color="auto"/>
            </w:tcBorders>
          </w:tcPr>
          <w:p w14:paraId="212D19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5A40D10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039FFF4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2C119C7D" w14:textId="77777777" w:rsidR="00532D6C" w:rsidRPr="00E84C88" w:rsidRDefault="00532D6C" w:rsidP="00532D6C">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презентация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день </w:t>
            </w:r>
            <w:r xmlns:w="http://schemas.openxmlformats.org/wordprocessingml/2006/main" w:rsidRPr="00E84C88">
              <w:rPr>
                <w:rFonts w:ascii="GHEA Grapalat" w:eastAsia="Times New Roman" w:hAnsi="GHEA Grapalat" w:cs="Times New Roman"/>
                <w:sz w:val="20"/>
                <w:szCs w:val="20"/>
                <w:lang w:val="hy-AM"/>
              </w:rPr>
              <w:t xml:space="preserve">.</w:t>
            </w:r>
          </w:p>
        </w:tc>
      </w:tr>
      <w:tr w:rsidR="00532D6C" w:rsidRPr="00E84C88" w14:paraId="5E82CA1E" w14:textId="77777777" w:rsidTr="00532D6C">
        <w:tc>
          <w:tcPr>
            <w:tcW w:w="720" w:type="dxa"/>
            <w:tcBorders>
              <w:top w:val="single" w:sz="4" w:space="0" w:color="auto"/>
              <w:left w:val="single" w:sz="4" w:space="0" w:color="auto"/>
              <w:bottom w:val="single" w:sz="4" w:space="0" w:color="auto"/>
              <w:right w:val="single" w:sz="4" w:space="0" w:color="auto"/>
            </w:tcBorders>
          </w:tcPr>
          <w:p w14:paraId="23E68356"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5D494DF0"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p>
        </w:tc>
        <w:tc>
          <w:tcPr>
            <w:tcW w:w="2050" w:type="dxa"/>
            <w:tcBorders>
              <w:top w:val="single" w:sz="4" w:space="0" w:color="auto"/>
              <w:left w:val="single" w:sz="4" w:space="0" w:color="auto"/>
              <w:bottom w:val="single" w:sz="4" w:space="0" w:color="auto"/>
              <w:right w:val="single" w:sz="4" w:space="0" w:color="auto"/>
            </w:tcBorders>
          </w:tcPr>
          <w:p w14:paraId="603FC5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099827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2D2997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Arial" w:eastAsia="Times New Roman" w:hAnsi="Arial" w:cs="Arial"/>
                <w:sz w:val="20"/>
                <w:szCs w:val="20"/>
                <w:lang w:val="en-US"/>
              </w:rPr>
              <w:t xml:space="preserve">лица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чье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 счета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заряженным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требованию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упомянул</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Количество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Заполнение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фамилия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физический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человек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человек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есть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отмечено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являются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также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другой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данные </w:t>
            </w:r>
            <w:r xmlns:w="http://schemas.openxmlformats.org/wordprocessingml/2006/main" w:rsidRPr="00E84C88">
              <w:rPr>
                <w:rFonts w:ascii="GHEA Grapalat" w:eastAsia="Times New Roman" w:hAnsi="GHEA Grapalat" w:cs="Times New Roman"/>
                <w:sz w:val="20"/>
                <w:szCs w:val="20"/>
                <w:lang w:val="en-US"/>
              </w:rPr>
              <w:t xml:space="preserve">согласно</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необходимость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Заполнение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c>
          <w:tcPr>
            <w:tcW w:w="2640" w:type="dxa"/>
            <w:tcBorders>
              <w:top w:val="single" w:sz="4" w:space="0" w:color="auto"/>
              <w:left w:val="single" w:sz="4" w:space="0" w:color="auto"/>
              <w:bottom w:val="single" w:sz="4" w:space="0" w:color="auto"/>
              <w:right w:val="single" w:sz="4" w:space="0" w:color="auto"/>
            </w:tcBorders>
          </w:tcPr>
          <w:p w14:paraId="2FA16A96" w14:textId="77777777" w:rsidR="00532D6C" w:rsidRPr="00E84C88" w:rsidRDefault="00532D6C" w:rsidP="00532D6C">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5AFAF721" w14:textId="77777777" w:rsidTr="00532D6C">
        <w:tc>
          <w:tcPr>
            <w:tcW w:w="720" w:type="dxa"/>
            <w:tcBorders>
              <w:top w:val="single" w:sz="4" w:space="0" w:color="auto"/>
              <w:left w:val="single" w:sz="4" w:space="0" w:color="auto"/>
              <w:bottom w:val="single" w:sz="4" w:space="0" w:color="auto"/>
              <w:right w:val="single" w:sz="4" w:space="0" w:color="auto"/>
            </w:tcBorders>
          </w:tcPr>
          <w:p w14:paraId="5A90C1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7E612A6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наименование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70A5C2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22185C0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1B8F13E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541DA0AB" w14:textId="77777777" w:rsidTr="00532D6C">
        <w:tc>
          <w:tcPr>
            <w:tcW w:w="720" w:type="dxa"/>
            <w:tcBorders>
              <w:top w:val="single" w:sz="4" w:space="0" w:color="auto"/>
              <w:left w:val="single" w:sz="4" w:space="0" w:color="auto"/>
              <w:bottom w:val="single" w:sz="4" w:space="0" w:color="auto"/>
              <w:right w:val="single" w:sz="4" w:space="0" w:color="auto"/>
            </w:tcBorders>
          </w:tcPr>
          <w:p w14:paraId="68E79D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187F1E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5FBE5C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250139C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3B11B30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банковское дело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сам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филиале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из которой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заряженным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требованию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упомянул</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количество</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310CD39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753CBBDE" w14:textId="77777777" w:rsidTr="00532D6C">
        <w:tc>
          <w:tcPr>
            <w:tcW w:w="720" w:type="dxa"/>
            <w:tcBorders>
              <w:top w:val="single" w:sz="4" w:space="0" w:color="auto"/>
              <w:left w:val="single" w:sz="4" w:space="0" w:color="auto"/>
              <w:bottom w:val="single" w:sz="4" w:space="0" w:color="auto"/>
              <w:right w:val="single" w:sz="4" w:space="0" w:color="auto"/>
            </w:tcBorders>
          </w:tcPr>
          <w:p w14:paraId="0FA99A0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788723E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w:t>
            </w:r>
          </w:p>
        </w:tc>
        <w:tc>
          <w:tcPr>
            <w:tcW w:w="2050" w:type="dxa"/>
            <w:tcBorders>
              <w:top w:val="single" w:sz="4" w:space="0" w:color="auto"/>
              <w:left w:val="single" w:sz="4" w:space="0" w:color="auto"/>
              <w:bottom w:val="single" w:sz="4" w:space="0" w:color="auto"/>
              <w:right w:val="single" w:sz="4" w:space="0" w:color="auto"/>
            </w:tcBorders>
          </w:tcPr>
          <w:p w14:paraId="737976E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5D3BDC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772391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Армения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Республика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нормативный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актами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ограниченный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en-US"/>
              </w:rPr>
              <w:t xml:space="preserve">случаях, </w:t>
            </w:r>
            <w:r xmlns:w="http://schemas.openxmlformats.org/wordprocessingml/2006/main" w:rsidRPr="00E84C88">
              <w:rPr>
                <w:rFonts w:ascii="GHEA Grapalat" w:eastAsia="Times New Roman" w:hAnsi="GHEA Grapalat" w:cs="Times New Roman"/>
                <w:sz w:val="20"/>
                <w:szCs w:val="20"/>
                <w:lang w:val="en-US"/>
              </w:rPr>
              <w:t xml:space="preserve">когда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зарегистрированный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A9A1C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5916DE11" w14:textId="77777777" w:rsidTr="00532D6C">
        <w:tc>
          <w:tcPr>
            <w:tcW w:w="720" w:type="dxa"/>
            <w:tcBorders>
              <w:top w:val="single" w:sz="4" w:space="0" w:color="auto"/>
              <w:left w:val="single" w:sz="4" w:space="0" w:color="auto"/>
              <w:bottom w:val="single" w:sz="4" w:space="0" w:color="auto"/>
              <w:right w:val="single" w:sz="4" w:space="0" w:color="auto"/>
            </w:tcBorders>
          </w:tcPr>
          <w:p w14:paraId="360024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3E793F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ЧОП</w:t>
            </w:r>
          </w:p>
        </w:tc>
        <w:tc>
          <w:tcPr>
            <w:tcW w:w="2050" w:type="dxa"/>
            <w:tcBorders>
              <w:top w:val="single" w:sz="4" w:space="0" w:color="auto"/>
              <w:left w:val="single" w:sz="4" w:space="0" w:color="auto"/>
              <w:bottom w:val="single" w:sz="4" w:space="0" w:color="auto"/>
              <w:right w:val="single" w:sz="4" w:space="0" w:color="auto"/>
            </w:tcBorders>
          </w:tcPr>
          <w:p w14:paraId="4C7481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2C9DE8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40E425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Армения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Республика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нормативный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актами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определенный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en-US"/>
              </w:rPr>
              <w:t xml:space="preserve">случаях, </w:t>
            </w:r>
            <w:r xmlns:w="http://schemas.openxmlformats.org/wordprocessingml/2006/main" w:rsidRPr="00E84C88">
              <w:rPr>
                <w:rFonts w:ascii="GHEA Grapalat" w:eastAsia="Times New Roman" w:hAnsi="GHEA Grapalat" w:cs="Times New Roman"/>
                <w:sz w:val="20"/>
                <w:szCs w:val="20"/>
                <w:lang w:val="en-US"/>
              </w:rPr>
              <w:t xml:space="preserve">когда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физический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человек</w:t>
            </w:r>
          </w:p>
        </w:tc>
        <w:tc>
          <w:tcPr>
            <w:tcW w:w="2640" w:type="dxa"/>
            <w:tcBorders>
              <w:top w:val="single" w:sz="4" w:space="0" w:color="auto"/>
              <w:left w:val="single" w:sz="4" w:space="0" w:color="auto"/>
              <w:bottom w:val="single" w:sz="4" w:space="0" w:color="auto"/>
              <w:right w:val="single" w:sz="4" w:space="0" w:color="auto"/>
            </w:tcBorders>
          </w:tcPr>
          <w:p w14:paraId="0B911D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7DF9EBAD" w14:textId="77777777" w:rsidTr="00532D6C">
        <w:tc>
          <w:tcPr>
            <w:tcW w:w="720" w:type="dxa"/>
            <w:tcBorders>
              <w:top w:val="single" w:sz="4" w:space="0" w:color="auto"/>
              <w:left w:val="single" w:sz="4" w:space="0" w:color="auto"/>
              <w:bottom w:val="single" w:sz="4" w:space="0" w:color="auto"/>
              <w:right w:val="single" w:sz="4" w:space="0" w:color="auto"/>
            </w:tcBorders>
          </w:tcPr>
          <w:p w14:paraId="5D5207A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2EFD0E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p>
        </w:tc>
        <w:tc>
          <w:tcPr>
            <w:tcW w:w="2050" w:type="dxa"/>
            <w:tcBorders>
              <w:top w:val="single" w:sz="4" w:space="0" w:color="auto"/>
              <w:left w:val="single" w:sz="4" w:space="0" w:color="auto"/>
              <w:bottom w:val="single" w:sz="4" w:space="0" w:color="auto"/>
              <w:right w:val="single" w:sz="4" w:space="0" w:color="auto"/>
            </w:tcBorders>
          </w:tcPr>
          <w:p w14:paraId="3D26F2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A2C6B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3534EE9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лицо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Получатель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необходимо указать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являются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также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другой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данные </w:t>
            </w:r>
            <w:r xmlns:w="http://schemas.openxmlformats.org/wordprocessingml/2006/main" w:rsidRPr="00E84C88">
              <w:rPr>
                <w:rFonts w:ascii="GHEA Grapalat" w:eastAsia="Times New Roman" w:hAnsi="GHEA Grapalat" w:cs="Times New Roman"/>
                <w:sz w:val="20"/>
                <w:szCs w:val="20"/>
                <w:lang w:val="en-US"/>
              </w:rPr>
              <w:t xml:space="preserve">согласно</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4AB0DC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E84C88" w14:paraId="1E4589B6" w14:textId="77777777" w:rsidTr="00532D6C">
        <w:tc>
          <w:tcPr>
            <w:tcW w:w="720" w:type="dxa"/>
            <w:tcBorders>
              <w:top w:val="single" w:sz="4" w:space="0" w:color="auto"/>
              <w:left w:val="single" w:sz="4" w:space="0" w:color="auto"/>
              <w:bottom w:val="single" w:sz="4" w:space="0" w:color="auto"/>
              <w:right w:val="single" w:sz="4" w:space="0" w:color="auto"/>
            </w:tcBorders>
          </w:tcPr>
          <w:p w14:paraId="77D338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D1FA2D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Arial" w:eastAsia="Times New Roman" w:hAnsi="Arial" w:cs="Arial"/>
                <w:sz w:val="20"/>
                <w:szCs w:val="20"/>
                <w:lang w:val="hy-AM"/>
              </w:rPr>
              <w:t xml:space="preserve">P.S.</w:t>
            </w:r>
          </w:p>
        </w:tc>
        <w:tc>
          <w:tcPr>
            <w:tcW w:w="2050" w:type="dxa"/>
            <w:tcBorders>
              <w:top w:val="single" w:sz="4" w:space="0" w:color="auto"/>
              <w:left w:val="single" w:sz="4" w:space="0" w:color="auto"/>
              <w:bottom w:val="single" w:sz="4" w:space="0" w:color="auto"/>
              <w:right w:val="single" w:sz="4" w:space="0" w:color="auto"/>
            </w:tcBorders>
          </w:tcPr>
          <w:p w14:paraId="41B5FE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7DFF8DD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4FF199B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покупки)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назад</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связанный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процессе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02A20FD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 </w:t>
            </w:r>
            <w:r xmlns:w="http://schemas.openxmlformats.org/wordprocessingml/2006/main" w:rsidRPr="00E84C88">
              <w:rPr>
                <w:rFonts w:ascii="GHEA Grapalat" w:eastAsia="Times New Roman" w:hAnsi="GHEA Grapalat" w:cs="Sylfaen"/>
                <w:sz w:val="20"/>
                <w:szCs w:val="20"/>
              </w:rPr>
              <w:t xml:space="preserve">)</w:t>
            </w:r>
          </w:p>
        </w:tc>
      </w:tr>
      <w:tr w:rsidR="00532D6C" w:rsidRPr="00C4546D" w14:paraId="0CB5D39D" w14:textId="77777777" w:rsidTr="00532D6C">
        <w:tc>
          <w:tcPr>
            <w:tcW w:w="720" w:type="dxa"/>
            <w:tcBorders>
              <w:top w:val="single" w:sz="4" w:space="0" w:color="auto"/>
              <w:left w:val="single" w:sz="4" w:space="0" w:color="auto"/>
              <w:bottom w:val="single" w:sz="4" w:space="0" w:color="auto"/>
              <w:right w:val="single" w:sz="4" w:space="0" w:color="auto"/>
            </w:tcBorders>
          </w:tcPr>
          <w:p w14:paraId="6CC0DB3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3DA6C47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w:t>
            </w:r>
          </w:p>
        </w:tc>
        <w:tc>
          <w:tcPr>
            <w:tcW w:w="2050" w:type="dxa"/>
            <w:tcBorders>
              <w:top w:val="single" w:sz="4" w:space="0" w:color="auto"/>
              <w:left w:val="single" w:sz="4" w:space="0" w:color="auto"/>
              <w:bottom w:val="single" w:sz="4" w:space="0" w:color="auto"/>
              <w:right w:val="single" w:sz="4" w:space="0" w:color="auto"/>
            </w:tcBorders>
          </w:tcPr>
          <w:p w14:paraId="41CCE4D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6C733E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1C2B07E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Армения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Республика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нормативный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актами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определенный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en-US"/>
              </w:rPr>
              <w:t xml:space="preserve">случаях, </w:t>
            </w:r>
            <w:r xmlns:w="http://schemas.openxmlformats.org/wordprocessingml/2006/main" w:rsidRPr="00E84C88">
              <w:rPr>
                <w:rFonts w:ascii="GHEA Grapalat" w:eastAsia="Times New Roman" w:hAnsi="GHEA Grapalat" w:cs="Times New Roman"/>
                <w:sz w:val="20"/>
                <w:szCs w:val="20"/>
                <w:lang w:val="en-US"/>
              </w:rPr>
              <w:t xml:space="preserve">когда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зарегистрированный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налогоплательщик</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39DA74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C4546D" w14:paraId="0DCF9F2A" w14:textId="77777777" w:rsidTr="00532D6C">
        <w:tc>
          <w:tcPr>
            <w:tcW w:w="720" w:type="dxa"/>
            <w:tcBorders>
              <w:top w:val="single" w:sz="4" w:space="0" w:color="auto"/>
              <w:left w:val="single" w:sz="4" w:space="0" w:color="auto"/>
              <w:bottom w:val="single" w:sz="4" w:space="0" w:color="auto"/>
              <w:right w:val="single" w:sz="4" w:space="0" w:color="auto"/>
            </w:tcBorders>
          </w:tcPr>
          <w:p w14:paraId="3683DC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BB738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название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F00DAB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ED3EE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436827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C4546D" w14:paraId="75E2D061" w14:textId="77777777" w:rsidTr="00532D6C">
        <w:tc>
          <w:tcPr>
            <w:tcW w:w="720" w:type="dxa"/>
            <w:tcBorders>
              <w:top w:val="single" w:sz="4" w:space="0" w:color="auto"/>
              <w:left w:val="single" w:sz="4" w:space="0" w:color="auto"/>
              <w:bottom w:val="single" w:sz="4" w:space="0" w:color="auto"/>
              <w:right w:val="single" w:sz="4" w:space="0" w:color="auto"/>
            </w:tcBorders>
          </w:tcPr>
          <w:p w14:paraId="7119C4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48EB67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71F9EF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C6EBB3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5F11F8F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банковский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казначейский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Times New Roman"/>
                <w:sz w:val="20"/>
                <w:szCs w:val="20"/>
                <w:lang w:val="en-US"/>
              </w:rPr>
              <w:t xml:space="preserve">которых</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переданы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 плательщика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заряженный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означает</w:t>
            </w:r>
          </w:p>
        </w:tc>
        <w:tc>
          <w:tcPr>
            <w:tcW w:w="2640" w:type="dxa"/>
            <w:tcBorders>
              <w:top w:val="single" w:sz="4" w:space="0" w:color="auto"/>
              <w:left w:val="single" w:sz="4" w:space="0" w:color="auto"/>
              <w:bottom w:val="single" w:sz="4" w:space="0" w:color="auto"/>
              <w:right w:val="single" w:sz="4" w:space="0" w:color="auto"/>
            </w:tcBorders>
          </w:tcPr>
          <w:p w14:paraId="4F89D5F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E84C88" w14:paraId="16F6D9BF" w14:textId="77777777" w:rsidTr="00532D6C">
        <w:tc>
          <w:tcPr>
            <w:tcW w:w="720" w:type="dxa"/>
            <w:tcBorders>
              <w:top w:val="single" w:sz="4" w:space="0" w:color="auto"/>
              <w:left w:val="single" w:sz="4" w:space="0" w:color="auto"/>
              <w:bottom w:val="single" w:sz="4" w:space="0" w:color="auto"/>
              <w:right w:val="single" w:sz="4" w:space="0" w:color="auto"/>
            </w:tcBorders>
          </w:tcPr>
          <w:p w14:paraId="1960FD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38D866B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сумма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цифрах)</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словами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60EA2F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31B45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1857B2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предмет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количество</w:t>
            </w:r>
          </w:p>
        </w:tc>
        <w:tc>
          <w:tcPr>
            <w:tcW w:w="2640" w:type="dxa"/>
            <w:tcBorders>
              <w:top w:val="single" w:sz="4" w:space="0" w:color="auto"/>
              <w:left w:val="single" w:sz="4" w:space="0" w:color="auto"/>
              <w:bottom w:val="single" w:sz="4" w:space="0" w:color="auto"/>
              <w:right w:val="single" w:sz="4" w:space="0" w:color="auto"/>
            </w:tcBorders>
          </w:tcPr>
          <w:p w14:paraId="775871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C4546D" w14:paraId="62C26E9E" w14:textId="77777777" w:rsidTr="00532D6C">
        <w:tc>
          <w:tcPr>
            <w:tcW w:w="720" w:type="dxa"/>
            <w:tcBorders>
              <w:top w:val="single" w:sz="4" w:space="0" w:color="auto"/>
              <w:left w:val="single" w:sz="4" w:space="0" w:color="auto"/>
              <w:bottom w:val="single" w:sz="4" w:space="0" w:color="auto"/>
              <w:right w:val="single" w:sz="4" w:space="0" w:color="auto"/>
            </w:tcBorders>
          </w:tcPr>
          <w:p w14:paraId="170C20F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759A6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Принял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сумма: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цифрах)</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словами </w:t>
            </w:r>
            <w:r xmlns:w="http://schemas.openxmlformats.org/wordprocessingml/2006/main" w:rsidRPr="00E84C88">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14:paraId="5562F4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5048D8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обязательный</w:t>
            </w:r>
          </w:p>
          <w:p w14:paraId="159D5F2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намеревался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денег</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частичный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принятие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для </w:t>
            </w:r>
            <w:r xmlns:w="http://schemas.openxmlformats.org/wordprocessingml/2006/main" w:rsidRPr="00E84C88">
              <w:rPr>
                <w:rFonts w:ascii="GHEA Grapalat" w:eastAsia="Times New Roman" w:hAnsi="GHEA Grapalat" w:cs="Sylfaen"/>
                <w:sz w:val="20"/>
                <w:szCs w:val="20"/>
                <w:lang w:val="hy-AM"/>
              </w:rPr>
              <w:t xml:space="preserve">которого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шоппинг</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назад</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связанный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применяется </w:t>
            </w:r>
            <w:r xmlns:w="http://schemas.openxmlformats.org/wordprocessingml/2006/main" w:rsidRPr="00E84C88">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51591D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применяется </w:t>
            </w:r>
            <w:r xmlns:w="http://schemas.openxmlformats.org/wordprocessingml/2006/main" w:rsidRPr="00E84C88">
              <w:rPr>
                <w:rFonts w:ascii="GHEA Grapalat" w:eastAsia="Times New Roman" w:hAnsi="GHEA Grapalat" w:cs="Sylfaen"/>
                <w:sz w:val="20"/>
                <w:szCs w:val="20"/>
                <w:lang w:val="hy-AM"/>
              </w:rPr>
              <w:t xml:space="preserve">)</w:t>
            </w:r>
          </w:p>
        </w:tc>
      </w:tr>
      <w:tr w:rsidR="00532D6C" w:rsidRPr="00E84C88" w14:paraId="384A7545" w14:textId="77777777" w:rsidTr="00532D6C">
        <w:tc>
          <w:tcPr>
            <w:tcW w:w="720" w:type="dxa"/>
            <w:tcBorders>
              <w:top w:val="single" w:sz="4" w:space="0" w:color="auto"/>
              <w:left w:val="single" w:sz="4" w:space="0" w:color="auto"/>
              <w:bottom w:val="single" w:sz="4" w:space="0" w:color="auto"/>
              <w:right w:val="single" w:sz="4" w:space="0" w:color="auto"/>
            </w:tcBorders>
          </w:tcPr>
          <w:p w14:paraId="581A8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0BC4B9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валюта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прописью)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 кодом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14FA87D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6A3A6E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5EBDF41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40232F72" w14:textId="77777777" w:rsidTr="00532D6C">
        <w:tc>
          <w:tcPr>
            <w:tcW w:w="720" w:type="dxa"/>
            <w:tcBorders>
              <w:top w:val="single" w:sz="4" w:space="0" w:color="auto"/>
              <w:left w:val="single" w:sz="4" w:space="0" w:color="auto"/>
              <w:bottom w:val="single" w:sz="4" w:space="0" w:color="auto"/>
              <w:right w:val="single" w:sz="4" w:space="0" w:color="auto"/>
            </w:tcBorders>
          </w:tcPr>
          <w:p w14:paraId="1B819A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5603AB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сделка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цель</w:t>
            </w:r>
          </w:p>
        </w:tc>
        <w:tc>
          <w:tcPr>
            <w:tcW w:w="2050" w:type="dxa"/>
            <w:tcBorders>
              <w:top w:val="single" w:sz="4" w:space="0" w:color="auto"/>
              <w:left w:val="single" w:sz="4" w:space="0" w:color="auto"/>
              <w:bottom w:val="single" w:sz="4" w:space="0" w:color="auto"/>
              <w:right w:val="single" w:sz="4" w:space="0" w:color="auto"/>
            </w:tcBorders>
          </w:tcPr>
          <w:p w14:paraId="65E864B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F6BA4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Необходимый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квалификация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обеспечение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слова</w:t>
            </w:r>
          </w:p>
        </w:tc>
        <w:tc>
          <w:tcPr>
            <w:tcW w:w="2640" w:type="dxa"/>
            <w:tcBorders>
              <w:top w:val="single" w:sz="4" w:space="0" w:color="auto"/>
              <w:left w:val="single" w:sz="4" w:space="0" w:color="auto"/>
              <w:bottom w:val="single" w:sz="4" w:space="0" w:color="auto"/>
              <w:right w:val="single" w:sz="4" w:space="0" w:color="auto"/>
            </w:tcBorders>
          </w:tcPr>
          <w:p w14:paraId="7FA035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бенефициар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w:t>
            </w:r>
            <w:r xmlns:w="http://schemas.openxmlformats.org/wordprocessingml/2006/main" w:rsidRPr="00E84C88">
              <w:rPr>
                <w:rFonts w:ascii="GHEA Grapalat" w:eastAsia="Times New Roman" w:hAnsi="GHEA Grapalat" w:cs="Times New Roman"/>
                <w:sz w:val="20"/>
                <w:szCs w:val="20"/>
                <w:lang w:val="hy-AM"/>
              </w:rPr>
              <w:t xml:space="preserve">приглашению</w:t>
            </w:r>
          </w:p>
        </w:tc>
      </w:tr>
      <w:tr w:rsidR="00532D6C" w:rsidRPr="00E84C88" w14:paraId="3D27594C" w14:textId="77777777" w:rsidTr="00532D6C">
        <w:tc>
          <w:tcPr>
            <w:tcW w:w="720" w:type="dxa"/>
            <w:tcBorders>
              <w:top w:val="single" w:sz="4" w:space="0" w:color="auto"/>
              <w:left w:val="single" w:sz="4" w:space="0" w:color="auto"/>
              <w:bottom w:val="single" w:sz="4" w:space="0" w:color="auto"/>
              <w:right w:val="single" w:sz="4" w:space="0" w:color="auto"/>
            </w:tcBorders>
          </w:tcPr>
          <w:p w14:paraId="20DFF7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4B141C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базы:</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5D9D43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752C10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36801B6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требованию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упомянул</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денег</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коллекция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база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документ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данные </w:t>
            </w:r>
            <w:r xmlns:w="http://schemas.openxmlformats.org/wordprocessingml/2006/main" w:rsidRPr="00E84C88">
              <w:rPr>
                <w:rFonts w:ascii="Arial" w:eastAsia="Times New Roman" w:hAnsi="Arial" w:cs="Arial"/>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которые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основа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подарок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презентация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база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договор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покупка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процедура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код</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соответствии с</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 </w:t>
            </w:r>
            <w:r xmlns:w="http://schemas.openxmlformats.org/wordprocessingml/2006/main" w:rsidRPr="00E84C88">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6BA8934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778F6C26" w14:textId="77777777" w:rsidTr="00532D6C">
        <w:tc>
          <w:tcPr>
            <w:tcW w:w="720" w:type="dxa"/>
            <w:tcBorders>
              <w:top w:val="single" w:sz="4" w:space="0" w:color="auto"/>
              <w:left w:val="single" w:sz="4" w:space="0" w:color="auto"/>
              <w:bottom w:val="single" w:sz="4" w:space="0" w:color="auto"/>
              <w:right w:val="single" w:sz="4" w:space="0" w:color="auto"/>
            </w:tcBorders>
          </w:tcPr>
          <w:p w14:paraId="2999832A" w14:textId="77777777" w:rsidR="00532D6C" w:rsidRPr="00E84C88" w:rsidDel="0010680B"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0149B1D6" w14:textId="3DA4BCDA"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w:t>
            </w:r>
            <w:r xmlns:w="http://schemas.openxmlformats.org/wordprocessingml/2006/main" w:rsidR="00D96837">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3380E7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89006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n-US"/>
              </w:rPr>
              <w:t xml:space="preserve">обязательный</w:t>
            </w:r>
            <w:r xmlns:w="http://schemas.openxmlformats.org/wordprocessingml/2006/main" w:rsidRPr="00E84C88">
              <w:rPr>
                <w:rFonts w:ascii="GHEA Grapalat" w:eastAsia="Times New Roman" w:hAnsi="GHEA Grapalat" w:cs="Sylfaen"/>
                <w:sz w:val="20"/>
                <w:szCs w:val="20"/>
                <w:lang w:val="hy-AM"/>
              </w:rPr>
              <w:t xml:space="preserve"> </w:t>
            </w:r>
          </w:p>
          <w:p w14:paraId="68558FC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слова </w:t>
            </w:r>
            <w:r xmlns:w="http://schemas.openxmlformats.org/wordprocessingml/2006/main" w:rsidRPr="00E84C88">
              <w:rPr>
                <w:rFonts w:ascii="GHEA Grapalat" w:eastAsia="Times New Roman" w:hAnsi="GHEA Grapalat" w:cs="Sylfaen"/>
                <w:sz w:val="20"/>
                <w:szCs w:val="20"/>
                <w:lang w:val="hy-AM"/>
              </w:rPr>
              <w:t xml:space="preserve">,</w:t>
            </w:r>
          </w:p>
          <w:p w14:paraId="357AD1B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который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встреча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 счета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заряжать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43CBABE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бенефициар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E84C88" w14:paraId="550624E7" w14:textId="77777777" w:rsidTr="00532D6C">
        <w:tc>
          <w:tcPr>
            <w:tcW w:w="720" w:type="dxa"/>
            <w:tcBorders>
              <w:top w:val="single" w:sz="4" w:space="0" w:color="auto"/>
              <w:left w:val="single" w:sz="4" w:space="0" w:color="auto"/>
              <w:bottom w:val="single" w:sz="4" w:space="0" w:color="auto"/>
              <w:right w:val="single" w:sz="4" w:space="0" w:color="auto"/>
            </w:tcBorders>
          </w:tcPr>
          <w:p w14:paraId="5434F1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0E2E2DF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выставка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страницы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1CA5BE9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1D8E3FC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7530F4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запрашивающей стороне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соседний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документы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страницы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Times New Roman"/>
                <w:sz w:val="20"/>
                <w:szCs w:val="20"/>
                <w:lang w:val="en-US"/>
              </w:rPr>
              <w:t xml:space="preserve">которых</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предоставлены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банк </w:t>
            </w:r>
            <w:r xmlns:w="http://schemas.openxmlformats.org/wordprocessingml/2006/main" w:rsidRPr="00E84C88">
              <w:rPr>
                <w:rFonts w:ascii="GHEA Grapalat" w:eastAsia="Times New Roman" w:hAnsi="GHEA Grapalat" w:cs="Times New Roman"/>
                <w:sz w:val="20"/>
                <w:szCs w:val="20"/>
                <w:lang w:val="en-US"/>
              </w:rPr>
              <w:t xml:space="preserve">)</w:t>
            </w:r>
          </w:p>
          <w:p w14:paraId="7222C7D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Если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быть заполненным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есть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базы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поле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затем</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данные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3B58B4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65D91AFE" w14:textId="77777777" w:rsidTr="00532D6C">
        <w:tc>
          <w:tcPr>
            <w:tcW w:w="720" w:type="dxa"/>
            <w:tcBorders>
              <w:top w:val="single" w:sz="4" w:space="0" w:color="auto"/>
              <w:left w:val="single" w:sz="4" w:space="0" w:color="auto"/>
              <w:bottom w:val="single" w:sz="4" w:space="0" w:color="auto"/>
              <w:right w:val="single" w:sz="4" w:space="0" w:color="auto"/>
            </w:tcBorders>
          </w:tcPr>
          <w:p w14:paraId="67C28E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2DF3FD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04544B7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30E0FF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42A7A2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этот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поле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презентация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котором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поле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 </w:t>
            </w:r>
            <w:r xmlns:w="http://schemas.openxmlformats.org/wordprocessingml/2006/main" w:rsidRPr="00E84C88">
              <w:rPr>
                <w:rFonts w:ascii="GHEA Grapalat" w:eastAsia="Times New Roman" w:hAnsi="GHEA Grapalat" w:cs="Times New Roma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тогда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подписав:</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соглашаясь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 счета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заряжать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Номер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презентация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поле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подпись </w:t>
            </w:r>
            <w:r xmlns:w="http://schemas.openxmlformats.org/wordprocessingml/2006/main" w:rsidRPr="00E84C88">
              <w:rPr>
                <w:rFonts w:ascii="GHEA Grapalat" w:eastAsia="Times New Roman" w:hAnsi="GHEA Grapalat" w:cs="Times New Roman"/>
                <w:sz w:val="20"/>
                <w:szCs w:val="20"/>
                <w:lang w:val="hy-AM"/>
              </w:rPr>
              <w:t xml:space="preserve">:</w:t>
            </w:r>
          </w:p>
          <w:p w14:paraId="34230C9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FA694D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подписывается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Times New Roman"/>
                <w:sz w:val="20"/>
                <w:szCs w:val="20"/>
                <w:lang w:val="hy-AM"/>
              </w:rPr>
              <w:t xml:space="preserve"> </w:t>
            </w:r>
          </w:p>
          <w:p w14:paraId="74A88E0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подпись</w:t>
            </w:r>
          </w:p>
          <w:p w14:paraId="015CF2B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C4546D" w14:paraId="3E3A9E80"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54ED766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4E4944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печать</w:t>
            </w:r>
          </w:p>
        </w:tc>
        <w:tc>
          <w:tcPr>
            <w:tcW w:w="2050" w:type="dxa"/>
            <w:tcBorders>
              <w:top w:val="single" w:sz="4" w:space="0" w:color="auto"/>
              <w:left w:val="single" w:sz="4" w:space="0" w:color="auto"/>
              <w:bottom w:val="single" w:sz="4" w:space="0" w:color="auto"/>
              <w:right w:val="single" w:sz="4" w:space="0" w:color="auto"/>
            </w:tcBorders>
          </w:tcPr>
          <w:p w14:paraId="4019447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2464F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 </w:t>
            </w:r>
            <w:r xmlns:w="http://schemas.openxmlformats.org/wordprocessingml/2006/main" w:rsidRPr="00E84C88">
              <w:rPr>
                <w:rFonts w:ascii="GHEA Grapalat" w:eastAsia="Times New Roman" w:hAnsi="GHEA Grapalat" w:cs="Times New Roman"/>
                <w:sz w:val="20"/>
                <w:szCs w:val="20"/>
                <w:lang w:val="en-US"/>
              </w:rPr>
              <w:t xml:space="preserve">:</w:t>
            </w:r>
          </w:p>
          <w:p w14:paraId="4F6F66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тюлень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доступность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hy-AM"/>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подарок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p>
        </w:tc>
        <w:tc>
          <w:tcPr>
            <w:tcW w:w="2640" w:type="dxa"/>
            <w:tcBorders>
              <w:top w:val="single" w:sz="4" w:space="0" w:color="auto"/>
              <w:left w:val="single" w:sz="4" w:space="0" w:color="auto"/>
              <w:bottom w:val="single" w:sz="4" w:space="0" w:color="auto"/>
              <w:right w:val="single" w:sz="4" w:space="0" w:color="auto"/>
            </w:tcBorders>
          </w:tcPr>
          <w:p w14:paraId="7FCBFB7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запечатывается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p w14:paraId="4F7B09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 представлении</w:t>
            </w:r>
          </w:p>
        </w:tc>
      </w:tr>
      <w:tr w:rsidR="00532D6C" w:rsidRPr="00E84C88" w14:paraId="07A75033" w14:textId="77777777" w:rsidTr="00532D6C">
        <w:tc>
          <w:tcPr>
            <w:tcW w:w="720" w:type="dxa"/>
            <w:tcBorders>
              <w:top w:val="single" w:sz="4" w:space="0" w:color="auto"/>
              <w:left w:val="single" w:sz="4" w:space="0" w:color="auto"/>
              <w:bottom w:val="single" w:sz="4" w:space="0" w:color="auto"/>
              <w:right w:val="single" w:sz="4" w:space="0" w:color="auto"/>
            </w:tcBorders>
          </w:tcPr>
          <w:p w14:paraId="69DF76C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CDDA2A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1DB627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7022C2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p w14:paraId="0081756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018287F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подписывается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757DA477"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38BC735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0A2257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печать</w:t>
            </w:r>
          </w:p>
        </w:tc>
        <w:tc>
          <w:tcPr>
            <w:tcW w:w="2050" w:type="dxa"/>
            <w:tcBorders>
              <w:top w:val="single" w:sz="4" w:space="0" w:color="auto"/>
              <w:left w:val="single" w:sz="4" w:space="0" w:color="auto"/>
              <w:bottom w:val="single" w:sz="4" w:space="0" w:color="auto"/>
              <w:right w:val="single" w:sz="4" w:space="0" w:color="auto"/>
            </w:tcBorders>
          </w:tcPr>
          <w:p w14:paraId="578380C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6AEFF7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 </w:t>
            </w:r>
            <w:r xmlns:w="http://schemas.openxmlformats.org/wordprocessingml/2006/main" w:rsidRPr="00E84C88">
              <w:rPr>
                <w:rFonts w:ascii="GHEA Grapalat" w:eastAsia="Times New Roman" w:hAnsi="GHEA Grapalat" w:cs="Times New Roman"/>
                <w:sz w:val="20"/>
                <w:szCs w:val="20"/>
                <w:lang w:val="en-US"/>
              </w:rPr>
              <w:t xml:space="preserve">:</w:t>
            </w:r>
          </w:p>
          <w:p w14:paraId="12E9A17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тюлень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доступность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случае</w:t>
            </w:r>
          </w:p>
        </w:tc>
        <w:tc>
          <w:tcPr>
            <w:tcW w:w="2640" w:type="dxa"/>
            <w:tcBorders>
              <w:top w:val="single" w:sz="4" w:space="0" w:color="auto"/>
              <w:left w:val="single" w:sz="4" w:space="0" w:color="auto"/>
              <w:bottom w:val="single" w:sz="4" w:space="0" w:color="auto"/>
              <w:right w:val="single" w:sz="4" w:space="0" w:color="auto"/>
            </w:tcBorders>
          </w:tcPr>
          <w:p w14:paraId="27E3DC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запечатывается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p w14:paraId="6BA008C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 представлении</w:t>
            </w:r>
          </w:p>
        </w:tc>
      </w:tr>
      <w:tr w:rsidR="00532D6C" w:rsidRPr="00C4546D" w14:paraId="766BCDBB" w14:textId="77777777" w:rsidTr="00532D6C">
        <w:tc>
          <w:tcPr>
            <w:tcW w:w="720" w:type="dxa"/>
            <w:tcBorders>
              <w:top w:val="single" w:sz="4" w:space="0" w:color="auto"/>
              <w:left w:val="single" w:sz="4" w:space="0" w:color="auto"/>
              <w:bottom w:val="single" w:sz="4" w:space="0" w:color="auto"/>
              <w:right w:val="single" w:sz="4" w:space="0" w:color="auto"/>
            </w:tcBorders>
          </w:tcPr>
          <w:p w14:paraId="701B51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632201A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сотрудник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2AA746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6E40EC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4BCB9B8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организации</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быть </w:t>
            </w:r>
            <w:r xmlns:w="http://schemas.openxmlformats.org/wordprocessingml/2006/main" w:rsidRPr="00E84C88">
              <w:rPr>
                <w:rFonts w:ascii="Arial" w:eastAsia="Times New Roman" w:hAnsi="Arial" w:cs="Arial"/>
                <w:sz w:val="20"/>
                <w:szCs w:val="20"/>
                <w:lang w:val="hy-AM"/>
              </w:rPr>
              <w:t xml:space="preserve">полным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случае</w:t>
            </w:r>
          </w:p>
        </w:tc>
        <w:tc>
          <w:tcPr>
            <w:tcW w:w="2640" w:type="dxa"/>
            <w:tcBorders>
              <w:top w:val="single" w:sz="4" w:space="0" w:color="auto"/>
              <w:left w:val="single" w:sz="4" w:space="0" w:color="auto"/>
              <w:bottom w:val="single" w:sz="4" w:space="0" w:color="auto"/>
              <w:right w:val="single" w:sz="4" w:space="0" w:color="auto"/>
            </w:tcBorders>
          </w:tcPr>
          <w:p w14:paraId="5D1B2BC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7653DF1C"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20C0679C"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0539C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печать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729734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2DC819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708755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организации</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быть </w:t>
            </w:r>
            <w:r xmlns:w="http://schemas.openxmlformats.org/wordprocessingml/2006/main" w:rsidRPr="00E84C88">
              <w:rPr>
                <w:rFonts w:ascii="Arial" w:eastAsia="Times New Roman" w:hAnsi="Arial" w:cs="Arial"/>
                <w:sz w:val="20"/>
                <w:szCs w:val="20"/>
                <w:lang w:val="hy-AM"/>
              </w:rPr>
              <w:t xml:space="preserve">полным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случае</w:t>
            </w:r>
          </w:p>
        </w:tc>
        <w:tc>
          <w:tcPr>
            <w:tcW w:w="2640" w:type="dxa"/>
            <w:tcBorders>
              <w:top w:val="single" w:sz="4" w:space="0" w:color="auto"/>
              <w:left w:val="single" w:sz="4" w:space="0" w:color="auto"/>
              <w:bottom w:val="single" w:sz="4" w:space="0" w:color="auto"/>
              <w:right w:val="single" w:sz="4" w:space="0" w:color="auto"/>
            </w:tcBorders>
          </w:tcPr>
          <w:p w14:paraId="12EF030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675E1F29" w14:textId="77777777" w:rsidTr="00532D6C">
        <w:tc>
          <w:tcPr>
            <w:tcW w:w="720" w:type="dxa"/>
            <w:tcBorders>
              <w:top w:val="single" w:sz="4" w:space="0" w:color="auto"/>
              <w:left w:val="single" w:sz="4" w:space="0" w:color="auto"/>
              <w:bottom w:val="single" w:sz="4" w:space="0" w:color="auto"/>
              <w:right w:val="single" w:sz="4" w:space="0" w:color="auto"/>
            </w:tcBorders>
          </w:tcPr>
          <w:p w14:paraId="0AA31E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2ED6BD2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плательщику</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дежурный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финансовый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организацией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филиалом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дата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час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минута</w:t>
            </w:r>
          </w:p>
        </w:tc>
        <w:tc>
          <w:tcPr>
            <w:tcW w:w="2050" w:type="dxa"/>
            <w:tcBorders>
              <w:top w:val="single" w:sz="4" w:space="0" w:color="auto"/>
              <w:left w:val="single" w:sz="4" w:space="0" w:color="auto"/>
              <w:bottom w:val="single" w:sz="4" w:space="0" w:color="auto"/>
              <w:right w:val="single" w:sz="4" w:space="0" w:color="auto"/>
            </w:tcBorders>
          </w:tcPr>
          <w:p w14:paraId="7F22EC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79D18C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77048B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организацией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филиалом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отмеченным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исполнение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час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минута</w:t>
            </w:r>
          </w:p>
        </w:tc>
        <w:tc>
          <w:tcPr>
            <w:tcW w:w="2640" w:type="dxa"/>
            <w:tcBorders>
              <w:top w:val="single" w:sz="4" w:space="0" w:color="auto"/>
              <w:left w:val="single" w:sz="4" w:space="0" w:color="auto"/>
              <w:bottom w:val="single" w:sz="4" w:space="0" w:color="auto"/>
              <w:right w:val="single" w:sz="4" w:space="0" w:color="auto"/>
            </w:tcBorders>
          </w:tcPr>
          <w:p w14:paraId="0455B71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19FCF63C" w14:textId="77777777" w:rsidTr="00532D6C">
        <w:tc>
          <w:tcPr>
            <w:tcW w:w="720" w:type="dxa"/>
            <w:tcBorders>
              <w:top w:val="single" w:sz="4" w:space="0" w:color="auto"/>
              <w:left w:val="single" w:sz="4" w:space="0" w:color="auto"/>
              <w:bottom w:val="single" w:sz="4" w:space="0" w:color="auto"/>
              <w:right w:val="single" w:sz="4" w:space="0" w:color="auto"/>
            </w:tcBorders>
          </w:tcPr>
          <w:p w14:paraId="20DE43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09BD78C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сотрудник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44CEFD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53E4B7B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0868EA7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организации</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представить</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в </w:t>
            </w:r>
            <w:r xmlns:w="http://schemas.openxmlformats.org/wordprocessingml/2006/main" w:rsidRPr="00E84C88">
              <w:rPr>
                <w:rFonts w:ascii="Arial" w:eastAsia="Times New Roman" w:hAnsi="Arial" w:cs="Arial"/>
                <w:sz w:val="20"/>
                <w:szCs w:val="20"/>
                <w:lang w:val="en-US"/>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сотрудник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p>
        </w:tc>
        <w:tc>
          <w:tcPr>
            <w:tcW w:w="2640" w:type="dxa"/>
            <w:tcBorders>
              <w:top w:val="single" w:sz="4" w:space="0" w:color="auto"/>
              <w:left w:val="single" w:sz="4" w:space="0" w:color="auto"/>
              <w:bottom w:val="single" w:sz="4" w:space="0" w:color="auto"/>
              <w:right w:val="single" w:sz="4" w:space="0" w:color="auto"/>
            </w:tcBorders>
          </w:tcPr>
          <w:p w14:paraId="3BF7517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7070EAB6" w14:textId="77777777" w:rsidTr="00532D6C">
        <w:tc>
          <w:tcPr>
            <w:tcW w:w="720" w:type="dxa"/>
            <w:tcBorders>
              <w:top w:val="single" w:sz="4" w:space="0" w:color="auto"/>
              <w:left w:val="single" w:sz="4" w:space="0" w:color="auto"/>
              <w:bottom w:val="single" w:sz="4" w:space="0" w:color="auto"/>
              <w:right w:val="single" w:sz="4" w:space="0" w:color="auto"/>
            </w:tcBorders>
          </w:tcPr>
          <w:p w14:paraId="187F11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5DCFFE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спекулянт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печать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0F58A18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563A9E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21CE2DE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последний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представить</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в </w:t>
            </w:r>
            <w:r xmlns:w="http://schemas.openxmlformats.org/wordprocessingml/2006/main" w:rsidRPr="00E84C88">
              <w:rPr>
                <w:rFonts w:ascii="Arial" w:eastAsia="Times New Roman" w:hAnsi="Arial" w:cs="Arial"/>
                <w:sz w:val="20"/>
                <w:szCs w:val="20"/>
                <w:lang w:val="en-US"/>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штамп</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p>
        </w:tc>
        <w:tc>
          <w:tcPr>
            <w:tcW w:w="2640" w:type="dxa"/>
            <w:tcBorders>
              <w:top w:val="single" w:sz="4" w:space="0" w:color="auto"/>
              <w:left w:val="single" w:sz="4" w:space="0" w:color="auto"/>
              <w:bottom w:val="single" w:sz="4" w:space="0" w:color="auto"/>
              <w:right w:val="single" w:sz="4" w:space="0" w:color="auto"/>
            </w:tcBorders>
          </w:tcPr>
          <w:p w14:paraId="7DC4580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5A4202A6" w14:textId="77777777" w:rsidTr="00532D6C">
        <w:tc>
          <w:tcPr>
            <w:tcW w:w="720" w:type="dxa"/>
            <w:tcBorders>
              <w:top w:val="single" w:sz="4" w:space="0" w:color="auto"/>
              <w:left w:val="single" w:sz="4" w:space="0" w:color="auto"/>
              <w:bottom w:val="single" w:sz="4" w:space="0" w:color="auto"/>
              <w:right w:val="single" w:sz="4" w:space="0" w:color="auto"/>
            </w:tcBorders>
          </w:tcPr>
          <w:p w14:paraId="36E94BE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w:t>
            </w:r>
          </w:p>
        </w:tc>
        <w:tc>
          <w:tcPr>
            <w:tcW w:w="1938" w:type="dxa"/>
            <w:tcBorders>
              <w:top w:val="single" w:sz="4" w:space="0" w:color="auto"/>
              <w:left w:val="single" w:sz="4" w:space="0" w:color="auto"/>
              <w:bottom w:val="single" w:sz="4" w:space="0" w:color="auto"/>
              <w:right w:val="single" w:sz="4" w:space="0" w:color="auto"/>
            </w:tcBorders>
          </w:tcPr>
          <w:p w14:paraId="2F123D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спекулянт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час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минута</w:t>
            </w:r>
          </w:p>
        </w:tc>
        <w:tc>
          <w:tcPr>
            <w:tcW w:w="2050" w:type="dxa"/>
            <w:tcBorders>
              <w:top w:val="single" w:sz="4" w:space="0" w:color="auto"/>
              <w:left w:val="single" w:sz="4" w:space="0" w:color="auto"/>
              <w:bottom w:val="single" w:sz="4" w:space="0" w:color="auto"/>
              <w:right w:val="single" w:sz="4" w:space="0" w:color="auto"/>
            </w:tcBorders>
          </w:tcPr>
          <w:p w14:paraId="69C799E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w:t>
            </w:r>
          </w:p>
        </w:tc>
        <w:tc>
          <w:tcPr>
            <w:tcW w:w="3350" w:type="dxa"/>
            <w:tcBorders>
              <w:top w:val="single" w:sz="4" w:space="0" w:color="auto"/>
              <w:left w:val="single" w:sz="4" w:space="0" w:color="auto"/>
              <w:bottom w:val="single" w:sz="4" w:space="0" w:color="auto"/>
              <w:right w:val="single" w:sz="4" w:space="0" w:color="auto"/>
            </w:tcBorders>
          </w:tcPr>
          <w:p w14:paraId="296728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759609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последний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представить</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в </w:t>
            </w:r>
            <w:r xmlns:w="http://schemas.openxmlformats.org/wordprocessingml/2006/main" w:rsidRPr="00E84C88">
              <w:rPr>
                <w:rFonts w:ascii="Arial" w:eastAsia="Times New Roman" w:hAnsi="Arial" w:cs="Arial"/>
                <w:sz w:val="20"/>
                <w:szCs w:val="20"/>
                <w:lang w:val="en-US"/>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данные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p>
        </w:tc>
        <w:tc>
          <w:tcPr>
            <w:tcW w:w="2640" w:type="dxa"/>
            <w:tcBorders>
              <w:top w:val="single" w:sz="4" w:space="0" w:color="auto"/>
              <w:left w:val="single" w:sz="4" w:space="0" w:color="auto"/>
              <w:bottom w:val="single" w:sz="4" w:space="0" w:color="auto"/>
              <w:right w:val="single" w:sz="4" w:space="0" w:color="auto"/>
            </w:tcBorders>
          </w:tcPr>
          <w:p w14:paraId="17F983C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316C767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29099D1B"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0DCE18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64C51E9B"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934186A"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E99A13A" w14:textId="77777777" w:rsidR="00532D6C" w:rsidRPr="00E84C88" w:rsidRDefault="00532D6C" w:rsidP="00532D6C">
      <w:pPr>
        <w:spacing w:after="0" w:line="240" w:lineRule="auto"/>
        <w:rPr>
          <w:rFonts w:ascii="GHEA Grapalat" w:eastAsia="Times New Roman" w:hAnsi="GHEA Grapalat" w:cs="Times New Roman"/>
          <w:sz w:val="24"/>
          <w:szCs w:val="24"/>
          <w:lang w:val="en-US"/>
        </w:rPr>
      </w:pPr>
    </w:p>
    <w:p w14:paraId="46CB1EB0" w14:textId="77777777" w:rsidR="00532D6C" w:rsidRPr="00E84C88" w:rsidRDefault="00532D6C" w:rsidP="00532D6C">
      <w:pPr>
        <w:spacing w:after="0" w:line="240" w:lineRule="auto"/>
        <w:jc w:val="center"/>
        <w:rPr>
          <w:rFonts w:ascii="GHEA Grapalat" w:eastAsia="Times New Roman" w:hAnsi="GHEA Grapalat" w:cs="GHEA Grapalat"/>
          <w:lang w:val="hy-AM"/>
        </w:rPr>
      </w:pPr>
    </w:p>
    <w:p w14:paraId="79652000"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Arial"/>
          <w:b/>
          <w:sz w:val="20"/>
          <w:szCs w:val="20"/>
          <w:lang w:val="hy-AM"/>
        </w:rPr>
        <w:t xml:space="preserve"> </w:t>
      </w:r>
    </w:p>
    <w:p w14:paraId="3789869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GHEA Grapalat"/>
          <w:sz w:val="18"/>
          <w:szCs w:val="18"/>
          <w:lang w:val="hy-AM"/>
        </w:rPr>
      </w:pPr>
      <w:r xmlns:w="http://schemas.openxmlformats.org/wordprocessingml/2006/main" w:rsidRPr="00E84C88">
        <w:rPr>
          <w:rFonts w:ascii="Arial" w:eastAsia="Times New Roman" w:hAnsi="Arial" w:cs="Arial"/>
          <w:b/>
          <w:sz w:val="24"/>
          <w:szCs w:val="24"/>
          <w:lang w:val="hy-AM"/>
        </w:rPr>
        <w:t xml:space="preserve">Приложение </w:t>
      </w:r>
      <w:r xmlns:w="http://schemas.openxmlformats.org/wordprocessingml/2006/main" w:rsidRPr="00E84C88">
        <w:rPr>
          <w:rFonts w:ascii="GHEA Grapalat" w:eastAsia="Times New Roman" w:hAnsi="GHEA Grapalat" w:cs="Sylfaen"/>
          <w:b/>
          <w:sz w:val="24"/>
          <w:szCs w:val="24"/>
          <w:lang w:val="hy-AM"/>
        </w:rPr>
        <w:t xml:space="preserve">5.1</w:t>
      </w:r>
    </w:p>
    <w:p w14:paraId="31FCA8DE" w14:textId="021D880B"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9C6DB1">
        <w:rPr>
          <w:rFonts w:ascii="Arial" w:eastAsia="Times New Roman" w:hAnsi="Arial" w:cs="Arial"/>
          <w:b/>
          <w:color w:val="000000"/>
          <w:sz w:val="20"/>
          <w:szCs w:val="27"/>
          <w:lang w:val="hy-AM"/>
        </w:rPr>
        <w:t xml:space="preserve"> </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с кодом</w:t>
      </w:r>
    </w:p>
    <w:p w14:paraId="44E722F7"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цитата</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опрос</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приглашение</w:t>
      </w:r>
    </w:p>
    <w:p w14:paraId="72354128"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00119D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20"/>
          <w:szCs w:val="20"/>
          <w:lang w:val="hy-AM"/>
        </w:rPr>
        <w:t xml:space="preserve">НАКАЗАНИЕ</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О</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СОГЛАШЕНИЕ</w:t>
      </w:r>
      <w:r xmlns:w="http://schemas.openxmlformats.org/wordprocessingml/2006/main" w:rsidRPr="00E84C88">
        <w:rPr>
          <w:rFonts w:ascii="GHEA Grapalat" w:eastAsia="Times New Roman" w:hAnsi="GHEA Grapalat" w:cs="GHEA Grapalat"/>
          <w:b/>
          <w:sz w:val="20"/>
          <w:szCs w:val="20"/>
          <w:lang w:val="hy-AM"/>
        </w:rPr>
        <w:t xml:space="preserve"> </w:t>
      </w:r>
    </w:p>
    <w:p w14:paraId="3EC6EA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договор)</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обеспечение </w:t>
      </w:r>
      <w:r xmlns:w="http://schemas.openxmlformats.org/wordprocessingml/2006/main" w:rsidRPr="00E84C88">
        <w:rPr>
          <w:rFonts w:ascii="GHEA Grapalat" w:eastAsia="Times New Roman" w:hAnsi="GHEA Grapalat" w:cs="GHEA Grapalat"/>
          <w:b/>
          <w:sz w:val="18"/>
          <w:szCs w:val="18"/>
          <w:lang w:val="hy-AM"/>
        </w:rPr>
        <w:t xml:space="preserve">)</w:t>
      </w:r>
    </w:p>
    <w:p w14:paraId="70253B25" w14:textId="77777777" w:rsidR="00532D6C" w:rsidRPr="00E84C88" w:rsidRDefault="00532D6C" w:rsidP="00532D6C">
      <w:pPr>
        <w:spacing w:after="0" w:line="240" w:lineRule="auto"/>
        <w:rPr>
          <w:rFonts w:ascii="GHEA Grapalat" w:eastAsia="Times New Roman" w:hAnsi="GHEA Grapalat" w:cs="GHEA Grapalat"/>
          <w:b/>
          <w:sz w:val="20"/>
          <w:szCs w:val="20"/>
          <w:lang w:val="hy-AM"/>
        </w:rPr>
      </w:pPr>
    </w:p>
    <w:p w14:paraId="5F5AFB8B"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город </w:t>
      </w:r>
      <w:r xmlns:w="http://schemas.openxmlformats.org/wordprocessingml/2006/main" w:rsidRPr="00E84C88">
        <w:rPr>
          <w:rFonts w:ascii="Arial" w:eastAsia="Times New Roman" w:hAnsi="Arial" w:cs="Arial"/>
          <w:sz w:val="20"/>
          <w:szCs w:val="20"/>
          <w:lang w:val="hy-AM"/>
        </w:rPr>
        <w:t xml:space="preserve">Ереван</w:t>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лет </w:t>
      </w:r>
      <w:r xmlns:w="http://schemas.openxmlformats.org/wordprocessingml/2006/main" w:rsidRPr="00E84C88">
        <w:rPr>
          <w:rFonts w:ascii="GHEA Grapalat" w:eastAsia="Times New Roman" w:hAnsi="GHEA Grapalat" w:cs="GHEA Grapalat"/>
          <w:sz w:val="20"/>
          <w:szCs w:val="20"/>
          <w:lang w:val="hy-AM"/>
        </w:rPr>
        <w:t xml:space="preserve">**</w:t>
      </w:r>
    </w:p>
    <w:p w14:paraId="4070DC23"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44B9FFF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лицо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директор</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p>
    <w:p w14:paraId="2E9E352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имя</w:t>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режиссерский</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имя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фамилия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номер паспорта</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данные </w:t>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которые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действии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устав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основа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далее </w:t>
      </w:r>
      <w:r xmlns:w="http://schemas.openxmlformats.org/wordprocessingml/2006/main" w:rsidRPr="00E84C88">
        <w:rPr>
          <w:rFonts w:ascii="GHEA Grapalat" w:eastAsia="Times New Roman" w:hAnsi="GHEA Grapalat" w:cs="GHEA Grapalat"/>
          <w:sz w:val="20"/>
          <w:szCs w:val="20"/>
          <w:lang w:val="hy-AM"/>
        </w:rPr>
        <w:t xml:space="preserve">именуемое </w:t>
      </w:r>
      <w:r xmlns:w="http://schemas.openxmlformats.org/wordprocessingml/2006/main" w:rsidRPr="00E84C88">
        <w:rPr>
          <w:rFonts w:ascii="Arial" w:eastAsia="Times New Roman" w:hAnsi="Arial" w:cs="Arial"/>
          <w:sz w:val="20"/>
          <w:szCs w:val="20"/>
          <w:lang w:val="hy-AM"/>
        </w:rPr>
        <w:t xml:space="preserve">«Компания»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настоящим</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односторонний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определение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следующий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согласие </w:t>
      </w:r>
      <w:r xmlns:w="http://schemas.openxmlformats.org/wordprocessingml/2006/main" w:rsidRPr="00E84C88">
        <w:rPr>
          <w:rFonts w:ascii="GHEA Grapalat" w:eastAsia="Times New Roman" w:hAnsi="GHEA Grapalat" w:cs="GHEA Grapalat"/>
          <w:sz w:val="20"/>
          <w:szCs w:val="20"/>
          <w:lang w:val="hy-AM"/>
        </w:rPr>
        <w:t xml:space="preserve">.</w:t>
      </w:r>
    </w:p>
    <w:p w14:paraId="0669BB0A"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21392602" w14:textId="77777777" w:rsidR="00532D6C" w:rsidRPr="00E84C88" w:rsidRDefault="00532D6C" w:rsidP="00532D6C">
      <w:pPr xmlns:w="http://schemas.openxmlformats.org/wordprocessingml/2006/main">
        <w:spacing w:after="0" w:line="240" w:lineRule="auto"/>
        <w:ind w:left="360"/>
        <w:jc w:val="center"/>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Согласие</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предмет</w:t>
      </w:r>
    </w:p>
    <w:p w14:paraId="2873D71F" w14:textId="08C9D684"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00D96837">
        <w:rPr>
          <w:rFonts w:ascii="GHEA Grapalat" w:eastAsia="Times New Roman" w:hAnsi="GHEA Grapalat" w:cs="GHEA Grapalat"/>
          <w:sz w:val="20"/>
          <w:szCs w:val="20"/>
          <w:lang w:val="pt-BR"/>
        </w:rPr>
        <w:t xml:space="preserve">                           </w:t>
      </w:r>
    </w:p>
    <w:p w14:paraId="7F10832B" w14:textId="01819559" w:rsidR="00532D6C" w:rsidRPr="00E84C88" w:rsidRDefault="00532D6C" w:rsidP="00532D6C">
      <w:pPr xmlns:w="http://schemas.openxmlformats.org/wordprocessingml/2006/main">
        <w:numPr>
          <w:ilvl w:val="1"/>
          <w:numId w:val="30"/>
        </w:numPr>
        <w:spacing w:after="0" w:line="240" w:lineRule="auto"/>
        <w:ind w:left="142" w:firstLine="56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участвует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есть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Туманян</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полезность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экономика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со </w:t>
      </w:r>
      <w:r xmlns:w="http://schemas.openxmlformats.org/wordprocessingml/2006/main" w:rsidRPr="00E84C88">
        <w:rPr>
          <w:rFonts w:ascii="Arial" w:eastAsia="Times New Roman" w:hAnsi="Arial" w:cs="Arial"/>
          <w:sz w:val="20"/>
          <w:szCs w:val="20"/>
          <w:lang w:val="pt-BR"/>
        </w:rPr>
        <w:t xml:space="preserve">стороны </w:t>
      </w:r>
      <w:r xmlns:w="http://schemas.openxmlformats.org/wordprocessingml/2006/main" w:rsidRPr="00E84C88">
        <w:rPr>
          <w:rFonts w:ascii="Arial" w:eastAsia="Times New Roman" w:hAnsi="Arial" w:cs="Arial"/>
          <w:sz w:val="20"/>
          <w:szCs w:val="20"/>
          <w:lang w:val="pt-BR"/>
        </w:rPr>
        <w:t xml:space="preserve">ANCO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далее </w:t>
      </w:r>
      <w:r xmlns:w="http://schemas.openxmlformats.org/wordprocessingml/2006/main" w:rsidRPr="00E84C88">
        <w:rPr>
          <w:rFonts w:ascii="Arial" w:eastAsia="Times New Roman" w:hAnsi="Arial" w:cs="Arial"/>
          <w:sz w:val="20"/>
          <w:szCs w:val="20"/>
          <w:lang w:val="pt-BR"/>
        </w:rPr>
        <w:t xml:space="preserve">именуемой </w:t>
      </w:r>
      <w:r xmlns:w="http://schemas.openxmlformats.org/wordprocessingml/2006/main" w:rsidRPr="00E84C88">
        <w:rPr>
          <w:rFonts w:ascii="GHEA Grapalat" w:eastAsia="Times New Roman" w:hAnsi="GHEA Grapalat" w:cs="GHEA Grapalat"/>
          <w:sz w:val="20"/>
          <w:szCs w:val="20"/>
          <w:lang w:val="pt-BR"/>
        </w:rPr>
        <w:t xml:space="preserve">Клиентом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Arial" w:eastAsia="Times New Roman" w:hAnsi="Arial" w:cs="Arial"/>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организовано: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00C4546D">
        <w:rPr>
          <w:rFonts w:ascii="Arial" w:eastAsia="Times New Roman" w:hAnsi="Arial" w:cs="Arial"/>
          <w:b/>
          <w:color w:val="000000"/>
          <w:sz w:val="24"/>
          <w:szCs w:val="27"/>
          <w:lang w:val="af-ZA"/>
        </w:rPr>
        <w:t xml:space="preserve">LM-THKT-GHAPZB-25/09</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 кодом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покупка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 процедуре </w:t>
      </w:r>
      <w:r xmlns:w="http://schemas.openxmlformats.org/wordprocessingml/2006/main" w:rsidRPr="00E84C88">
        <w:rPr>
          <w:rFonts w:ascii="GHEA Grapalat" w:eastAsia="Times New Roman" w:hAnsi="GHEA Grapalat" w:cs="GHEA Grapalat"/>
          <w:sz w:val="20"/>
          <w:szCs w:val="20"/>
          <w:lang w:val="pt-BR"/>
        </w:rPr>
        <w:t xml:space="preserve">.</w:t>
      </w:r>
    </w:p>
    <w:p w14:paraId="378510B1"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5B9BD5"/>
          <w:sz w:val="20"/>
          <w:szCs w:val="20"/>
          <w:lang w:val="hy-AM"/>
        </w:rPr>
      </w:pPr>
      <w:r xmlns:w="http://schemas.openxmlformats.org/wordprocessingml/2006/main" w:rsidRPr="00E84C88">
        <w:rPr>
          <w:rFonts w:ascii="GHEA Grapalat" w:eastAsia="Times New Roman" w:hAnsi="GHEA Grapalat" w:cs="GHEA Grapalat"/>
          <w:sz w:val="20"/>
          <w:szCs w:val="20"/>
          <w:lang w:val="pt-BR"/>
        </w:rPr>
        <w:t xml:space="preserve">1.2 </w:t>
      </w:r>
      <w:r xmlns:w="http://schemas.openxmlformats.org/wordprocessingml/2006/main" w:rsidRPr="00E84C88">
        <w:rPr>
          <w:rFonts w:ascii="Arial" w:eastAsia="Times New Roman" w:hAnsi="Arial" w:cs="Arial"/>
          <w:sz w:val="20"/>
          <w:szCs w:val="20"/>
          <w:lang w:val="pt-BR"/>
        </w:rPr>
        <w:t xml:space="preserve">Как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покупка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процедура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как результат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быть запечатанным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договор</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исполнение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предоставляя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Клиенту</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подарок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наказание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форма заявления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заполнена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одобренный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 </w:t>
      </w:r>
      <w:r xmlns:w="http://schemas.openxmlformats.org/wordprocessingml/2006/main" w:rsidRPr="00E84C88">
        <w:rPr>
          <w:rFonts w:ascii="GHEA Grapalat" w:eastAsia="Times New Roman" w:hAnsi="GHEA Grapalat" w:cs="GHEA Grapalat"/>
          <w:sz w:val="20"/>
          <w:szCs w:val="20"/>
          <w:lang w:val="pt-BR"/>
        </w:rPr>
        <w:t xml:space="preserve">:</w:t>
      </w:r>
    </w:p>
    <w:p w14:paraId="06DE2AC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pt-BR"/>
        </w:rPr>
      </w:pPr>
      <w:r xmlns:w="http://schemas.openxmlformats.org/wordprocessingml/2006/main" w:rsidRPr="00E84C88">
        <w:rPr>
          <w:rFonts w:ascii="GHEA Grapalat" w:eastAsia="Times New Roman" w:hAnsi="GHEA Grapalat" w:cs="GHEA Grapalat"/>
          <w:color w:val="000000"/>
          <w:sz w:val="20"/>
          <w:szCs w:val="20"/>
          <w:lang w:val="pt-BR"/>
        </w:rPr>
        <w:t xml:space="preserve">1.3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этот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наказание</w:t>
      </w:r>
      <w:r xmlns:w="http://schemas.openxmlformats.org/wordprocessingml/2006/main" w:rsidRPr="00E84C88">
        <w:rPr>
          <w:rFonts w:ascii="GHEA Grapalat" w:eastAsia="Times New Roman" w:hAnsi="GHEA Grapalat" w:cs="GHEA Grapalat"/>
          <w:color w:val="000000"/>
          <w:sz w:val="20"/>
          <w:szCs w:val="20"/>
          <w:lang w:val="pt-BR"/>
        </w:rPr>
        <w:t xml:space="preserve"> </w:t>
      </w:r>
      <w:r xmlns:w="http://schemas.openxmlformats.org/wordprocessingml/2006/main" w:rsidRPr="00E84C88">
        <w:rPr>
          <w:rFonts w:ascii="Arial" w:eastAsia="Times New Roman" w:hAnsi="Arial" w:cs="Arial"/>
          <w:color w:val="000000"/>
          <w:sz w:val="20"/>
          <w:szCs w:val="20"/>
          <w:lang w:val="pt-BR"/>
        </w:rPr>
        <w:t xml:space="preserve">соглашение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соседний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представлено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оплата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путем подписания </w:t>
      </w:r>
      <w:r xmlns:w="http://schemas.openxmlformats.org/wordprocessingml/2006/main" w:rsidRPr="00E84C88">
        <w:rPr>
          <w:rFonts w:ascii="Arial" w:eastAsia="Times New Roman" w:hAnsi="Arial" w:cs="Arial"/>
          <w:color w:val="000000"/>
          <w:sz w:val="20"/>
          <w:szCs w:val="20"/>
          <w:lang w:val="hy-AM"/>
        </w:rPr>
        <w:t xml:space="preserve">письма-требования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далее </w:t>
      </w:r>
      <w:r xmlns:w="http://schemas.openxmlformats.org/wordprocessingml/2006/main" w:rsidRPr="00E84C88">
        <w:rPr>
          <w:rFonts w:ascii="GHEA Grapalat" w:eastAsia="Times New Roman" w:hAnsi="GHEA Grapalat" w:cs="GHEA Grapalat"/>
          <w:color w:val="000000"/>
          <w:sz w:val="20"/>
          <w:szCs w:val="20"/>
          <w:lang w:val="hy-AM"/>
        </w:rPr>
        <w:t xml:space="preserve">именуемого </w:t>
      </w:r>
      <w:r xmlns:w="http://schemas.openxmlformats.org/wordprocessingml/2006/main" w:rsidRPr="00E84C88">
        <w:rPr>
          <w:rFonts w:ascii="Arial" w:eastAsia="Times New Roman" w:hAnsi="Arial" w:cs="Arial"/>
          <w:color w:val="000000"/>
          <w:sz w:val="20"/>
          <w:szCs w:val="20"/>
          <w:lang w:val="hy-AM"/>
        </w:rPr>
        <w:t xml:space="preserve">«Письмо-требование»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безвозвратно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соглашаясь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это </w:t>
      </w:r>
      <w:r xmlns:w="http://schemas.openxmlformats.org/wordprocessingml/2006/main" w:rsidRPr="00E84C88">
        <w:rPr>
          <w:rFonts w:ascii="GHEA Grapalat" w:eastAsia="Times New Roman" w:hAnsi="GHEA Grapalat" w:cs="GHEA Grapalat"/>
          <w:color w:val="000000"/>
          <w:sz w:val="20"/>
          <w:szCs w:val="20"/>
          <w:lang w:val="hy-AM"/>
        </w:rPr>
        <w:t xml:space="preserve">что?</w:t>
      </w:r>
      <w:r xmlns:w="http://schemas.openxmlformats.org/wordprocessingml/2006/main" w:rsidRPr="00E84C88">
        <w:rPr>
          <w:rFonts w:ascii="GHEA Grapalat" w:eastAsia="Times New Roman" w:hAnsi="GHEA Grapalat" w:cs="GHEA Grapalat"/>
          <w:color w:val="000000"/>
          <w:sz w:val="20"/>
          <w:szCs w:val="20"/>
          <w:lang w:val="hy-AM"/>
        </w:rPr>
        <w:t xml:space="preserve"> </w:t>
      </w:r>
    </w:p>
    <w:p w14:paraId="141AB01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а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 подписью</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дает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его/ее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подтверждение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Оплата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условия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поле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заполненный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принял</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оплата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для </w:t>
      </w:r>
      <w:r xmlns:w="http://schemas.openxmlformats.org/wordprocessingml/2006/main" w:rsidRPr="00E84C88">
        <w:rPr>
          <w:rFonts w:ascii="GHEA Grapalat" w:eastAsia="Times New Roman" w:hAnsi="GHEA Grapalat" w:cs="GHEA Grapalat"/>
          <w:color w:val="000000"/>
          <w:sz w:val="20"/>
          <w:szCs w:val="20"/>
          <w:lang w:val="hy-AM"/>
        </w:rPr>
        <w:t xml:space="preserve">которого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случае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упомянул</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денег</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коллекция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назад</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связанный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компанию</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обслуживающая сторона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Банк </w:t>
      </w:r>
      <w:r xmlns:w="http://schemas.openxmlformats.org/wordprocessingml/2006/main" w:rsidRPr="00E84C88">
        <w:rPr>
          <w:rFonts w:ascii="GHEA Grapalat" w:eastAsia="Times New Roman" w:hAnsi="GHEA Grapalat" w:cs="GHEA Grapalat"/>
          <w:color w:val="000000"/>
          <w:sz w:val="20"/>
          <w:szCs w:val="20"/>
          <w:lang w:val="hy-AM"/>
        </w:rPr>
        <w:t xml:space="preserve">` / </w:t>
      </w:r>
      <w:r xmlns:w="http://schemas.openxmlformats.org/wordprocessingml/2006/main" w:rsidRPr="00E84C88">
        <w:rPr>
          <w:rFonts w:ascii="Arial" w:eastAsia="Times New Roman" w:hAnsi="Arial" w:cs="Arial"/>
          <w:color w:val="000000"/>
          <w:sz w:val="20"/>
          <w:szCs w:val="20"/>
          <w:lang w:val="hy-AM"/>
        </w:rPr>
        <w:t xml:space="preserve">далее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Банк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получено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подарок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компанию</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дополнительный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соглашение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получить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 </w:t>
      </w:r>
      <w:r xmlns:w="http://schemas.openxmlformats.org/wordprocessingml/2006/main" w:rsidRPr="00E84C88">
        <w:rPr>
          <w:rFonts w:ascii="GHEA Grapalat" w:eastAsia="Times New Roman" w:hAnsi="GHEA Grapalat" w:cs="GHEA Grapalat"/>
          <w:color w:val="000000"/>
          <w:sz w:val="20"/>
          <w:szCs w:val="20"/>
          <w:lang w:val="hy-AM"/>
        </w:rPr>
        <w:t xml:space="preserve">сколько</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что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уже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быть помещенным</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подпись: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принятие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целях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5EE1250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база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существование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Банк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номер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 запросу</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упомянул</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весь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количество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со счета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заряжать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для: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без</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дополнительный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принятие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7E55BDB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в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может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написано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или</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другой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кстати</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банк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 заказ</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размещен</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его/ее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принятие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назад</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позвонить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3A5B8585"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г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Компания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подтверждение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это </w:t>
      </w:r>
      <w:r xmlns:w="http://schemas.openxmlformats.org/wordprocessingml/2006/main" w:rsidRPr="00E84C88">
        <w:rPr>
          <w:rFonts w:ascii="GHEA Grapalat" w:eastAsia="Times New Roman" w:hAnsi="GHEA Grapalat" w:cs="GHEA Grapalat"/>
          <w:color w:val="000000"/>
          <w:sz w:val="20"/>
          <w:szCs w:val="20"/>
          <w:lang w:val="hy-AM"/>
        </w:rPr>
        <w:t xml:space="preserve">что?</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Письмо-требование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принимать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наказание</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весь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с деньгами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641E2524"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E84C88">
        <w:rPr>
          <w:rFonts w:ascii="Arial" w:eastAsia="Times New Roman" w:hAnsi="Arial" w:cs="Arial"/>
          <w:sz w:val="20"/>
          <w:szCs w:val="20"/>
          <w:lang w:val="hy-AM"/>
        </w:rPr>
        <w:t xml:space="preserve">е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настоящим</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 </w:t>
      </w:r>
      <w:r xmlns:w="http://schemas.openxmlformats.org/wordprocessingml/2006/main" w:rsidRPr="00E84C88">
        <w:rPr>
          <w:rFonts w:ascii="GHEA Grapalat" w:eastAsia="Times New Roman" w:hAnsi="GHEA Grapalat" w:cs="GHEA Grapalat"/>
          <w:sz w:val="20"/>
          <w:szCs w:val="20"/>
          <w:lang w:val="hy-AM"/>
        </w:rPr>
        <w:t xml:space="preserve">что?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любой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ответственность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нести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Клиент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представлено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требовать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легитимность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действительность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представление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сроки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производительность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чтобы гарантировать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реализовано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действий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для </w:t>
      </w:r>
      <w:r xmlns:w="http://schemas.openxmlformats.org/wordprocessingml/2006/main" w:rsidRPr="00E84C88">
        <w:rPr>
          <w:rFonts w:ascii="GHEA Grapalat" w:eastAsia="Times New Roman" w:hAnsi="GHEA Grapalat" w:cs="GHEA Grapalat"/>
          <w:sz w:val="20"/>
          <w:szCs w:val="20"/>
          <w:lang w:val="hy-AM"/>
        </w:rPr>
        <w:t xml:space="preserve">.</w:t>
      </w:r>
    </w:p>
    <w:p w14:paraId="7383D082"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покупка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процедура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как результат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запечатанный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контракт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 соблюдать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или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правильный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выполнять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 случае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наказание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 оригиналами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подарок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банк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что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написано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информирование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Для компании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наказание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электронный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цифровой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с подписью</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одобренный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быть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в случае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их</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являются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быть представленным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электронный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с такими средствами массовой информации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как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также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от них</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перепечатано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с опциями </w:t>
      </w:r>
      <w:r xmlns:w="http://schemas.openxmlformats.org/wordprocessingml/2006/main" w:rsidRPr="00E84C88">
        <w:rPr>
          <w:rFonts w:ascii="GHEA Grapalat" w:eastAsia="Times New Roman" w:hAnsi="GHEA Grapalat" w:cs="GHEA Grapalat"/>
          <w:sz w:val="20"/>
          <w:szCs w:val="20"/>
          <w:lang w:val="pt-BR"/>
        </w:rPr>
        <w:t xml:space="preserve">.</w:t>
      </w:r>
    </w:p>
    <w:p w14:paraId="22E303CA"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Клиент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в банк</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может</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является</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представить</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другой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дополнительный</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документы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7A1519E5"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 </w:t>
      </w:r>
      <w:r xmlns:w="http://schemas.openxmlformats.org/wordprocessingml/2006/main" w:rsidRPr="00E84C88">
        <w:rPr>
          <w:rFonts w:ascii="Arial" w:eastAsia="Times New Roman" w:hAnsi="Arial" w:cs="Arial"/>
          <w:sz w:val="20"/>
          <w:szCs w:val="20"/>
          <w:lang w:val="pt-BR"/>
        </w:rPr>
        <w:t xml:space="preserve">mail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упомянул</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денег</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как результат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вызванный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риски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изношенный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ущерб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отрицательный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последствия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число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любой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ответственность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носить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обязан</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проверить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договор</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нарушать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факты </w:t>
      </w:r>
      <w:r xmlns:w="http://schemas.openxmlformats.org/wordprocessingml/2006/main" w:rsidRPr="00E84C88">
        <w:rPr>
          <w:rFonts w:ascii="GHEA Grapalat" w:eastAsia="Times New Roman" w:hAnsi="GHEA Grapalat" w:cs="GHEA Grapalat"/>
          <w:sz w:val="20"/>
          <w:szCs w:val="20"/>
          <w:lang w:val="hy-AM"/>
        </w:rPr>
        <w:t xml:space="preserve">.</w:t>
      </w:r>
    </w:p>
    <w:p w14:paraId="168F6B44"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когда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счет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означает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 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удовлетворяет </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банк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от получения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затем </w:t>
      </w:r>
      <w:r xmlns:w="http://schemas.openxmlformats.org/wordprocessingml/2006/main" w:rsidRPr="00E84C88">
        <w:rPr>
          <w:rFonts w:ascii="GHEA Grapalat" w:eastAsia="Times New Roman" w:hAnsi="GHEA Grapalat" w:cs="GHEA Grapalat"/>
          <w:sz w:val="20"/>
          <w:szCs w:val="20"/>
          <w:lang w:val="pt-BR"/>
        </w:rPr>
        <w:t xml:space="preserve">2 ( </w:t>
      </w:r>
      <w:r xmlns:w="http://schemas.openxmlformats.org/wordprocessingml/2006/main" w:rsidRPr="00E84C88">
        <w:rPr>
          <w:rFonts w:ascii="Arial" w:eastAsia="Times New Roman" w:hAnsi="Arial" w:cs="Arial"/>
          <w:sz w:val="20"/>
          <w:szCs w:val="20"/>
          <w:lang w:val="en-US"/>
        </w:rPr>
        <w:t xml:space="preserve">два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рабочих дня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день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в течение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информировать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Клиенту:</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написано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в виде </w:t>
      </w:r>
      <w:r xmlns:w="http://schemas.openxmlformats.org/wordprocessingml/2006/main" w:rsidRPr="00E84C88">
        <w:rPr>
          <w:rFonts w:ascii="GHEA Grapalat" w:eastAsia="Times New Roman" w:hAnsi="GHEA Grapalat" w:cs="GHEA Grapalat"/>
          <w:sz w:val="20"/>
          <w:szCs w:val="20"/>
          <w:lang w:val="pt-BR"/>
        </w:rPr>
        <w:t xml:space="preserve">:</w:t>
      </w:r>
    </w:p>
    <w:p w14:paraId="1712D9F6"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Этот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соглашение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соседний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Предупреждающий </w:t>
      </w:r>
      <w:r xmlns:w="http://schemas.openxmlformats.org/wordprocessingml/2006/main" w:rsidRPr="00E84C88">
        <w:rPr>
          <w:rFonts w:ascii="Arial" w:eastAsia="Times New Roman" w:hAnsi="Arial" w:cs="Arial"/>
          <w:sz w:val="20"/>
          <w:szCs w:val="20"/>
          <w:lang w:val="hy-AM"/>
        </w:rPr>
        <w:t xml:space="preserve">знак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Банк</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от представления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после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из банка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независимый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 причинам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десять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работающий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день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 течение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Клиенту</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количество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 подлежит оплате</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В случае </w:t>
      </w:r>
      <w:r xmlns:w="http://schemas.openxmlformats.org/wordprocessingml/2006/main" w:rsidRPr="00E84C88">
        <w:rPr>
          <w:rFonts w:ascii="GHEA Grapalat" w:eastAsia="Times New Roman" w:hAnsi="GHEA Grapalat" w:cs="GHEA Grapalat"/>
          <w:sz w:val="20"/>
          <w:szCs w:val="20"/>
          <w:lang w:val="pt-BR"/>
        </w:rPr>
        <w:t xml:space="preserve">, если </w:t>
      </w:r>
      <w:r xmlns:w="http://schemas.openxmlformats.org/wordprocessingml/2006/main" w:rsidRPr="00E84C88">
        <w:rPr>
          <w:rFonts w:ascii="Arial" w:eastAsia="Times New Roman" w:hAnsi="Arial" w:cs="Arial"/>
          <w:sz w:val="20"/>
          <w:szCs w:val="20"/>
          <w:lang w:val="pt-BR"/>
        </w:rPr>
        <w:t xml:space="preserve">Клиент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неуплата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назад</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связанный</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Компания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информация</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передача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есть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АККРА</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Кредит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Отчетность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ЗАО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Кредит)</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бюро </w:t>
      </w:r>
      <w:r xmlns:w="http://schemas.openxmlformats.org/wordprocessingml/2006/main" w:rsidRPr="00E84C88">
        <w:rPr>
          <w:rFonts w:ascii="GHEA Grapalat" w:eastAsia="Times New Roman" w:hAnsi="GHEA Grapalat" w:cs="GHEA Grapalat"/>
          <w:sz w:val="20"/>
          <w:szCs w:val="20"/>
          <w:lang w:val="pt-BR"/>
        </w:rPr>
        <w:t xml:space="preserve">).</w:t>
      </w:r>
    </w:p>
    <w:p w14:paraId="49406611"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469880C1" w14:textId="77777777" w:rsidR="00532D6C" w:rsidRPr="00E84C88" w:rsidRDefault="00532D6C" w:rsidP="00532D6C">
      <w:pPr xmlns:w="http://schemas.openxmlformats.org/wordprocessingml/2006/main">
        <w:spacing w:after="0" w:line="240" w:lineRule="auto"/>
        <w:ind w:left="360"/>
        <w:jc w:val="center"/>
        <w:rPr>
          <w:rFonts w:ascii="GHEA Grapalat" w:eastAsia="Times New Roman" w:hAnsi="GHEA Grapalat" w:cs="GHEA Grapalat"/>
          <w:b/>
          <w:bCs/>
          <w:sz w:val="20"/>
          <w:szCs w:val="20"/>
          <w:lang w:val="hy-AM"/>
        </w:rPr>
      </w:pPr>
      <w:r xmlns:w="http://schemas.openxmlformats.org/wordprocessingml/2006/main" w:rsidRPr="00E84C88">
        <w:rPr>
          <w:rFonts w:ascii="GHEA Grapalat" w:eastAsia="Times New Roman" w:hAnsi="GHEA Grapalat" w:cs="GHEA Grapalat"/>
          <w:b/>
          <w:bCs/>
          <w:sz w:val="20"/>
          <w:szCs w:val="20"/>
          <w:lang w:val="hy-AM"/>
        </w:rPr>
        <w:t xml:space="preserve">2. </w:t>
      </w:r>
      <w:r xmlns:w="http://schemas.openxmlformats.org/wordprocessingml/2006/main" w:rsidRPr="00E84C88">
        <w:rPr>
          <w:rFonts w:ascii="Arial" w:eastAsia="Times New Roman" w:hAnsi="Arial" w:cs="Arial"/>
          <w:b/>
          <w:bCs/>
          <w:sz w:val="20"/>
          <w:szCs w:val="20"/>
          <w:lang w:val="hy-AM"/>
        </w:rPr>
        <w:t xml:space="preserve">Другое</w:t>
      </w:r>
      <w:r xmlns:w="http://schemas.openxmlformats.org/wordprocessingml/2006/main" w:rsidRPr="00E84C88">
        <w:rPr>
          <w:rFonts w:ascii="GHEA Grapalat" w:eastAsia="Times New Roman" w:hAnsi="GHEA Grapalat" w:cs="GHEA Grapalat"/>
          <w:b/>
          <w:bCs/>
          <w:sz w:val="20"/>
          <w:szCs w:val="20"/>
          <w:lang w:val="hy-AM"/>
        </w:rPr>
        <w:t xml:space="preserve"> </w:t>
      </w:r>
      <w:r xmlns:w="http://schemas.openxmlformats.org/wordprocessingml/2006/main" w:rsidRPr="00E84C88">
        <w:rPr>
          <w:rFonts w:ascii="Arial" w:eastAsia="Times New Roman" w:hAnsi="Arial" w:cs="Arial"/>
          <w:b/>
          <w:bCs/>
          <w:sz w:val="20"/>
          <w:szCs w:val="20"/>
          <w:lang w:val="hy-AM"/>
        </w:rPr>
        <w:t xml:space="preserve">условия</w:t>
      </w:r>
    </w:p>
    <w:p w14:paraId="6390392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2.1 </w:t>
      </w: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безвозвратный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есть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силы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входить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проверка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 момента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сила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быть запечатанным</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контракту</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быть предприняты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обязательства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полный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последний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тот день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последующий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двадцатый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работающий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включая </w:t>
      </w:r>
      <w:r xmlns:w="http://schemas.openxmlformats.org/wordprocessingml/2006/main" w:rsidRPr="00E84C88">
        <w:rPr>
          <w:rFonts w:ascii="GHEA Grapalat" w:eastAsia="Times New Roman" w:hAnsi="GHEA Grapalat" w:cs="GHEA Grapalat"/>
          <w:sz w:val="20"/>
          <w:szCs w:val="20"/>
          <w:lang w:val="hy-AM"/>
        </w:rPr>
        <w:t xml:space="preserve">:</w:t>
      </w:r>
    </w:p>
    <w:p w14:paraId="2EECE96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 </w:t>
      </w: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соседний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Клиент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банк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представляя </w:t>
      </w:r>
      <w:r xmlns:w="http://schemas.openxmlformats.org/wordprocessingml/2006/main" w:rsidRPr="00E84C88">
        <w:rPr>
          <w:rFonts w:ascii="GHEA Grapalat" w:eastAsia="Times New Roman" w:hAnsi="GHEA Grapalat" w:cs="GHEA Grapalat"/>
          <w:sz w:val="20"/>
          <w:szCs w:val="20"/>
          <w:lang w:val="hy-AM"/>
        </w:rPr>
        <w:t xml:space="preserve">:</w:t>
      </w:r>
    </w:p>
    <w:p w14:paraId="51C3E22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2.2.1.Клиент</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подтвержденный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 </w:t>
      </w:r>
      <w:r xmlns:w="http://schemas.openxmlformats.org/wordprocessingml/2006/main" w:rsidRPr="00E84C88">
        <w:rPr>
          <w:rFonts w:ascii="GHEA Grapalat" w:eastAsia="Times New Roman" w:hAnsi="GHEA Grapalat" w:cs="GHEA Grapalat"/>
          <w:sz w:val="20"/>
          <w:szCs w:val="20"/>
          <w:lang w:val="hy-AM"/>
        </w:rPr>
        <w:t xml:space="preserve">что?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слабый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отдал</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договорные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обязательства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нарушение </w:t>
      </w:r>
      <w:r xmlns:w="http://schemas.openxmlformats.org/wordprocessingml/2006/main" w:rsidRPr="00E84C88">
        <w:rPr>
          <w:rFonts w:ascii="GHEA Grapalat" w:eastAsia="Times New Roman" w:hAnsi="GHEA Grapalat" w:cs="GHEA Grapalat"/>
          <w:sz w:val="20"/>
          <w:szCs w:val="20"/>
          <w:lang w:val="hy-AM"/>
        </w:rPr>
        <w:t xml:space="preserve">и</w:t>
      </w:r>
      <w:r xmlns:w="http://schemas.openxmlformats.org/wordprocessingml/2006/main" w:rsidRPr="00E84C88">
        <w:rPr>
          <w:rFonts w:ascii="Arial" w:eastAsia="Times New Roman" w:hAnsi="Arial" w:cs="Arial"/>
          <w:sz w:val="20"/>
          <w:szCs w:val="20"/>
          <w:lang w:val="hy-AM"/>
        </w:rPr>
        <w:t xml:space="preserve">​</w:t>
      </w:r>
    </w:p>
    <w:p w14:paraId="62C7A6B1" w14:textId="77777777" w:rsidR="00532D6C" w:rsidRPr="00E84C88" w:rsidDel="00A13215"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2.2.2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подтвержденный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 </w:t>
      </w:r>
      <w:r xmlns:w="http://schemas.openxmlformats.org/wordprocessingml/2006/main" w:rsidRPr="00E84C88">
        <w:rPr>
          <w:rFonts w:ascii="GHEA Grapalat" w:eastAsia="Times New Roman" w:hAnsi="GHEA Grapalat" w:cs="GHEA Grapalat"/>
          <w:sz w:val="20"/>
          <w:szCs w:val="20"/>
          <w:lang w:val="hy-AM"/>
        </w:rPr>
        <w:t xml:space="preserve">что?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соседний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Письмо-требование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правильный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подписано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Компания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компетентный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человек</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 </w:t>
      </w:r>
      <w:r xmlns:w="http://schemas.openxmlformats.org/wordprocessingml/2006/main" w:rsidRPr="00E84C88">
        <w:rPr>
          <w:rFonts w:ascii="GHEA Grapalat" w:eastAsia="Times New Roman" w:hAnsi="GHEA Grapalat" w:cs="GHEA Grapalat"/>
          <w:sz w:val="20"/>
          <w:szCs w:val="20"/>
          <w:lang w:val="hy-AM"/>
        </w:rPr>
        <w:t xml:space="preserve">:</w:t>
      </w:r>
    </w:p>
    <w:p w14:paraId="2052BAC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2.3 </w:t>
      </w:r>
      <w:r xmlns:w="http://schemas.openxmlformats.org/wordprocessingml/2006/main" w:rsidRPr="00E84C88">
        <w:rPr>
          <w:rFonts w:ascii="Arial" w:eastAsia="Times New Roman" w:hAnsi="Arial" w:cs="Arial"/>
          <w:sz w:val="20"/>
          <w:szCs w:val="20"/>
          <w:lang w:val="hy-AM"/>
        </w:rPr>
        <w:t xml:space="preserve">Это</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случаю</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рожденный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аргументы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растворение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переговоры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через.</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Согласие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рука</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 приносить</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аргументы</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растворение</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судебный</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чтобы.</w:t>
      </w:r>
    </w:p>
    <w:p w14:paraId="20D536E5"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2EA7C2AA"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b/>
          <w:sz w:val="20"/>
          <w:szCs w:val="20"/>
          <w:lang w:val="hy-AM"/>
        </w:rPr>
        <w:t xml:space="preserve">3. </w:t>
      </w:r>
      <w:r xmlns:w="http://schemas.openxmlformats.org/wordprocessingml/2006/main" w:rsidRPr="00E84C88">
        <w:rPr>
          <w:rFonts w:ascii="Arial" w:eastAsia="Times New Roman" w:hAnsi="Arial" w:cs="Arial"/>
          <w:b/>
          <w:sz w:val="20"/>
          <w:szCs w:val="20"/>
          <w:lang w:val="hy-AM"/>
        </w:rPr>
        <w:t xml:space="preserve">Компания</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адрес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банковский</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Необходимые условия </w:t>
      </w:r>
      <w:r xmlns:w="http://schemas.openxmlformats.org/wordprocessingml/2006/main" w:rsidRPr="00E84C88">
        <w:rPr>
          <w:rFonts w:ascii="GHEA Grapalat" w:eastAsia="Times New Roman" w:hAnsi="GHEA Grapalat" w:cs="GHEA Grapalat"/>
          <w:b/>
          <w:sz w:val="20"/>
          <w:szCs w:val="20"/>
          <w:lang w:val="hy-AM"/>
        </w:rPr>
        <w:t xml:space="preserve">:</w:t>
      </w:r>
    </w:p>
    <w:p w14:paraId="74E3B491"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5E932372" w14:textId="076FADB8"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компания</w:t>
      </w:r>
      <w:r xmlns:w="http://schemas.openxmlformats.org/wordprocessingml/2006/main" w:rsidR="00532D6C"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имя</w:t>
      </w:r>
    </w:p>
    <w:p w14:paraId="4DC3C78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u w:val="single"/>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p>
    <w:p w14:paraId="6ACA23DD" w14:textId="4E69CB43"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компания</w:t>
      </w:r>
      <w:r xmlns:w="http://schemas.openxmlformats.org/wordprocessingml/2006/main" w:rsidR="00532D6C"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адрес</w:t>
      </w:r>
    </w:p>
    <w:p w14:paraId="67CEBA5C"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0D05CF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в компанию</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дежурный</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банк</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имя</w:t>
      </w:r>
    </w:p>
    <w:p w14:paraId="548B9878"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A650F8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банковское дело</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номер счета</w:t>
      </w:r>
    </w:p>
    <w:p w14:paraId="6211B4D6"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5C536D2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пол</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плательщик</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регистрация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число</w:t>
      </w:r>
    </w:p>
    <w:p w14:paraId="079045B9"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44CF6CA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компания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режиссерский</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имя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фамилия</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и</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подпись</w:t>
      </w:r>
    </w:p>
    <w:p w14:paraId="6488F19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К. </w:t>
      </w:r>
      <w:r xmlns:w="http://schemas.openxmlformats.org/wordprocessingml/2006/main" w:rsidRPr="00E84C88">
        <w:rPr>
          <w:rFonts w:ascii="GHEA Grapalat" w:eastAsia="Times New Roman" w:hAnsi="GHEA Grapalat" w:cs="Times New Roman"/>
          <w:sz w:val="20"/>
          <w:szCs w:val="20"/>
          <w:lang w:val="hy-AM"/>
        </w:rPr>
        <w:t xml:space="preserve">Т.</w:t>
      </w:r>
    </w:p>
    <w:p w14:paraId="74A98918"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26FD49F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День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месяц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год</w:t>
      </w:r>
    </w:p>
    <w:p w14:paraId="5E0C5AE1" w14:textId="77777777" w:rsidR="00532D6C" w:rsidRPr="00E84C88" w:rsidRDefault="00532D6C" w:rsidP="00532D6C">
      <w:pPr>
        <w:spacing w:after="0" w:line="240" w:lineRule="auto"/>
        <w:jc w:val="center"/>
        <w:rPr>
          <w:rFonts w:ascii="GHEA Grapalat" w:eastAsia="Times New Roman" w:hAnsi="GHEA Grapalat" w:cs="GHEA Grapalat"/>
          <w:sz w:val="20"/>
          <w:szCs w:val="20"/>
          <w:lang w:val="hy-AM"/>
        </w:rPr>
      </w:pPr>
    </w:p>
    <w:p w14:paraId="1B076021"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комиссия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секретарь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w:t>
      </w:r>
      <w:r xmlns:w="http://schemas.openxmlformats.org/wordprocessingml/2006/main" w:rsidRPr="00E84C88">
        <w:rPr>
          <w:rFonts w:ascii="Arial" w:eastAsia="Times New Roman" w:hAnsi="Arial"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до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приглашение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информационный бюллетень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издательское дело </w:t>
      </w:r>
      <w:r xmlns:w="http://schemas.openxmlformats.org/wordprocessingml/2006/main" w:rsidRPr="00E84C88">
        <w:rPr>
          <w:rFonts w:ascii="GHEA Grapalat" w:eastAsia="Times New Roman" w:hAnsi="GHEA Grapalat" w:cs="Times New Roman"/>
          <w:sz w:val="20"/>
          <w:szCs w:val="20"/>
          <w:lang w:val="hy-AM"/>
        </w:rPr>
        <w:t xml:space="preserve">.</w:t>
      </w:r>
    </w:p>
    <w:p w14:paraId="04FF852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59A4786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15AC8ABF"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7036DC8B"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538E1E" w14:textId="0AF14C2F" w:rsidR="00532D6C" w:rsidRPr="00E84C88" w:rsidRDefault="00532D6C" w:rsidP="00532D6C">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1.</w:t>
            </w:r>
            <w:r xmlns:w="http://schemas.openxmlformats.org/wordprocessingml/2006/main" w:rsidR="00D96837">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ОПЛАТА</w:t>
            </w:r>
            <w:r xmlns:w="http://schemas.openxmlformats.org/wordprocessingml/2006/main" w:rsidRPr="00E84C88">
              <w:rPr>
                <w:rFonts w:ascii="GHEA Grapalat" w:eastAsia="Times New Roman" w:hAnsi="GHEA Grapalat" w:cs="Arial"/>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ЗАПРОС </w:t>
            </w:r>
            <w:r xmlns:w="http://schemas.openxmlformats.org/wordprocessingml/2006/main" w:rsidRPr="00E84C88">
              <w:rPr>
                <w:rFonts w:ascii="GHEA Grapalat" w:eastAsia="Times New Roman" w:hAnsi="GHEA Grapalat" w:cs="Sylfaen"/>
                <w:b/>
                <w:bCs/>
                <w:sz w:val="20"/>
                <w:szCs w:val="20"/>
                <w:lang w:val="en-US"/>
              </w:rPr>
              <w:t xml:space="preserve">*</w:t>
            </w:r>
          </w:p>
          <w:p w14:paraId="7B7FC85F"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3B5CE54B"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7C06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Sylfaen"/>
                <w:sz w:val="20"/>
                <w:szCs w:val="20"/>
                <w:lang w:val="hy-AM"/>
              </w:rPr>
              <w:t xml:space="preserve"> </w:t>
            </w:r>
          </w:p>
        </w:tc>
      </w:tr>
      <w:tr w:rsidR="00532D6C" w:rsidRPr="00E84C88" w14:paraId="0FEE002E"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538B9" w14:textId="47943CA6"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lang w:val="en-US"/>
              </w:rPr>
              <w:t xml:space="preserve">Презентация</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Arial"/>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GHEA Grapalat" w:eastAsia="Times New Roman" w:hAnsi="GHEA Grapalat" w:cs="Tahoma"/>
                <w:color w:val="000000"/>
                <w:sz w:val="20"/>
                <w:szCs w:val="20"/>
                <w:lang w:val="en-US"/>
              </w:rPr>
              <w:t xml:space="preserve">.</w:t>
            </w:r>
          </w:p>
        </w:tc>
      </w:tr>
      <w:tr w:rsidR="00532D6C" w:rsidRPr="00E84C88" w14:paraId="11B17A56"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998A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Компания)</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331C95C1"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EF5E7"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5.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rPr>
              <w:t xml:space="preserve">плательщика</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дежурный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Финансовый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организация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банк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1386AAE2"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9EA19"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6. </w:t>
            </w:r>
            <w:r xmlns:w="http://schemas.openxmlformats.org/wordprocessingml/2006/main" w:rsidRPr="00E84C88">
              <w:rPr>
                <w:rFonts w:ascii="GHEA Grapalat" w:eastAsia="Times New Roman" w:hAnsi="GHEA Grapalat" w:cs="Sylfaen"/>
                <w:sz w:val="20"/>
                <w:szCs w:val="20"/>
                <w:lang w:val="en-US"/>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D8E86E1"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665DC"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GHEA Grapalat" w:eastAsia="Times New Roman" w:hAnsi="GHEA Grapalat" w:cs="Sylfaen"/>
                <w:sz w:val="20"/>
                <w:szCs w:val="20"/>
                <w:lang w:val="en-US"/>
              </w:rPr>
              <w:t xml:space="preserve">Плательщик</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30E0EF0B"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95D66"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lang w:val="en-US"/>
              </w:rPr>
              <w:t xml:space="preserve">Плательщик</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ПСК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54FE341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F3C6F"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9. </w:t>
            </w:r>
            <w:r xmlns:w="http://schemas.openxmlformats.org/wordprocessingml/2006/main" w:rsidRPr="00E84C88">
              <w:rPr>
                <w:rFonts w:ascii="GHEA Grapalat" w:eastAsia="Times New Roman" w:hAnsi="GHEA Grapalat" w:cs="Sylfaen"/>
                <w:sz w:val="20"/>
                <w:szCs w:val="20"/>
              </w:rPr>
              <w:t xml:space="preserve">Бенефициар</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Туманян</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полезность</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экономика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НПО</w:t>
            </w:r>
          </w:p>
        </w:tc>
      </w:tr>
      <w:tr w:rsidR="00532D6C" w:rsidRPr="00E84C88" w14:paraId="04615D28"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0E79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10.</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не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6CD4A818"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7E15"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11. </w:t>
            </w:r>
            <w:r xmlns:w="http://schemas.openxmlformats.org/wordprocessingml/2006/main" w:rsidRPr="00E84C88">
              <w:rPr>
                <w:rFonts w:ascii="GHEA Grapalat" w:eastAsia="Times New Roman" w:hAnsi="GHEA Grapalat" w:cs="Sylfaen"/>
                <w:sz w:val="20"/>
                <w:szCs w:val="20"/>
                <w:lang w:val="en-US"/>
              </w:rPr>
              <w:t xml:space="preserve">Бенефициар</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F630B1B"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190F6" w14:textId="77777777" w:rsidR="00532D6C" w:rsidRPr="00E84C88" w:rsidRDefault="00532D6C" w:rsidP="008E294B">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Arial" w:eastAsia="Times New Roman" w:hAnsi="Arial" w:cs="Arial"/>
                <w:sz w:val="20"/>
                <w:szCs w:val="20"/>
                <w:lang w:val="en-US"/>
              </w:rPr>
              <w:t xml:space="preserve">бенефициара</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дежурный</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Финансовый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организация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банк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76BFD8CC"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DC734"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rPr>
              <w:t xml:space="preserve">Бенефициар</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Arial"/>
                <w:sz w:val="20"/>
                <w:szCs w:val="20"/>
              </w:rPr>
              <w:t xml:space="preserve">N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9DF432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D122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Сумма</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в цифрах)</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словами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3D19D49A"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0243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15.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sz w:val="20"/>
                <w:szCs w:val="20"/>
                <w:lang w:val="en-US"/>
              </w:rPr>
              <w:t xml:space="preserve">в цифрах)</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словами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намеревался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денег</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частичный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принятие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для </w:t>
            </w:r>
            <w:r xmlns:w="http://schemas.openxmlformats.org/wordprocessingml/2006/main" w:rsidRPr="00E84C88">
              <w:rPr>
                <w:rFonts w:ascii="GHEA Grapalat" w:eastAsia="Times New Roman" w:hAnsi="GHEA Grapalat" w:cs="Sylfaen"/>
                <w:sz w:val="20"/>
                <w:szCs w:val="20"/>
                <w:lang w:val="hy-AM"/>
              </w:rPr>
              <w:t xml:space="preserve">которого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применяется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053F860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DFF80"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rPr>
              <w:t xml:space="preserve">6. </w:t>
            </w:r>
            <w:r xmlns:w="http://schemas.openxmlformats.org/wordprocessingml/2006/main" w:rsidRPr="00E84C88">
              <w:rPr>
                <w:rFonts w:ascii="Arial" w:eastAsia="Times New Roman" w:hAnsi="Arial" w:cs="Arial"/>
                <w:sz w:val="20"/>
                <w:szCs w:val="20"/>
                <w:lang w:val="en-US"/>
              </w:rPr>
              <w:t xml:space="preserve">Валюта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прописью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 кодом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A4051A1"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57AA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Arial" w:eastAsia="Times New Roman" w:hAnsi="Arial" w:cs="Arial"/>
                <w:sz w:val="20"/>
                <w:szCs w:val="20"/>
                <w:lang w:val="en-US"/>
              </w:rPr>
              <w:t xml:space="preserve">Цель </w:t>
            </w: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транзакции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платежа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bCs/>
                <w:sz w:val="20"/>
                <w:szCs w:val="20"/>
                <w:lang w:val="hy-AM"/>
              </w:rPr>
              <w:t xml:space="preserve">договор)</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исполнение</w:t>
            </w:r>
            <w:r xmlns:w="http://schemas.openxmlformats.org/wordprocessingml/2006/main" w:rsidRPr="00E84C88">
              <w:rPr>
                <w:rFonts w:ascii="GHEA Grapalat" w:eastAsia="Times New Roman" w:hAnsi="GHEA Grapalat" w:cs="Sylfaen"/>
                <w:bCs/>
                <w:sz w:val="20"/>
                <w:szCs w:val="20"/>
              </w:rPr>
              <w:t xml:space="preserve"> </w:t>
            </w:r>
            <w:r xmlns:w="http://schemas.openxmlformats.org/wordprocessingml/2006/main" w:rsidRPr="00E84C88">
              <w:rPr>
                <w:rFonts w:ascii="Arial" w:eastAsia="Times New Roman" w:hAnsi="Arial" w:cs="Arial"/>
                <w:bCs/>
                <w:sz w:val="20"/>
                <w:szCs w:val="20"/>
                <w:lang w:val="en-US"/>
              </w:rPr>
              <w:t xml:space="preserve">страхование</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для </w:t>
            </w:r>
            <w:r xmlns:w="http://schemas.openxmlformats.org/wordprocessingml/2006/main" w:rsidRPr="00E84C88">
              <w:rPr>
                <w:rFonts w:ascii="GHEA Grapalat" w:eastAsia="Times New Roman" w:hAnsi="GHEA Grapalat" w:cs="Sylfaen"/>
                <w:bCs/>
                <w:sz w:val="20"/>
                <w:szCs w:val="20"/>
              </w:rPr>
              <w:t xml:space="preserve">)</w:t>
            </w:r>
          </w:p>
        </w:tc>
      </w:tr>
      <w:tr w:rsidR="00532D6C" w:rsidRPr="00E84C88" w14:paraId="1E9E9AE7"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10888766"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базы:</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Документы)</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включая:</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их</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числа </w:t>
            </w:r>
            <w:r xmlns:w="http://schemas.openxmlformats.org/wordprocessingml/2006/main" w:rsidRPr="00E84C88">
              <w:rPr>
                <w:rFonts w:ascii="GHEA Grapalat" w:eastAsia="Times New Roman" w:hAnsi="GHEA Grapalat" w:cs="Arial"/>
                <w:sz w:val="20"/>
                <w:szCs w:val="20"/>
                <w:lang w:val="hy-AM"/>
              </w:rPr>
              <w:t xml:space="preserve">,</w:t>
            </w:r>
            <w:r xmlns:w="http://schemas.openxmlformats.org/wordprocessingml/2006/main" w:rsidRPr="00E84C88">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контракт</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код</w:t>
            </w:r>
            <w:proofErr xmlns:w="http://schemas.openxmlformats.org/wordprocessingml/2006/main" w:type="gramEnd"/>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чей</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основа</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происходит</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обвинение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Sylfaen"/>
                <w:sz w:val="20"/>
                <w:szCs w:val="20"/>
              </w:rPr>
              <w:t xml:space="preserve">​</w:t>
            </w:r>
          </w:p>
          <w:p w14:paraId="60BF1BE9"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0DF7D86A"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45A960EA"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644D6EB0"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60118" w14:textId="7A3A1DCA"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19.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 </w:t>
            </w:r>
            <w:r xmlns:w="http://schemas.openxmlformats.org/wordprocessingml/2006/main" w:rsidR="00D96837">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 </w:t>
            </w:r>
            <w:r xmlns:w="http://schemas.openxmlformats.org/wordprocessingml/2006/main" w:rsidRPr="00E84C88">
              <w:rPr>
                <w:rFonts w:ascii="GHEA Grapalat" w:eastAsia="Times New Roman" w:hAnsi="GHEA Grapalat" w:cs="Sylfaen"/>
                <w:sz w:val="20"/>
                <w:szCs w:val="20"/>
                <w:lang w:val="hy-AM"/>
              </w:rPr>
              <w:t xml:space="preserve">&gt;</w:t>
            </w:r>
          </w:p>
          <w:p w14:paraId="4AD4E476"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38D7A3CD"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C3E6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Дисплей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страницы</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lang w:val="en-U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страница</w:t>
            </w:r>
          </w:p>
          <w:p w14:paraId="4A123DBF"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3A3F6DA7"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43B3BA0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GHEA Grapalat" w:eastAsia="Times New Roman" w:hAnsi="GHEA Grapalat" w:cs="Arial"/>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Бенефициар</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подписи</w:t>
            </w:r>
          </w:p>
          <w:p w14:paraId="60F46E1D" w14:textId="77777777" w:rsidR="00532D6C" w:rsidRPr="00E84C88" w:rsidRDefault="00532D6C" w:rsidP="00532D6C">
            <w:pPr>
              <w:spacing w:after="0" w:line="240" w:lineRule="auto"/>
              <w:rPr>
                <w:rFonts w:ascii="GHEA Grapalat" w:eastAsia="Times New Roman" w:hAnsi="GHEA Grapalat" w:cs="Sylfaen"/>
                <w:sz w:val="20"/>
                <w:szCs w:val="20"/>
              </w:rPr>
            </w:pPr>
          </w:p>
          <w:p w14:paraId="1C314AFE"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2A16C0CD"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45EF39BC" w14:textId="77777777" w:rsidR="00532D6C" w:rsidRPr="00E84C88" w:rsidRDefault="00532D6C" w:rsidP="00532D6C">
            <w:pPr>
              <w:spacing w:after="0" w:line="240" w:lineRule="auto"/>
              <w:rPr>
                <w:rFonts w:ascii="GHEA Grapalat" w:eastAsia="Times New Roman" w:hAnsi="GHEA Grapalat" w:cs="Sylfaen"/>
                <w:sz w:val="20"/>
                <w:szCs w:val="20"/>
              </w:rPr>
            </w:pPr>
          </w:p>
          <w:p w14:paraId="0586C32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1DF9918D" w14:textId="77777777" w:rsidR="00532D6C" w:rsidRPr="00E84C88" w:rsidRDefault="00532D6C" w:rsidP="00532D6C">
            <w:pPr>
              <w:spacing w:after="0" w:line="240" w:lineRule="auto"/>
              <w:rPr>
                <w:rFonts w:ascii="GHEA Grapalat" w:eastAsia="Times New Roman" w:hAnsi="GHEA Grapalat" w:cs="Sylfaen"/>
                <w:sz w:val="20"/>
                <w:szCs w:val="20"/>
              </w:rPr>
            </w:pPr>
          </w:p>
          <w:p w14:paraId="0A5194A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rPr>
              <w:t xml:space="preserve">.</w:t>
            </w:r>
          </w:p>
          <w:p w14:paraId="76C0C0FA" w14:textId="59813C9F"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Arial" w:eastAsia="Times New Roman" w:hAnsi="Arial" w:cs="Arial"/>
                <w:sz w:val="20"/>
                <w:szCs w:val="20"/>
                <w:lang w:val="en-US"/>
              </w:rPr>
              <w:t xml:space="preserve">К. </w:t>
            </w:r>
            <w:r xmlns:w="http://schemas.openxmlformats.org/wordprocessingml/2006/main" w:rsidR="00532D6C" w:rsidRPr="00E84C88">
              <w:rPr>
                <w:rFonts w:ascii="GHEA Grapalat" w:eastAsia="Times New Roman" w:hAnsi="GHEA Grapalat" w:cs="Sylfaen"/>
                <w:sz w:val="20"/>
                <w:szCs w:val="20"/>
              </w:rPr>
              <w:t xml:space="preserve">Т.</w:t>
            </w:r>
          </w:p>
          <w:p w14:paraId="5BB82FC1"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0CDF8C"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rPr>
              <w:t xml:space="preserve">1.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подписи </w:t>
            </w:r>
            <w:r xmlns:w="http://schemas.openxmlformats.org/wordprocessingml/2006/main" w:rsidRPr="00E84C88">
              <w:rPr>
                <w:rFonts w:ascii="GHEA Grapalat" w:eastAsia="Times New Roman" w:hAnsi="GHEA Grapalat" w:cs="Sylfaen"/>
                <w:sz w:val="20"/>
                <w:szCs w:val="20"/>
              </w:rPr>
              <w:t xml:space="preserve">:</w:t>
            </w:r>
          </w:p>
          <w:p w14:paraId="3CE8CEEF"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4A576ED4" w14:textId="5E222C85"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Tahoma"/>
                <w:color w:val="000000"/>
                <w:sz w:val="20"/>
                <w:szCs w:val="20"/>
              </w:rPr>
              <w:t xml:space="preserve">/____________________/</w:t>
            </w:r>
          </w:p>
          <w:p w14:paraId="1743AA36"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9E5A260"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992FEAA"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374085AB"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4154B6A8" w14:textId="44631D61"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К. </w:t>
            </w:r>
            <w:r xmlns:w="http://schemas.openxmlformats.org/wordprocessingml/2006/main" w:rsidRPr="00E84C88">
              <w:rPr>
                <w:rFonts w:ascii="GHEA Grapalat" w:eastAsia="Times New Roman" w:hAnsi="GHEA Grapalat" w:cs="Sylfaen"/>
                <w:sz w:val="20"/>
                <w:szCs w:val="20"/>
              </w:rPr>
              <w:t xml:space="preserve">Т.</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rPr>
              <w:t xml:space="preserve">​</w:t>
            </w:r>
          </w:p>
          <w:p w14:paraId="69F01416"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7C68FDA1"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2E5E7B75"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4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en-US"/>
              </w:rPr>
              <w:t xml:space="preserve">а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hy-AM"/>
              </w:rPr>
              <w:t xml:space="preserve">Бенефициару</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дежурный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финансовый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организация</w:t>
            </w:r>
            <w:r xmlns:w="http://schemas.openxmlformats.org/wordprocessingml/2006/main" w:rsidRPr="00E84C88">
              <w:rPr>
                <w:rFonts w:ascii="GHEA Grapalat" w:eastAsia="Times New Roman" w:hAnsi="GHEA Grapalat" w:cs="Tahoma"/>
                <w:color w:val="000000"/>
                <w:sz w:val="20"/>
                <w:szCs w:val="20"/>
              </w:rPr>
              <w:t xml:space="preserve"> </w:t>
            </w:r>
          </w:p>
          <w:p w14:paraId="79B2FE88" w14:textId="03184DA9"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Pr>
                <w:rFonts w:ascii="GHEA Grapalat" w:eastAsia="Times New Roman" w:hAnsi="GHEA Grapalat" w:cs="Tahoma"/>
                <w:color w:val="000000"/>
                <w:sz w:val="20"/>
                <w:szCs w:val="20"/>
              </w:rPr>
              <w:t xml:space="preserve">                         </w:t>
            </w:r>
            <w:r xmlns:w="http://schemas.openxmlformats.org/wordprocessingml/2006/main" w:rsidR="00532D6C" w:rsidRPr="00E84C88">
              <w:rPr>
                <w:rFonts w:ascii="GHEA Grapalat" w:eastAsia="Times New Roman" w:hAnsi="GHEA Grapalat" w:cs="Tahoma"/>
                <w:color w:val="000000"/>
                <w:sz w:val="20"/>
                <w:szCs w:val="20"/>
                <w:lang w:val="hy-AM"/>
              </w:rPr>
              <w:t xml:space="preserve">                 </w:t>
            </w:r>
          </w:p>
          <w:p w14:paraId="62DBAF19" w14:textId="6FC434B1"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Pr>
                <w:rFonts w:ascii="GHEA Grapalat" w:eastAsia="Times New Roman" w:hAnsi="GHEA Grapalat" w:cs="Tahoma"/>
                <w:color w:val="000000"/>
                <w:sz w:val="20"/>
                <w:szCs w:val="20"/>
                <w:lang w:val="hy-AM"/>
              </w:rPr>
              <w:t xml:space="preserve">                                             </w:t>
            </w:r>
            <w:r xmlns:w="http://schemas.openxmlformats.org/wordprocessingml/2006/main" w:rsidR="00532D6C" w:rsidRPr="00E84C88">
              <w:rPr>
                <w:rFonts w:ascii="GHEA Grapalat" w:eastAsia="Times New Roman" w:hAnsi="GHEA Grapalat" w:cs="Tahoma"/>
                <w:color w:val="000000"/>
                <w:sz w:val="20"/>
                <w:szCs w:val="20"/>
              </w:rPr>
              <w:t xml:space="preserve">/____________________/</w:t>
            </w:r>
          </w:p>
          <w:p w14:paraId="20D9507D"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p>
          <w:p w14:paraId="4BF18F4B" w14:textId="30DC69A4"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подпись </w:t>
            </w:r>
            <w:r xmlns:w="http://schemas.openxmlformats.org/wordprocessingml/2006/main" w:rsidR="00532D6C" w:rsidRPr="00E84C88">
              <w:rPr>
                <w:rFonts w:ascii="GHEA Grapalat" w:eastAsia="Times New Roman" w:hAnsi="GHEA Grapalat" w:cs="Sylfaen"/>
                <w:sz w:val="20"/>
                <w:szCs w:val="20"/>
                <w:lang w:val="en-US"/>
              </w:rPr>
              <w:t xml:space="preserve">/</w:t>
            </w:r>
          </w:p>
          <w:p w14:paraId="0D131FD1"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31B85A29"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0867AA71"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3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en-US"/>
              </w:rPr>
              <w:t xml:space="preserve">а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hy-AM"/>
              </w:rPr>
              <w:t xml:space="preserve">Плательщику</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дежурный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финансовый</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организация</w:t>
            </w:r>
            <w:r xmlns:w="http://schemas.openxmlformats.org/wordprocessingml/2006/main" w:rsidRPr="00E84C88">
              <w:rPr>
                <w:rFonts w:ascii="GHEA Grapalat" w:eastAsia="Times New Roman" w:hAnsi="GHEA Grapalat" w:cs="Tahoma"/>
                <w:color w:val="000000"/>
                <w:sz w:val="20"/>
                <w:szCs w:val="20"/>
                <w:lang w:val="en-US"/>
              </w:rPr>
              <w:t xml:space="preserve"> </w:t>
            </w:r>
          </w:p>
          <w:p w14:paraId="0C0278D6"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55E25DAB"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68303E3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/____________________/</w:t>
            </w:r>
          </w:p>
          <w:p w14:paraId="1DD09130" w14:textId="746579CE" w:rsidR="00532D6C" w:rsidRPr="00E84C88" w:rsidRDefault="00D96837" w:rsidP="00532D6C">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Tahoma"/>
                <w:color w:val="000000"/>
                <w:sz w:val="20"/>
                <w:szCs w:val="20"/>
                <w:lang w:val="en-US"/>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подпись </w:t>
            </w:r>
            <w:r xmlns:w="http://schemas.openxmlformats.org/wordprocessingml/2006/main" w:rsidR="00532D6C" w:rsidRPr="00E84C88">
              <w:rPr>
                <w:rFonts w:ascii="GHEA Grapalat" w:eastAsia="Times New Roman" w:hAnsi="GHEA Grapalat" w:cs="Sylfaen"/>
                <w:sz w:val="20"/>
                <w:szCs w:val="20"/>
                <w:lang w:val="en-US"/>
              </w:rPr>
              <w:t xml:space="preserve">/</w:t>
            </w:r>
          </w:p>
          <w:p w14:paraId="655EAEE9"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C4546D" w14:paraId="2684512D"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62D6F349" w14:textId="6617A72B"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24.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 </w:t>
            </w:r>
            <w:r xmlns:w="http://schemas.openxmlformats.org/wordprocessingml/2006/main" w:rsidRPr="00E84C88">
              <w:rPr>
                <w:rFonts w:ascii="Arial" w:eastAsia="Times New Roman" w:hAnsi="Arial" w:cs="Arial"/>
                <w:sz w:val="20"/>
                <w:szCs w:val="20"/>
                <w:lang w:val="en-US"/>
              </w:rPr>
              <w:t xml:space="preserve">Т.</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w:t>
            </w:r>
          </w:p>
          <w:p w14:paraId="6B4023A4"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6A4288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32B40795" w14:textId="06DD9602"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2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00D96837">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GHEA Grapalat" w:eastAsia="Times New Roman" w:hAnsi="GHEA Grapalat" w:cs="Sylfaen"/>
                <w:sz w:val="20"/>
                <w:szCs w:val="20"/>
                <w:lang w:val="en-US"/>
              </w:rPr>
              <w:t xml:space="preserve">г.</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 </w:t>
            </w:r>
          </w:p>
          <w:p w14:paraId="3F93A39D"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DF898A0"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6503FCC0"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65044EA7" w14:textId="7739C7CF"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 </w:t>
            </w:r>
            <w:r xmlns:w="http://schemas.openxmlformats.org/wordprocessingml/2006/main" w:rsidRPr="00E84C88">
              <w:rPr>
                <w:rFonts w:ascii="Arial" w:eastAsia="Times New Roman" w:hAnsi="Arial" w:cs="Arial"/>
                <w:sz w:val="20"/>
                <w:szCs w:val="20"/>
                <w:lang w:val="en-US"/>
              </w:rPr>
              <w:t xml:space="preserve">Т.</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w:t>
            </w:r>
          </w:p>
          <w:p w14:paraId="714A5500"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BABD643"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1A47AC8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Казнь</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GHEA Grapalat" w:eastAsia="Times New Roman" w:hAnsi="GHEA Grapalat" w:cs="Tahoma"/>
                <w:color w:val="000000"/>
                <w:sz w:val="20"/>
                <w:szCs w:val="20"/>
                <w:lang w:val="en-US"/>
              </w:rPr>
              <w:t xml:space="preserve">.</w:t>
            </w:r>
          </w:p>
          <w:p w14:paraId="4AB23E89"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3315EDE7"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B54927A"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3D2AF2C1"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3AFB3ED"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6964E75"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F4CC3A7"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EFAE643"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A607746"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Оплата</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письмо с требованием</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заполняется</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является</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в соответствии с</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этот</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по приглашению</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определенный</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Оплата</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письмо с требованием</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обязательный</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предпосылки</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и</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заполнение</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чтобы </w:t>
      </w:r>
      <w:r xmlns:w="http://schemas.openxmlformats.org/wordprocessingml/2006/main" w:rsidRPr="00E84C88">
        <w:rPr>
          <w:rFonts w:ascii="GHEA Grapalat" w:eastAsia="Times New Roman" w:hAnsi="GHEA Grapalat" w:cs="Times New Roman"/>
          <w:sz w:val="16"/>
          <w:szCs w:val="24"/>
          <w:lang w:val="hy-AM"/>
        </w:rPr>
        <w:t xml:space="preserve">.</w:t>
      </w:r>
    </w:p>
    <w:p w14:paraId="21CC97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E84C88">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E84C88">
        <w:rPr>
          <w:rFonts w:ascii="Arial" w:eastAsia="Times New Roman" w:hAnsi="Arial" w:cs="Arial"/>
          <w:b/>
          <w:lang w:val="hy-AM"/>
        </w:rPr>
        <w:lastRenderedPageBreak xmlns:w="http://schemas.openxmlformats.org/wordprocessingml/2006/main"/>
      </w:r>
      <w:r xmlns:w="http://schemas.openxmlformats.org/wordprocessingml/2006/main" w:rsidRPr="00E84C88">
        <w:rPr>
          <w:rFonts w:ascii="Arial" w:eastAsia="Times New Roman" w:hAnsi="Arial" w:cs="Arial"/>
          <w:b/>
          <w:lang w:val="hy-AM"/>
        </w:rPr>
        <w:t xml:space="preserve">Оплата</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письмо с требованием</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обязательный</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предпосылки</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и</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заполнение</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гид</w:t>
      </w:r>
    </w:p>
    <w:p w14:paraId="40E0498E"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56D33C7A" w14:textId="77777777" w:rsidTr="00532D6C">
        <w:tc>
          <w:tcPr>
            <w:tcW w:w="720" w:type="dxa"/>
            <w:tcBorders>
              <w:top w:val="single" w:sz="4" w:space="0" w:color="auto"/>
              <w:left w:val="single" w:sz="4" w:space="0" w:color="auto"/>
              <w:bottom w:val="single" w:sz="4" w:space="0" w:color="auto"/>
              <w:right w:val="single" w:sz="4" w:space="0" w:color="auto"/>
            </w:tcBorders>
          </w:tcPr>
          <w:p w14:paraId="7772B44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w:t>
            </w:r>
          </w:p>
        </w:tc>
        <w:tc>
          <w:tcPr>
            <w:tcW w:w="1938" w:type="dxa"/>
            <w:tcBorders>
              <w:top w:val="single" w:sz="4" w:space="0" w:color="auto"/>
              <w:left w:val="single" w:sz="4" w:space="0" w:color="auto"/>
              <w:bottom w:val="single" w:sz="4" w:space="0" w:color="auto"/>
              <w:right w:val="single" w:sz="4" w:space="0" w:color="auto"/>
            </w:tcBorders>
          </w:tcPr>
          <w:p w14:paraId="067B3D5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&lt;&lt; </w:t>
            </w:r>
            <w:r xmlns:w="http://schemas.openxmlformats.org/wordprocessingml/2006/main" w:rsidRPr="00E84C88">
              <w:rPr>
                <w:rFonts w:ascii="Arial" w:eastAsia="Times New Roman" w:hAnsi="Arial" w:cs="Arial"/>
                <w:b/>
                <w:sz w:val="20"/>
                <w:szCs w:val="20"/>
                <w:lang w:val="en-US"/>
              </w:rPr>
              <w:t xml:space="preserve">Оплата</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запрос </w:t>
            </w:r>
            <w:r xmlns:w="http://schemas.openxmlformats.org/wordprocessingml/2006/main" w:rsidRPr="00E84C88">
              <w:rPr>
                <w:rFonts w:ascii="GHEA Grapalat" w:eastAsia="Times New Roman" w:hAnsi="GHEA Grapalat" w:cs="Times New Roman"/>
                <w:b/>
                <w:sz w:val="20"/>
                <w:szCs w:val="20"/>
                <w:lang w:val="en-US"/>
              </w:rPr>
              <w:t xml:space="preserve">&gt;&gt; </w:t>
            </w:r>
            <w:r xmlns:w="http://schemas.openxmlformats.org/wordprocessingml/2006/main" w:rsidRPr="00E84C88">
              <w:rPr>
                <w:rFonts w:ascii="Arial" w:eastAsia="Times New Roman" w:hAnsi="Arial" w:cs="Arial"/>
                <w:b/>
                <w:sz w:val="20"/>
                <w:szCs w:val="20"/>
                <w:lang w:val="en-US"/>
              </w:rPr>
              <w:t xml:space="preserve">документ</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предпосылки</w:t>
            </w:r>
          </w:p>
        </w:tc>
        <w:tc>
          <w:tcPr>
            <w:tcW w:w="2050" w:type="dxa"/>
            <w:tcBorders>
              <w:top w:val="single" w:sz="4" w:space="0" w:color="auto"/>
              <w:left w:val="single" w:sz="4" w:space="0" w:color="auto"/>
              <w:bottom w:val="single" w:sz="4" w:space="0" w:color="auto"/>
              <w:right w:val="single" w:sz="4" w:space="0" w:color="auto"/>
            </w:tcBorders>
          </w:tcPr>
          <w:p w14:paraId="40ED37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Отмеченный</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поле </w:t>
            </w:r>
            <w:r xmlns:w="http://schemas.openxmlformats.org/wordprocessingml/2006/main" w:rsidRPr="00E84C88">
              <w:rPr>
                <w:rFonts w:ascii="GHEA Grapalat" w:eastAsia="Times New Roman" w:hAnsi="GHEA Grapalat" w:cs="Times New Roman"/>
                <w:b/>
                <w:sz w:val="20"/>
                <w:szCs w:val="20"/>
                <w:lang w:val="en-US"/>
              </w:rPr>
              <w:t xml:space="preserve">/</w:t>
            </w:r>
          </w:p>
          <w:p w14:paraId="676F79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предпосылка</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существование</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в документе</w:t>
            </w:r>
          </w:p>
        </w:tc>
        <w:tc>
          <w:tcPr>
            <w:tcW w:w="3350" w:type="dxa"/>
            <w:tcBorders>
              <w:top w:val="single" w:sz="4" w:space="0" w:color="auto"/>
              <w:left w:val="single" w:sz="4" w:space="0" w:color="auto"/>
              <w:bottom w:val="single" w:sz="4" w:space="0" w:color="auto"/>
              <w:right w:val="single" w:sz="4" w:space="0" w:color="auto"/>
            </w:tcBorders>
          </w:tcPr>
          <w:p w14:paraId="3A8615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en-US"/>
              </w:rPr>
              <w:t xml:space="preserve">Действительное состояние</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заполнение</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требование</w:t>
            </w:r>
            <w:r xmlns:w="http://schemas.openxmlformats.org/wordprocessingml/2006/main" w:rsidRPr="00E84C88">
              <w:rPr>
                <w:rFonts w:ascii="GHEA Grapalat" w:eastAsia="Times New Roman" w:hAnsi="GHEA Grapalat" w:cs="Times New Roman"/>
                <w:b/>
                <w:sz w:val="20"/>
                <w:szCs w:val="20"/>
                <w:lang w:val="hy-AM"/>
              </w:rPr>
              <w:t xml:space="preserve"> </w:t>
            </w:r>
          </w:p>
          <w:p w14:paraId="4500BDC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покупки)</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процесс</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назад</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связанный </w:t>
            </w:r>
            <w:r xmlns:w="http://schemas.openxmlformats.org/wordprocessingml/2006/main" w:rsidRPr="00E84C88">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487E8CD5"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Условие действительности</w:t>
            </w:r>
          </w:p>
          <w:p w14:paraId="39EDB107"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дополнительный</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сторона </w:t>
            </w:r>
            <w:r xmlns:w="http://schemas.openxmlformats.org/wordprocessingml/2006/main" w:rsidRPr="00E84C88">
              <w:rPr>
                <w:rFonts w:ascii="GHEA Grapalat" w:eastAsia="Times New Roman" w:hAnsi="GHEA Grapalat" w:cs="Times New Roman"/>
                <w:b/>
                <w:sz w:val="20"/>
                <w:szCs w:val="20"/>
                <w:lang w:val="en-US"/>
              </w:rPr>
              <w:t xml:space="preserve">:</w:t>
            </w:r>
          </w:p>
          <w:p w14:paraId="6EAD37BA"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бенефициар</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или</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плательщик</w:t>
            </w:r>
          </w:p>
          <w:p w14:paraId="063FC0C7"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покупки)</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процесс</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назад</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связанный </w:t>
            </w:r>
            <w:r xmlns:w="http://schemas.openxmlformats.org/wordprocessingml/2006/main" w:rsidRPr="00E84C88">
              <w:rPr>
                <w:rFonts w:ascii="GHEA Grapalat" w:eastAsia="Times New Roman" w:hAnsi="GHEA Grapalat" w:cs="Times New Roman"/>
                <w:b/>
                <w:sz w:val="20"/>
                <w:szCs w:val="20"/>
                <w:lang w:val="en-US"/>
              </w:rPr>
              <w:t xml:space="preserve">)</w:t>
            </w:r>
          </w:p>
        </w:tc>
      </w:tr>
      <w:tr w:rsidR="00532D6C" w:rsidRPr="00E84C88" w14:paraId="42CC887E" w14:textId="77777777" w:rsidTr="00532D6C">
        <w:tc>
          <w:tcPr>
            <w:tcW w:w="720" w:type="dxa"/>
            <w:tcBorders>
              <w:top w:val="single" w:sz="4" w:space="0" w:color="auto"/>
              <w:left w:val="single" w:sz="4" w:space="0" w:color="auto"/>
              <w:bottom w:val="single" w:sz="4" w:space="0" w:color="auto"/>
              <w:right w:val="single" w:sz="4" w:space="0" w:color="auto"/>
            </w:tcBorders>
          </w:tcPr>
          <w:p w14:paraId="00C3F84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14:paraId="79187B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14:paraId="3B37A7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14:paraId="611A415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14:paraId="47487C1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5</w:t>
            </w:r>
          </w:p>
        </w:tc>
      </w:tr>
      <w:tr w:rsidR="00532D6C" w:rsidRPr="00C4546D" w14:paraId="76D298F8" w14:textId="77777777" w:rsidTr="00532D6C">
        <w:tc>
          <w:tcPr>
            <w:tcW w:w="720" w:type="dxa"/>
            <w:tcBorders>
              <w:top w:val="single" w:sz="4" w:space="0" w:color="auto"/>
              <w:left w:val="single" w:sz="4" w:space="0" w:color="auto"/>
              <w:bottom w:val="single" w:sz="4" w:space="0" w:color="auto"/>
              <w:right w:val="single" w:sz="4" w:space="0" w:color="auto"/>
            </w:tcBorders>
          </w:tcPr>
          <w:p w14:paraId="3B9D2E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18071D3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Документ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p>
        </w:tc>
        <w:tc>
          <w:tcPr>
            <w:tcW w:w="2050" w:type="dxa"/>
            <w:tcBorders>
              <w:top w:val="single" w:sz="4" w:space="0" w:color="auto"/>
              <w:left w:val="single" w:sz="4" w:space="0" w:color="auto"/>
              <w:bottom w:val="single" w:sz="4" w:space="0" w:color="auto"/>
              <w:right w:val="single" w:sz="4" w:space="0" w:color="auto"/>
            </w:tcBorders>
          </w:tcPr>
          <w:p w14:paraId="63F892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521962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32EADA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Документ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заполненный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есть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 </w:t>
            </w:r>
            <w:r xmlns:w="http://schemas.openxmlformats.org/wordprocessingml/2006/main" w:rsidRPr="00E84C88">
              <w:rPr>
                <w:rFonts w:ascii="GHEA Grapalat" w:eastAsia="Times New Roman" w:hAnsi="GHEA Grapalat" w:cs="Times New Roman"/>
                <w:sz w:val="20"/>
                <w:szCs w:val="20"/>
                <w:lang w:val="hy-AM"/>
              </w:rPr>
              <w:t xml:space="preserve">&gt;</w:t>
            </w:r>
          </w:p>
        </w:tc>
      </w:tr>
      <w:tr w:rsidR="00532D6C" w:rsidRPr="00C4546D" w14:paraId="258A136B" w14:textId="77777777" w:rsidTr="00532D6C">
        <w:tc>
          <w:tcPr>
            <w:tcW w:w="720" w:type="dxa"/>
            <w:tcBorders>
              <w:top w:val="single" w:sz="4" w:space="0" w:color="auto"/>
              <w:left w:val="single" w:sz="4" w:space="0" w:color="auto"/>
              <w:bottom w:val="single" w:sz="4" w:space="0" w:color="auto"/>
              <w:right w:val="single" w:sz="4" w:space="0" w:color="auto"/>
            </w:tcBorders>
          </w:tcPr>
          <w:p w14:paraId="084368AB" w14:textId="77777777" w:rsidR="00532D6C" w:rsidRPr="00E84C88" w:rsidRDefault="00532D6C" w:rsidP="00532D6C">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1D13244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0263FF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514428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3ECBA51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при представлении</w:t>
            </w:r>
          </w:p>
        </w:tc>
      </w:tr>
      <w:tr w:rsidR="00532D6C" w:rsidRPr="00C4546D" w14:paraId="2B27B388" w14:textId="77777777" w:rsidTr="00532D6C">
        <w:tc>
          <w:tcPr>
            <w:tcW w:w="720" w:type="dxa"/>
            <w:tcBorders>
              <w:top w:val="single" w:sz="4" w:space="0" w:color="auto"/>
              <w:left w:val="single" w:sz="4" w:space="0" w:color="auto"/>
              <w:bottom w:val="single" w:sz="4" w:space="0" w:color="auto"/>
              <w:right w:val="single" w:sz="4" w:space="0" w:color="auto"/>
            </w:tcBorders>
          </w:tcPr>
          <w:p w14:paraId="3D17A718"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4F72188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презентация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w:t>
            </w:r>
          </w:p>
        </w:tc>
        <w:tc>
          <w:tcPr>
            <w:tcW w:w="2050" w:type="dxa"/>
            <w:tcBorders>
              <w:top w:val="single" w:sz="4" w:space="0" w:color="auto"/>
              <w:left w:val="single" w:sz="4" w:space="0" w:color="auto"/>
              <w:bottom w:val="single" w:sz="4" w:space="0" w:color="auto"/>
              <w:right w:val="single" w:sz="4" w:space="0" w:color="auto"/>
            </w:tcBorders>
          </w:tcPr>
          <w:p w14:paraId="6724314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72839E7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3E6389C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0BAA9BCD" w14:textId="77777777" w:rsidR="00532D6C" w:rsidRPr="00E84C88" w:rsidRDefault="00532D6C" w:rsidP="00532D6C">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презентация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день </w:t>
            </w:r>
            <w:r xmlns:w="http://schemas.openxmlformats.org/wordprocessingml/2006/main" w:rsidRPr="00E84C88">
              <w:rPr>
                <w:rFonts w:ascii="GHEA Grapalat" w:eastAsia="Times New Roman" w:hAnsi="GHEA Grapalat" w:cs="Times New Roman"/>
                <w:sz w:val="20"/>
                <w:szCs w:val="20"/>
                <w:lang w:val="hy-AM"/>
              </w:rPr>
              <w:t xml:space="preserve">.</w:t>
            </w:r>
          </w:p>
        </w:tc>
      </w:tr>
      <w:tr w:rsidR="00532D6C" w:rsidRPr="00E84C88" w14:paraId="0453A0F5" w14:textId="77777777" w:rsidTr="00532D6C">
        <w:tc>
          <w:tcPr>
            <w:tcW w:w="720" w:type="dxa"/>
            <w:tcBorders>
              <w:top w:val="single" w:sz="4" w:space="0" w:color="auto"/>
              <w:left w:val="single" w:sz="4" w:space="0" w:color="auto"/>
              <w:bottom w:val="single" w:sz="4" w:space="0" w:color="auto"/>
              <w:right w:val="single" w:sz="4" w:space="0" w:color="auto"/>
            </w:tcBorders>
          </w:tcPr>
          <w:p w14:paraId="2D1F3AC1"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221DC97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p>
        </w:tc>
        <w:tc>
          <w:tcPr>
            <w:tcW w:w="2050" w:type="dxa"/>
            <w:tcBorders>
              <w:top w:val="single" w:sz="4" w:space="0" w:color="auto"/>
              <w:left w:val="single" w:sz="4" w:space="0" w:color="auto"/>
              <w:bottom w:val="single" w:sz="4" w:space="0" w:color="auto"/>
              <w:right w:val="single" w:sz="4" w:space="0" w:color="auto"/>
            </w:tcBorders>
          </w:tcPr>
          <w:p w14:paraId="6BC7B64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7A86A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430C9C3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Arial" w:eastAsia="Times New Roman" w:hAnsi="Arial" w:cs="Arial"/>
                <w:sz w:val="20"/>
                <w:szCs w:val="20"/>
                <w:lang w:val="en-US"/>
              </w:rPr>
              <w:t xml:space="preserve">лица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чье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 счета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заряженным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требованию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упомянул</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Количество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Заполнение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фамилия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физический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человек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человек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есть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отмечено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являются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также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другой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данные </w:t>
            </w:r>
            <w:r xmlns:w="http://schemas.openxmlformats.org/wordprocessingml/2006/main" w:rsidRPr="00E84C88">
              <w:rPr>
                <w:rFonts w:ascii="GHEA Grapalat" w:eastAsia="Times New Roman" w:hAnsi="GHEA Grapalat" w:cs="Times New Roman"/>
                <w:sz w:val="20"/>
                <w:szCs w:val="20"/>
                <w:lang w:val="en-US"/>
              </w:rPr>
              <w:t xml:space="preserve">согласно</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необходимость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Заполнение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c>
          <w:tcPr>
            <w:tcW w:w="2640" w:type="dxa"/>
            <w:tcBorders>
              <w:top w:val="single" w:sz="4" w:space="0" w:color="auto"/>
              <w:left w:val="single" w:sz="4" w:space="0" w:color="auto"/>
              <w:bottom w:val="single" w:sz="4" w:space="0" w:color="auto"/>
              <w:right w:val="single" w:sz="4" w:space="0" w:color="auto"/>
            </w:tcBorders>
          </w:tcPr>
          <w:p w14:paraId="55D26AAF" w14:textId="77777777" w:rsidR="00532D6C" w:rsidRPr="00E84C88" w:rsidRDefault="00532D6C" w:rsidP="00532D6C">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23F05763" w14:textId="77777777" w:rsidTr="00532D6C">
        <w:tc>
          <w:tcPr>
            <w:tcW w:w="720" w:type="dxa"/>
            <w:tcBorders>
              <w:top w:val="single" w:sz="4" w:space="0" w:color="auto"/>
              <w:left w:val="single" w:sz="4" w:space="0" w:color="auto"/>
              <w:bottom w:val="single" w:sz="4" w:space="0" w:color="auto"/>
              <w:right w:val="single" w:sz="4" w:space="0" w:color="auto"/>
            </w:tcBorders>
          </w:tcPr>
          <w:p w14:paraId="1752814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5335D2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наименование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52D035E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8B07F1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46075F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02D4B557" w14:textId="77777777" w:rsidTr="00532D6C">
        <w:tc>
          <w:tcPr>
            <w:tcW w:w="720" w:type="dxa"/>
            <w:tcBorders>
              <w:top w:val="single" w:sz="4" w:space="0" w:color="auto"/>
              <w:left w:val="single" w:sz="4" w:space="0" w:color="auto"/>
              <w:bottom w:val="single" w:sz="4" w:space="0" w:color="auto"/>
              <w:right w:val="single" w:sz="4" w:space="0" w:color="auto"/>
            </w:tcBorders>
          </w:tcPr>
          <w:p w14:paraId="56552B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1C6968F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12EC3AA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0B92BC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174D148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банковское дело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сам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филиале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из которой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заряженным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требованию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упомянул</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количество</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031976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12F01F6D" w14:textId="77777777" w:rsidTr="00532D6C">
        <w:tc>
          <w:tcPr>
            <w:tcW w:w="720" w:type="dxa"/>
            <w:tcBorders>
              <w:top w:val="single" w:sz="4" w:space="0" w:color="auto"/>
              <w:left w:val="single" w:sz="4" w:space="0" w:color="auto"/>
              <w:bottom w:val="single" w:sz="4" w:space="0" w:color="auto"/>
              <w:right w:val="single" w:sz="4" w:space="0" w:color="auto"/>
            </w:tcBorders>
          </w:tcPr>
          <w:p w14:paraId="353D81A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3A4CE1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w:t>
            </w:r>
          </w:p>
        </w:tc>
        <w:tc>
          <w:tcPr>
            <w:tcW w:w="2050" w:type="dxa"/>
            <w:tcBorders>
              <w:top w:val="single" w:sz="4" w:space="0" w:color="auto"/>
              <w:left w:val="single" w:sz="4" w:space="0" w:color="auto"/>
              <w:bottom w:val="single" w:sz="4" w:space="0" w:color="auto"/>
              <w:right w:val="single" w:sz="4" w:space="0" w:color="auto"/>
            </w:tcBorders>
          </w:tcPr>
          <w:p w14:paraId="3483316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280B2F9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502D47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Армения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Республика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нормативный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актами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ограниченный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en-US"/>
              </w:rPr>
              <w:t xml:space="preserve">случаях, </w:t>
            </w:r>
            <w:r xmlns:w="http://schemas.openxmlformats.org/wordprocessingml/2006/main" w:rsidRPr="00E84C88">
              <w:rPr>
                <w:rFonts w:ascii="GHEA Grapalat" w:eastAsia="Times New Roman" w:hAnsi="GHEA Grapalat" w:cs="Times New Roman"/>
                <w:sz w:val="20"/>
                <w:szCs w:val="20"/>
                <w:lang w:val="en-US"/>
              </w:rPr>
              <w:t xml:space="preserve">когда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зарегистрированный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742D8F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E84C88" w14:paraId="6C75164A" w14:textId="77777777" w:rsidTr="00532D6C">
        <w:tc>
          <w:tcPr>
            <w:tcW w:w="720" w:type="dxa"/>
            <w:tcBorders>
              <w:top w:val="single" w:sz="4" w:space="0" w:color="auto"/>
              <w:left w:val="single" w:sz="4" w:space="0" w:color="auto"/>
              <w:bottom w:val="single" w:sz="4" w:space="0" w:color="auto"/>
              <w:right w:val="single" w:sz="4" w:space="0" w:color="auto"/>
            </w:tcBorders>
          </w:tcPr>
          <w:p w14:paraId="20F263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DDE1E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ЧОП</w:t>
            </w:r>
          </w:p>
        </w:tc>
        <w:tc>
          <w:tcPr>
            <w:tcW w:w="2050" w:type="dxa"/>
            <w:tcBorders>
              <w:top w:val="single" w:sz="4" w:space="0" w:color="auto"/>
              <w:left w:val="single" w:sz="4" w:space="0" w:color="auto"/>
              <w:bottom w:val="single" w:sz="4" w:space="0" w:color="auto"/>
              <w:right w:val="single" w:sz="4" w:space="0" w:color="auto"/>
            </w:tcBorders>
          </w:tcPr>
          <w:p w14:paraId="1D3A5CA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3024F3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6AA68A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Армения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Республика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нормативный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актами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определенный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en-US"/>
              </w:rPr>
              <w:t xml:space="preserve">случаях, </w:t>
            </w:r>
            <w:r xmlns:w="http://schemas.openxmlformats.org/wordprocessingml/2006/main" w:rsidRPr="00E84C88">
              <w:rPr>
                <w:rFonts w:ascii="GHEA Grapalat" w:eastAsia="Times New Roman" w:hAnsi="GHEA Grapalat" w:cs="Times New Roman"/>
                <w:sz w:val="20"/>
                <w:szCs w:val="20"/>
                <w:lang w:val="en-US"/>
              </w:rPr>
              <w:t xml:space="preserve">когда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физический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человек</w:t>
            </w:r>
          </w:p>
        </w:tc>
        <w:tc>
          <w:tcPr>
            <w:tcW w:w="2640" w:type="dxa"/>
            <w:tcBorders>
              <w:top w:val="single" w:sz="4" w:space="0" w:color="auto"/>
              <w:left w:val="single" w:sz="4" w:space="0" w:color="auto"/>
              <w:bottom w:val="single" w:sz="4" w:space="0" w:color="auto"/>
              <w:right w:val="single" w:sz="4" w:space="0" w:color="auto"/>
            </w:tcBorders>
          </w:tcPr>
          <w:p w14:paraId="1215E16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4E929C5D" w14:textId="77777777" w:rsidTr="00532D6C">
        <w:tc>
          <w:tcPr>
            <w:tcW w:w="720" w:type="dxa"/>
            <w:tcBorders>
              <w:top w:val="single" w:sz="4" w:space="0" w:color="auto"/>
              <w:left w:val="single" w:sz="4" w:space="0" w:color="auto"/>
              <w:bottom w:val="single" w:sz="4" w:space="0" w:color="auto"/>
              <w:right w:val="single" w:sz="4" w:space="0" w:color="auto"/>
            </w:tcBorders>
          </w:tcPr>
          <w:p w14:paraId="62E507F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076FB54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sz w:val="20"/>
                <w:szCs w:val="20"/>
                <w:lang w:val="hy-AM"/>
              </w:rPr>
              <w:t xml:space="preserve">имя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имя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фамилия</w:t>
            </w:r>
          </w:p>
        </w:tc>
        <w:tc>
          <w:tcPr>
            <w:tcW w:w="2050" w:type="dxa"/>
            <w:tcBorders>
              <w:top w:val="single" w:sz="4" w:space="0" w:color="auto"/>
              <w:left w:val="single" w:sz="4" w:space="0" w:color="auto"/>
              <w:bottom w:val="single" w:sz="4" w:space="0" w:color="auto"/>
              <w:right w:val="single" w:sz="4" w:space="0" w:color="auto"/>
            </w:tcBorders>
          </w:tcPr>
          <w:p w14:paraId="638AF64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51701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3EA3261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лицо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Получатель </w:t>
            </w:r>
            <w:r xmlns:w="http://schemas.openxmlformats.org/wordprocessingml/2006/main" w:rsidRPr="00E84C88">
              <w:rPr>
                <w:rFonts w:ascii="Arial" w:eastAsia="Times New Roman" w:hAnsi="Arial" w:cs="Arial"/>
                <w:sz w:val="20"/>
                <w:szCs w:val="20"/>
                <w:lang w:val="en-US"/>
              </w:rPr>
              <w:t xml:space="preserve">(имя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необходимо указать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являются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также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другой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данные </w:t>
            </w:r>
            <w:r xmlns:w="http://schemas.openxmlformats.org/wordprocessingml/2006/main" w:rsidRPr="00E84C88">
              <w:rPr>
                <w:rFonts w:ascii="GHEA Grapalat" w:eastAsia="Times New Roman" w:hAnsi="GHEA Grapalat" w:cs="Times New Roman"/>
                <w:sz w:val="20"/>
                <w:szCs w:val="20"/>
                <w:lang w:val="en-US"/>
              </w:rPr>
              <w:t xml:space="preserve">согласно</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13F8E5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E84C88" w14:paraId="372C1364" w14:textId="77777777" w:rsidTr="00532D6C">
        <w:tc>
          <w:tcPr>
            <w:tcW w:w="720" w:type="dxa"/>
            <w:tcBorders>
              <w:top w:val="single" w:sz="4" w:space="0" w:color="auto"/>
              <w:left w:val="single" w:sz="4" w:space="0" w:color="auto"/>
              <w:bottom w:val="single" w:sz="4" w:space="0" w:color="auto"/>
              <w:right w:val="single" w:sz="4" w:space="0" w:color="auto"/>
            </w:tcBorders>
          </w:tcPr>
          <w:p w14:paraId="69857CA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410C80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Arial" w:eastAsia="Times New Roman" w:hAnsi="Arial" w:cs="Arial"/>
                <w:sz w:val="20"/>
                <w:szCs w:val="20"/>
                <w:lang w:val="hy-AM"/>
              </w:rPr>
              <w:t xml:space="preserve">P.S.</w:t>
            </w:r>
          </w:p>
        </w:tc>
        <w:tc>
          <w:tcPr>
            <w:tcW w:w="2050" w:type="dxa"/>
            <w:tcBorders>
              <w:top w:val="single" w:sz="4" w:space="0" w:color="auto"/>
              <w:left w:val="single" w:sz="4" w:space="0" w:color="auto"/>
              <w:bottom w:val="single" w:sz="4" w:space="0" w:color="auto"/>
              <w:right w:val="single" w:sz="4" w:space="0" w:color="auto"/>
            </w:tcBorders>
          </w:tcPr>
          <w:p w14:paraId="17AFE9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5292FAC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6BABCB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покупки)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назад</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связанный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процессе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3897EB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 </w:t>
            </w:r>
            <w:r xmlns:w="http://schemas.openxmlformats.org/wordprocessingml/2006/main" w:rsidRPr="00E84C88">
              <w:rPr>
                <w:rFonts w:ascii="GHEA Grapalat" w:eastAsia="Times New Roman" w:hAnsi="GHEA Grapalat" w:cs="Sylfaen"/>
                <w:sz w:val="20"/>
                <w:szCs w:val="20"/>
              </w:rPr>
              <w:t xml:space="preserve">)</w:t>
            </w:r>
          </w:p>
        </w:tc>
      </w:tr>
      <w:tr w:rsidR="00532D6C" w:rsidRPr="00C4546D" w14:paraId="6513F34A" w14:textId="77777777" w:rsidTr="00532D6C">
        <w:tc>
          <w:tcPr>
            <w:tcW w:w="720" w:type="dxa"/>
            <w:tcBorders>
              <w:top w:val="single" w:sz="4" w:space="0" w:color="auto"/>
              <w:left w:val="single" w:sz="4" w:space="0" w:color="auto"/>
              <w:bottom w:val="single" w:sz="4" w:space="0" w:color="auto"/>
              <w:right w:val="single" w:sz="4" w:space="0" w:color="auto"/>
            </w:tcBorders>
          </w:tcPr>
          <w:p w14:paraId="30F0B2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1CF51F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номер НДС</w:t>
            </w:r>
          </w:p>
        </w:tc>
        <w:tc>
          <w:tcPr>
            <w:tcW w:w="2050" w:type="dxa"/>
            <w:tcBorders>
              <w:top w:val="single" w:sz="4" w:space="0" w:color="auto"/>
              <w:left w:val="single" w:sz="4" w:space="0" w:color="auto"/>
              <w:bottom w:val="single" w:sz="4" w:space="0" w:color="auto"/>
              <w:right w:val="single" w:sz="4" w:space="0" w:color="auto"/>
            </w:tcBorders>
          </w:tcPr>
          <w:p w14:paraId="02B4D87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EE218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72C10F4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Армения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Республика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нормативный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юридический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актами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определенный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en-US"/>
              </w:rPr>
              <w:t xml:space="preserve">случаях, </w:t>
            </w:r>
            <w:r xmlns:w="http://schemas.openxmlformats.org/wordprocessingml/2006/main" w:rsidRPr="00E84C88">
              <w:rPr>
                <w:rFonts w:ascii="GHEA Grapalat" w:eastAsia="Times New Roman" w:hAnsi="GHEA Grapalat" w:cs="Times New Roman"/>
                <w:sz w:val="20"/>
                <w:szCs w:val="20"/>
                <w:lang w:val="en-US"/>
              </w:rPr>
              <w:t xml:space="preserve">когда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зарегистрированный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налогоплательщик</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7374DB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C4546D" w14:paraId="0A16E0D7" w14:textId="77777777" w:rsidTr="00532D6C">
        <w:tc>
          <w:tcPr>
            <w:tcW w:w="720" w:type="dxa"/>
            <w:tcBorders>
              <w:top w:val="single" w:sz="4" w:space="0" w:color="auto"/>
              <w:left w:val="single" w:sz="4" w:space="0" w:color="auto"/>
              <w:bottom w:val="single" w:sz="4" w:space="0" w:color="auto"/>
              <w:right w:val="single" w:sz="4" w:space="0" w:color="auto"/>
            </w:tcBorders>
          </w:tcPr>
          <w:p w14:paraId="49694B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677CA3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название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3AC41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7258EF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58E2A6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C4546D" w14:paraId="4799464F" w14:textId="77777777" w:rsidTr="00532D6C">
        <w:tc>
          <w:tcPr>
            <w:tcW w:w="720" w:type="dxa"/>
            <w:tcBorders>
              <w:top w:val="single" w:sz="4" w:space="0" w:color="auto"/>
              <w:left w:val="single" w:sz="4" w:space="0" w:color="auto"/>
              <w:bottom w:val="single" w:sz="4" w:space="0" w:color="auto"/>
              <w:right w:val="single" w:sz="4" w:space="0" w:color="auto"/>
            </w:tcBorders>
          </w:tcPr>
          <w:p w14:paraId="2ABC51A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15953A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18EB67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9DB7D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147B1B3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это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банковский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казначейский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счет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Times New Roman"/>
                <w:sz w:val="20"/>
                <w:szCs w:val="20"/>
                <w:lang w:val="en-US"/>
              </w:rPr>
              <w:t xml:space="preserve">которых</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переданы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от плательщика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заряженный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означает</w:t>
            </w:r>
          </w:p>
        </w:tc>
        <w:tc>
          <w:tcPr>
            <w:tcW w:w="2640" w:type="dxa"/>
            <w:tcBorders>
              <w:top w:val="single" w:sz="4" w:space="0" w:color="auto"/>
              <w:left w:val="single" w:sz="4" w:space="0" w:color="auto"/>
              <w:bottom w:val="single" w:sz="4" w:space="0" w:color="auto"/>
              <w:right w:val="single" w:sz="4" w:space="0" w:color="auto"/>
            </w:tcBorders>
          </w:tcPr>
          <w:p w14:paraId="51D0855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заранее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w:t>
            </w:r>
            <w:r xmlns:w="http://schemas.openxmlformats.org/wordprocessingml/2006/main" w:rsidRPr="00E84C88">
              <w:rPr>
                <w:rFonts w:ascii="GHEA Grapalat" w:eastAsia="Times New Roman" w:hAnsi="GHEA Grapalat" w:cs="Times New Roman"/>
                <w:sz w:val="20"/>
                <w:szCs w:val="20"/>
                <w:lang w:val="en-US"/>
              </w:rPr>
              <w:t xml:space="preserve">приглашению</w:t>
            </w:r>
          </w:p>
        </w:tc>
      </w:tr>
      <w:tr w:rsidR="00532D6C" w:rsidRPr="00E84C88" w14:paraId="59698AB3" w14:textId="77777777" w:rsidTr="00532D6C">
        <w:tc>
          <w:tcPr>
            <w:tcW w:w="720" w:type="dxa"/>
            <w:tcBorders>
              <w:top w:val="single" w:sz="4" w:space="0" w:color="auto"/>
              <w:left w:val="single" w:sz="4" w:space="0" w:color="auto"/>
              <w:bottom w:val="single" w:sz="4" w:space="0" w:color="auto"/>
              <w:right w:val="single" w:sz="4" w:space="0" w:color="auto"/>
            </w:tcBorders>
          </w:tcPr>
          <w:p w14:paraId="5E2B126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356DBAC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сумма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цифрах)</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словами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4DA266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A53E37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2F49799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предмет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количество</w:t>
            </w:r>
          </w:p>
        </w:tc>
        <w:tc>
          <w:tcPr>
            <w:tcW w:w="2640" w:type="dxa"/>
            <w:tcBorders>
              <w:top w:val="single" w:sz="4" w:space="0" w:color="auto"/>
              <w:left w:val="single" w:sz="4" w:space="0" w:color="auto"/>
              <w:bottom w:val="single" w:sz="4" w:space="0" w:color="auto"/>
              <w:right w:val="single" w:sz="4" w:space="0" w:color="auto"/>
            </w:tcBorders>
          </w:tcPr>
          <w:p w14:paraId="30CA3B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C4546D" w14:paraId="0BBAED13" w14:textId="77777777" w:rsidTr="00532D6C">
        <w:tc>
          <w:tcPr>
            <w:tcW w:w="720" w:type="dxa"/>
            <w:tcBorders>
              <w:top w:val="single" w:sz="4" w:space="0" w:color="auto"/>
              <w:left w:val="single" w:sz="4" w:space="0" w:color="auto"/>
              <w:bottom w:val="single" w:sz="4" w:space="0" w:color="auto"/>
              <w:right w:val="single" w:sz="4" w:space="0" w:color="auto"/>
            </w:tcBorders>
          </w:tcPr>
          <w:p w14:paraId="40FAD7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721DFD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Принял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сумма: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цифрах)</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словами </w:t>
            </w:r>
            <w:r xmlns:w="http://schemas.openxmlformats.org/wordprocessingml/2006/main" w:rsidRPr="00E84C88">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14:paraId="03A4C9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3C17C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обязательный</w:t>
            </w:r>
          </w:p>
          <w:p w14:paraId="10CFE5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намеревался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денег</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частичный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принятие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для </w:t>
            </w:r>
            <w:r xmlns:w="http://schemas.openxmlformats.org/wordprocessingml/2006/main" w:rsidRPr="00E84C88">
              <w:rPr>
                <w:rFonts w:ascii="GHEA Grapalat" w:eastAsia="Times New Roman" w:hAnsi="GHEA Grapalat" w:cs="Sylfaen"/>
                <w:sz w:val="20"/>
                <w:szCs w:val="20"/>
                <w:lang w:val="hy-AM"/>
              </w:rPr>
              <w:t xml:space="preserve">которого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шоппинг</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назад</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связанный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применяется </w:t>
            </w:r>
            <w:r xmlns:w="http://schemas.openxmlformats.org/wordprocessingml/2006/main" w:rsidRPr="00E84C88">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12B383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применяется </w:t>
            </w:r>
            <w:r xmlns:w="http://schemas.openxmlformats.org/wordprocessingml/2006/main" w:rsidRPr="00E84C88">
              <w:rPr>
                <w:rFonts w:ascii="GHEA Grapalat" w:eastAsia="Times New Roman" w:hAnsi="GHEA Grapalat" w:cs="Sylfaen"/>
                <w:sz w:val="20"/>
                <w:szCs w:val="20"/>
                <w:lang w:val="hy-AM"/>
              </w:rPr>
              <w:t xml:space="preserve">)</w:t>
            </w:r>
          </w:p>
        </w:tc>
      </w:tr>
      <w:tr w:rsidR="00532D6C" w:rsidRPr="00E84C88" w14:paraId="1603CBED" w14:textId="77777777" w:rsidTr="00532D6C">
        <w:tc>
          <w:tcPr>
            <w:tcW w:w="720" w:type="dxa"/>
            <w:tcBorders>
              <w:top w:val="single" w:sz="4" w:space="0" w:color="auto"/>
              <w:left w:val="single" w:sz="4" w:space="0" w:color="auto"/>
              <w:bottom w:val="single" w:sz="4" w:space="0" w:color="auto"/>
              <w:right w:val="single" w:sz="4" w:space="0" w:color="auto"/>
            </w:tcBorders>
          </w:tcPr>
          <w:p w14:paraId="1D25A2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47C7D19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валюта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прописью)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 кодом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57C0CFD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AF2759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2640" w:type="dxa"/>
            <w:tcBorders>
              <w:top w:val="single" w:sz="4" w:space="0" w:color="auto"/>
              <w:left w:val="single" w:sz="4" w:space="0" w:color="auto"/>
              <w:bottom w:val="single" w:sz="4" w:space="0" w:color="auto"/>
              <w:right w:val="single" w:sz="4" w:space="0" w:color="auto"/>
            </w:tcBorders>
          </w:tcPr>
          <w:p w14:paraId="629555A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5438E369" w14:textId="77777777" w:rsidTr="00532D6C">
        <w:tc>
          <w:tcPr>
            <w:tcW w:w="720" w:type="dxa"/>
            <w:tcBorders>
              <w:top w:val="single" w:sz="4" w:space="0" w:color="auto"/>
              <w:left w:val="single" w:sz="4" w:space="0" w:color="auto"/>
              <w:bottom w:val="single" w:sz="4" w:space="0" w:color="auto"/>
              <w:right w:val="single" w:sz="4" w:space="0" w:color="auto"/>
            </w:tcBorders>
          </w:tcPr>
          <w:p w14:paraId="2AB2F7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2EDDF4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сделка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цель</w:t>
            </w:r>
          </w:p>
        </w:tc>
        <w:tc>
          <w:tcPr>
            <w:tcW w:w="2050" w:type="dxa"/>
            <w:tcBorders>
              <w:top w:val="single" w:sz="4" w:space="0" w:color="auto"/>
              <w:left w:val="single" w:sz="4" w:space="0" w:color="auto"/>
              <w:bottom w:val="single" w:sz="4" w:space="0" w:color="auto"/>
              <w:right w:val="single" w:sz="4" w:space="0" w:color="auto"/>
            </w:tcBorders>
          </w:tcPr>
          <w:p w14:paraId="14031F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56D588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Необходимый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договор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обеспечение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слова</w:t>
            </w:r>
          </w:p>
        </w:tc>
        <w:tc>
          <w:tcPr>
            <w:tcW w:w="2640" w:type="dxa"/>
            <w:tcBorders>
              <w:top w:val="single" w:sz="4" w:space="0" w:color="auto"/>
              <w:left w:val="single" w:sz="4" w:space="0" w:color="auto"/>
              <w:bottom w:val="single" w:sz="4" w:space="0" w:color="auto"/>
              <w:right w:val="single" w:sz="4" w:space="0" w:color="auto"/>
            </w:tcBorders>
          </w:tcPr>
          <w:p w14:paraId="58D3E6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бенефициар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w:t>
            </w:r>
            <w:r xmlns:w="http://schemas.openxmlformats.org/wordprocessingml/2006/main" w:rsidRPr="00E84C88">
              <w:rPr>
                <w:rFonts w:ascii="GHEA Grapalat" w:eastAsia="Times New Roman" w:hAnsi="GHEA Grapalat" w:cs="Times New Roman"/>
                <w:sz w:val="20"/>
                <w:szCs w:val="20"/>
                <w:lang w:val="hy-AM"/>
              </w:rPr>
              <w:t xml:space="preserve">приглашению</w:t>
            </w:r>
          </w:p>
        </w:tc>
      </w:tr>
      <w:tr w:rsidR="00532D6C" w:rsidRPr="00E84C88" w14:paraId="20B611F3" w14:textId="77777777" w:rsidTr="00532D6C">
        <w:tc>
          <w:tcPr>
            <w:tcW w:w="720" w:type="dxa"/>
            <w:tcBorders>
              <w:top w:val="single" w:sz="4" w:space="0" w:color="auto"/>
              <w:left w:val="single" w:sz="4" w:space="0" w:color="auto"/>
              <w:bottom w:val="single" w:sz="4" w:space="0" w:color="auto"/>
              <w:right w:val="single" w:sz="4" w:space="0" w:color="auto"/>
            </w:tcBorders>
          </w:tcPr>
          <w:p w14:paraId="25790F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304FED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базы:</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547073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0ED63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7DFC383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 требованию</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упомянул</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денег</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коллекция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база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документ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данные </w:t>
            </w:r>
            <w:r xmlns:w="http://schemas.openxmlformats.org/wordprocessingml/2006/main" w:rsidRPr="00E84C88">
              <w:rPr>
                <w:rFonts w:ascii="Arial" w:eastAsia="Times New Roman" w:hAnsi="Arial" w:cs="Arial"/>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которые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основа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подарок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презентация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база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существование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договор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покупка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процедура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код</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соответствии с</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наказание</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 </w:t>
            </w:r>
            <w:r xmlns:w="http://schemas.openxmlformats.org/wordprocessingml/2006/main" w:rsidRPr="00E84C88">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500667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1EE553BF" w14:textId="77777777" w:rsidTr="00532D6C">
        <w:tc>
          <w:tcPr>
            <w:tcW w:w="720" w:type="dxa"/>
            <w:tcBorders>
              <w:top w:val="single" w:sz="4" w:space="0" w:color="auto"/>
              <w:left w:val="single" w:sz="4" w:space="0" w:color="auto"/>
              <w:bottom w:val="single" w:sz="4" w:space="0" w:color="auto"/>
              <w:right w:val="single" w:sz="4" w:space="0" w:color="auto"/>
            </w:tcBorders>
          </w:tcPr>
          <w:p w14:paraId="03DB5F5D" w14:textId="77777777" w:rsidR="00532D6C" w:rsidRPr="00E84C88" w:rsidDel="0010680B"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11E61C39" w14:textId="413A047E"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w:t>
            </w:r>
            <w:r xmlns:w="http://schemas.openxmlformats.org/wordprocessingml/2006/main" w:rsidR="00D96837">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43D57B5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6FE9A1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n-US"/>
              </w:rPr>
              <w:t xml:space="preserve">обязательный</w:t>
            </w:r>
            <w:r xmlns:w="http://schemas.openxmlformats.org/wordprocessingml/2006/main" w:rsidRPr="00E84C88">
              <w:rPr>
                <w:rFonts w:ascii="GHEA Grapalat" w:eastAsia="Times New Roman" w:hAnsi="GHEA Grapalat" w:cs="Sylfaen"/>
                <w:sz w:val="20"/>
                <w:szCs w:val="20"/>
                <w:lang w:val="hy-AM"/>
              </w:rPr>
              <w:t xml:space="preserve"> </w:t>
            </w:r>
          </w:p>
          <w:p w14:paraId="70D757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слова </w:t>
            </w:r>
            <w:r xmlns:w="http://schemas.openxmlformats.org/wordprocessingml/2006/main" w:rsidRPr="00E84C88">
              <w:rPr>
                <w:rFonts w:ascii="GHEA Grapalat" w:eastAsia="Times New Roman" w:hAnsi="GHEA Grapalat" w:cs="Sylfaen"/>
                <w:sz w:val="20"/>
                <w:szCs w:val="20"/>
                <w:lang w:val="hy-AM"/>
              </w:rPr>
              <w:t xml:space="preserve">,</w:t>
            </w:r>
          </w:p>
          <w:p w14:paraId="104DC5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который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встреча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что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дает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 счета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заряжать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128F4F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бенефициар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E84C88" w14:paraId="141286CE" w14:textId="77777777" w:rsidTr="00532D6C">
        <w:tc>
          <w:tcPr>
            <w:tcW w:w="720" w:type="dxa"/>
            <w:tcBorders>
              <w:top w:val="single" w:sz="4" w:space="0" w:color="auto"/>
              <w:left w:val="single" w:sz="4" w:space="0" w:color="auto"/>
              <w:bottom w:val="single" w:sz="4" w:space="0" w:color="auto"/>
              <w:right w:val="single" w:sz="4" w:space="0" w:color="auto"/>
            </w:tcBorders>
          </w:tcPr>
          <w:p w14:paraId="5ECA848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1A4A129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выставка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страницы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w:t>
            </w:r>
          </w:p>
        </w:tc>
        <w:tc>
          <w:tcPr>
            <w:tcW w:w="2050" w:type="dxa"/>
            <w:tcBorders>
              <w:top w:val="single" w:sz="4" w:space="0" w:color="auto"/>
              <w:left w:val="single" w:sz="4" w:space="0" w:color="auto"/>
              <w:bottom w:val="single" w:sz="4" w:space="0" w:color="auto"/>
              <w:right w:val="single" w:sz="4" w:space="0" w:color="auto"/>
            </w:tcBorders>
          </w:tcPr>
          <w:p w14:paraId="26B820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00D1C1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0A012D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запрашивающей стороне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соседний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документы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страницы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число </w:t>
            </w:r>
            <w:r xmlns:w="http://schemas.openxmlformats.org/wordprocessingml/2006/main" w:rsidRPr="00E84C88">
              <w:rPr>
                <w:rFonts w:ascii="GHEA Grapalat" w:eastAsia="Times New Roman" w:hAnsi="GHEA Grapalat" w:cs="Times New Roman"/>
                <w:sz w:val="20"/>
                <w:szCs w:val="20"/>
                <w:lang w:val="en-US"/>
              </w:rPr>
              <w:t xml:space="preserve">которых</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нуждаться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предоставлены</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банк </w:t>
            </w:r>
            <w:r xmlns:w="http://schemas.openxmlformats.org/wordprocessingml/2006/main" w:rsidRPr="00E84C88">
              <w:rPr>
                <w:rFonts w:ascii="GHEA Grapalat" w:eastAsia="Times New Roman" w:hAnsi="GHEA Grapalat" w:cs="Times New Roman"/>
                <w:sz w:val="20"/>
                <w:szCs w:val="20"/>
                <w:lang w:val="en-US"/>
              </w:rPr>
              <w:t xml:space="preserve">)</w:t>
            </w:r>
          </w:p>
          <w:p w14:paraId="6A3C2F5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Если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быть заполненным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есть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базы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поле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затем</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данные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обязательный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21F0204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650E16A8" w14:textId="77777777" w:rsidTr="00532D6C">
        <w:tc>
          <w:tcPr>
            <w:tcW w:w="720" w:type="dxa"/>
            <w:tcBorders>
              <w:top w:val="single" w:sz="4" w:space="0" w:color="auto"/>
              <w:left w:val="single" w:sz="4" w:space="0" w:color="auto"/>
              <w:bottom w:val="single" w:sz="4" w:space="0" w:color="auto"/>
              <w:right w:val="single" w:sz="4" w:space="0" w:color="auto"/>
            </w:tcBorders>
          </w:tcPr>
          <w:p w14:paraId="25CA45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5BE6C52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3F26B7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4B5E2C2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76D1415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этот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поле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презентация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котором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если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Оплата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условия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поле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принято</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оплата </w:t>
            </w:r>
            <w:r xmlns:w="http://schemas.openxmlformats.org/wordprocessingml/2006/main" w:rsidRPr="00E84C88">
              <w:rPr>
                <w:rFonts w:ascii="GHEA Grapalat" w:eastAsia="Times New Roman" w:hAnsi="GHEA Grapalat" w:cs="Times New Roma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тогда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подписав:</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заранее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соглашаясь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упомянул</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количество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со счета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заряжать</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Номер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презентация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случае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поле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подпись </w:t>
            </w:r>
            <w:r xmlns:w="http://schemas.openxmlformats.org/wordprocessingml/2006/main" w:rsidRPr="00E84C88">
              <w:rPr>
                <w:rFonts w:ascii="GHEA Grapalat" w:eastAsia="Times New Roman" w:hAnsi="GHEA Grapalat" w:cs="Times New Roman"/>
                <w:sz w:val="20"/>
                <w:szCs w:val="20"/>
                <w:lang w:val="hy-AM"/>
              </w:rPr>
              <w:t xml:space="preserve">:</w:t>
            </w:r>
          </w:p>
          <w:p w14:paraId="54C3962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E63DB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подписывается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или</w:t>
            </w:r>
            <w:r xmlns:w="http://schemas.openxmlformats.org/wordprocessingml/2006/main" w:rsidRPr="00E84C88">
              <w:rPr>
                <w:rFonts w:ascii="GHEA Grapalat" w:eastAsia="Times New Roman" w:hAnsi="GHEA Grapalat" w:cs="Times New Roman"/>
                <w:sz w:val="20"/>
                <w:szCs w:val="20"/>
                <w:lang w:val="hy-AM"/>
              </w:rPr>
              <w:t xml:space="preserve"> </w:t>
            </w:r>
          </w:p>
          <w:p w14:paraId="07E8204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электронный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подпись</w:t>
            </w:r>
          </w:p>
          <w:p w14:paraId="6F2B23E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C4546D" w14:paraId="7DA055B9"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68882A08"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4AC1708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печать</w:t>
            </w:r>
          </w:p>
        </w:tc>
        <w:tc>
          <w:tcPr>
            <w:tcW w:w="2050" w:type="dxa"/>
            <w:tcBorders>
              <w:top w:val="single" w:sz="4" w:space="0" w:color="auto"/>
              <w:left w:val="single" w:sz="4" w:space="0" w:color="auto"/>
              <w:bottom w:val="single" w:sz="4" w:space="0" w:color="auto"/>
              <w:right w:val="single" w:sz="4" w:space="0" w:color="auto"/>
            </w:tcBorders>
          </w:tcPr>
          <w:p w14:paraId="7A072C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004BF08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 </w:t>
            </w:r>
            <w:r xmlns:w="http://schemas.openxmlformats.org/wordprocessingml/2006/main" w:rsidRPr="00E84C88">
              <w:rPr>
                <w:rFonts w:ascii="GHEA Grapalat" w:eastAsia="Times New Roman" w:hAnsi="GHEA Grapalat" w:cs="Times New Roman"/>
                <w:sz w:val="20"/>
                <w:szCs w:val="20"/>
                <w:lang w:val="en-US"/>
              </w:rPr>
              <w:t xml:space="preserve">:</w:t>
            </w:r>
          </w:p>
          <w:p w14:paraId="7C5748C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тюлень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доступность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w:t>
            </w:r>
            <w:r xmlns:w="http://schemas.openxmlformats.org/wordprocessingml/2006/main" w:rsidRPr="00E84C88">
              <w:rPr>
                <w:rFonts w:ascii="Arial" w:eastAsia="Times New Roman" w:hAnsi="Arial" w:cs="Arial"/>
                <w:sz w:val="20"/>
                <w:szCs w:val="20"/>
                <w:lang w:val="hy-AM"/>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подарок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p>
        </w:tc>
        <w:tc>
          <w:tcPr>
            <w:tcW w:w="2640" w:type="dxa"/>
            <w:tcBorders>
              <w:top w:val="single" w:sz="4" w:space="0" w:color="auto"/>
              <w:left w:val="single" w:sz="4" w:space="0" w:color="auto"/>
              <w:bottom w:val="single" w:sz="4" w:space="0" w:color="auto"/>
              <w:right w:val="single" w:sz="4" w:space="0" w:color="auto"/>
            </w:tcBorders>
          </w:tcPr>
          <w:p w14:paraId="3B8FDD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запечатывается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плательщик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p w14:paraId="19200D0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 представлении</w:t>
            </w:r>
          </w:p>
        </w:tc>
      </w:tr>
      <w:tr w:rsidR="00532D6C" w:rsidRPr="00E84C88" w14:paraId="321A6259" w14:textId="77777777" w:rsidTr="00532D6C">
        <w:tc>
          <w:tcPr>
            <w:tcW w:w="720" w:type="dxa"/>
            <w:tcBorders>
              <w:top w:val="single" w:sz="4" w:space="0" w:color="auto"/>
              <w:left w:val="single" w:sz="4" w:space="0" w:color="auto"/>
              <w:bottom w:val="single" w:sz="4" w:space="0" w:color="auto"/>
              <w:right w:val="single" w:sz="4" w:space="0" w:color="auto"/>
            </w:tcBorders>
          </w:tcPr>
          <w:p w14:paraId="0B05A36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725A705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1295D11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8824A0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Необходимый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p w14:paraId="595EA1A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заполняется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банк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1E6C0C2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подписывается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p>
        </w:tc>
      </w:tr>
      <w:tr w:rsidR="00532D6C" w:rsidRPr="00C4546D" w14:paraId="5A35C0EE"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393BBCAF"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43C262E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печать</w:t>
            </w:r>
          </w:p>
        </w:tc>
        <w:tc>
          <w:tcPr>
            <w:tcW w:w="2050" w:type="dxa"/>
            <w:tcBorders>
              <w:top w:val="single" w:sz="4" w:space="0" w:color="auto"/>
              <w:left w:val="single" w:sz="4" w:space="0" w:color="auto"/>
              <w:bottom w:val="single" w:sz="4" w:space="0" w:color="auto"/>
              <w:right w:val="single" w:sz="4" w:space="0" w:color="auto"/>
            </w:tcBorders>
          </w:tcPr>
          <w:p w14:paraId="135A51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0AE629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 </w:t>
            </w:r>
            <w:r xmlns:w="http://schemas.openxmlformats.org/wordprocessingml/2006/main" w:rsidRPr="00E84C88">
              <w:rPr>
                <w:rFonts w:ascii="GHEA Grapalat" w:eastAsia="Times New Roman" w:hAnsi="GHEA Grapalat" w:cs="Times New Roman"/>
                <w:sz w:val="20"/>
                <w:szCs w:val="20"/>
                <w:lang w:val="en-US"/>
              </w:rPr>
              <w:t xml:space="preserve">:</w:t>
            </w:r>
          </w:p>
          <w:p w14:paraId="3AE4A23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тюлень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доступность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случае</w:t>
            </w:r>
          </w:p>
        </w:tc>
        <w:tc>
          <w:tcPr>
            <w:tcW w:w="2640" w:type="dxa"/>
            <w:tcBorders>
              <w:top w:val="single" w:sz="4" w:space="0" w:color="auto"/>
              <w:left w:val="single" w:sz="4" w:space="0" w:color="auto"/>
              <w:bottom w:val="single" w:sz="4" w:space="0" w:color="auto"/>
              <w:right w:val="single" w:sz="4" w:space="0" w:color="auto"/>
            </w:tcBorders>
          </w:tcPr>
          <w:p w14:paraId="702F649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запечатывается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w:t>
            </w:r>
            <w:r xmlns:w="http://schemas.openxmlformats.org/wordprocessingml/2006/main" w:rsidRPr="00E84C88">
              <w:rPr>
                <w:rFonts w:ascii="GHEA Grapalat" w:eastAsia="Times New Roman" w:hAnsi="GHEA Grapalat" w:cs="Times New Roman"/>
                <w:sz w:val="20"/>
                <w:szCs w:val="20"/>
                <w:lang w:val="hy-AM"/>
              </w:rPr>
              <w:t xml:space="preserve"> </w:t>
            </w:r>
          </w:p>
          <w:p w14:paraId="65326AB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бумага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кстати</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банк</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 представлении</w:t>
            </w:r>
          </w:p>
        </w:tc>
      </w:tr>
      <w:tr w:rsidR="00532D6C" w:rsidRPr="00C4546D" w14:paraId="38D9C978" w14:textId="77777777" w:rsidTr="00532D6C">
        <w:tc>
          <w:tcPr>
            <w:tcW w:w="720" w:type="dxa"/>
            <w:tcBorders>
              <w:top w:val="single" w:sz="4" w:space="0" w:color="auto"/>
              <w:left w:val="single" w:sz="4" w:space="0" w:color="auto"/>
              <w:bottom w:val="single" w:sz="4" w:space="0" w:color="auto"/>
              <w:right w:val="single" w:sz="4" w:space="0" w:color="auto"/>
            </w:tcBorders>
          </w:tcPr>
          <w:p w14:paraId="5B3756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74F8D07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сотрудник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0862B5F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4DEC3A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7A7E8C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организации</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быть </w:t>
            </w:r>
            <w:r xmlns:w="http://schemas.openxmlformats.org/wordprocessingml/2006/main" w:rsidRPr="00E84C88">
              <w:rPr>
                <w:rFonts w:ascii="Arial" w:eastAsia="Times New Roman" w:hAnsi="Arial" w:cs="Arial"/>
                <w:sz w:val="20"/>
                <w:szCs w:val="20"/>
                <w:lang w:val="hy-AM"/>
              </w:rPr>
              <w:t xml:space="preserve">полным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случае</w:t>
            </w:r>
          </w:p>
        </w:tc>
        <w:tc>
          <w:tcPr>
            <w:tcW w:w="2640" w:type="dxa"/>
            <w:tcBorders>
              <w:top w:val="single" w:sz="4" w:space="0" w:color="auto"/>
              <w:left w:val="single" w:sz="4" w:space="0" w:color="auto"/>
              <w:bottom w:val="single" w:sz="4" w:space="0" w:color="auto"/>
              <w:right w:val="single" w:sz="4" w:space="0" w:color="auto"/>
            </w:tcBorders>
          </w:tcPr>
          <w:p w14:paraId="63D68C8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348A00CD"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1612E3CD"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6DB9F5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печать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1218B55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58F261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658A35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организации</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быть </w:t>
            </w:r>
            <w:r xmlns:w="http://schemas.openxmlformats.org/wordprocessingml/2006/main" w:rsidRPr="00E84C88">
              <w:rPr>
                <w:rFonts w:ascii="Arial" w:eastAsia="Times New Roman" w:hAnsi="Arial" w:cs="Arial"/>
                <w:sz w:val="20"/>
                <w:szCs w:val="20"/>
                <w:lang w:val="hy-AM"/>
              </w:rPr>
              <w:t xml:space="preserve">полным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в случае</w:t>
            </w:r>
          </w:p>
        </w:tc>
        <w:tc>
          <w:tcPr>
            <w:tcW w:w="2640" w:type="dxa"/>
            <w:tcBorders>
              <w:top w:val="single" w:sz="4" w:space="0" w:color="auto"/>
              <w:left w:val="single" w:sz="4" w:space="0" w:color="auto"/>
              <w:bottom w:val="single" w:sz="4" w:space="0" w:color="auto"/>
              <w:right w:val="single" w:sz="4" w:space="0" w:color="auto"/>
            </w:tcBorders>
          </w:tcPr>
          <w:p w14:paraId="022730D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0C9E575A" w14:textId="77777777" w:rsidTr="00532D6C">
        <w:tc>
          <w:tcPr>
            <w:tcW w:w="720" w:type="dxa"/>
            <w:tcBorders>
              <w:top w:val="single" w:sz="4" w:space="0" w:color="auto"/>
              <w:left w:val="single" w:sz="4" w:space="0" w:color="auto"/>
              <w:bottom w:val="single" w:sz="4" w:space="0" w:color="auto"/>
              <w:right w:val="single" w:sz="4" w:space="0" w:color="auto"/>
            </w:tcBorders>
          </w:tcPr>
          <w:p w14:paraId="2D4D77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0FF39DC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плательщику</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дежурный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финансовый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организацией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филиалом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исполнение</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дата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час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минута</w:t>
            </w:r>
          </w:p>
        </w:tc>
        <w:tc>
          <w:tcPr>
            <w:tcW w:w="2050" w:type="dxa"/>
            <w:tcBorders>
              <w:top w:val="single" w:sz="4" w:space="0" w:color="auto"/>
              <w:left w:val="single" w:sz="4" w:space="0" w:color="auto"/>
              <w:bottom w:val="single" w:sz="4" w:space="0" w:color="auto"/>
              <w:right w:val="single" w:sz="4" w:space="0" w:color="auto"/>
            </w:tcBorders>
          </w:tcPr>
          <w:p w14:paraId="0FF8B4E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53410B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p w14:paraId="015FA0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плательщику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организацией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филиалом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быть отмеченным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является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исполнение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час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минута</w:t>
            </w:r>
          </w:p>
        </w:tc>
        <w:tc>
          <w:tcPr>
            <w:tcW w:w="2640" w:type="dxa"/>
            <w:tcBorders>
              <w:top w:val="single" w:sz="4" w:space="0" w:color="auto"/>
              <w:left w:val="single" w:sz="4" w:space="0" w:color="auto"/>
              <w:bottom w:val="single" w:sz="4" w:space="0" w:color="auto"/>
              <w:right w:val="single" w:sz="4" w:space="0" w:color="auto"/>
            </w:tcBorders>
          </w:tcPr>
          <w:p w14:paraId="4CAC64A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1D44F4D7" w14:textId="77777777" w:rsidTr="00532D6C">
        <w:tc>
          <w:tcPr>
            <w:tcW w:w="720" w:type="dxa"/>
            <w:tcBorders>
              <w:top w:val="single" w:sz="4" w:space="0" w:color="auto"/>
              <w:left w:val="single" w:sz="4" w:space="0" w:color="auto"/>
              <w:bottom w:val="single" w:sz="4" w:space="0" w:color="auto"/>
              <w:right w:val="single" w:sz="4" w:space="0" w:color="auto"/>
            </w:tcBorders>
          </w:tcPr>
          <w:p w14:paraId="3189E0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а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16BE4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сотрудник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p>
        </w:tc>
        <w:tc>
          <w:tcPr>
            <w:tcW w:w="2050" w:type="dxa"/>
            <w:tcBorders>
              <w:top w:val="single" w:sz="4" w:space="0" w:color="auto"/>
              <w:left w:val="single" w:sz="4" w:space="0" w:color="auto"/>
              <w:bottom w:val="single" w:sz="4" w:space="0" w:color="auto"/>
              <w:right w:val="single" w:sz="4" w:space="0" w:color="auto"/>
            </w:tcBorders>
          </w:tcPr>
          <w:p w14:paraId="7322C9B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8A09C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нет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649E486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бенефициару</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организации</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представить</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в </w:t>
            </w:r>
            <w:r xmlns:w="http://schemas.openxmlformats.org/wordprocessingml/2006/main" w:rsidRPr="00E84C88">
              <w:rPr>
                <w:rFonts w:ascii="Arial" w:eastAsia="Times New Roman" w:hAnsi="Arial" w:cs="Arial"/>
                <w:sz w:val="20"/>
                <w:szCs w:val="20"/>
                <w:lang w:val="en-US"/>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сотрудник</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подпись</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p>
        </w:tc>
        <w:tc>
          <w:tcPr>
            <w:tcW w:w="2640" w:type="dxa"/>
            <w:tcBorders>
              <w:top w:val="single" w:sz="4" w:space="0" w:color="auto"/>
              <w:left w:val="single" w:sz="4" w:space="0" w:color="auto"/>
              <w:bottom w:val="single" w:sz="4" w:space="0" w:color="auto"/>
              <w:right w:val="single" w:sz="4" w:space="0" w:color="auto"/>
            </w:tcBorders>
          </w:tcPr>
          <w:p w14:paraId="274BAD5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2C512CFB" w14:textId="77777777" w:rsidTr="00532D6C">
        <w:tc>
          <w:tcPr>
            <w:tcW w:w="720" w:type="dxa"/>
            <w:tcBorders>
              <w:top w:val="single" w:sz="4" w:space="0" w:color="auto"/>
              <w:left w:val="single" w:sz="4" w:space="0" w:color="auto"/>
              <w:bottom w:val="single" w:sz="4" w:space="0" w:color="auto"/>
              <w:right w:val="single" w:sz="4" w:space="0" w:color="auto"/>
            </w:tcBorders>
          </w:tcPr>
          <w:p w14:paraId="79718B9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б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405BFA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спекулянт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печать </w:t>
            </w:r>
            <w:r xmlns:w="http://schemas.openxmlformats.org/wordprocessingml/2006/main" w:rsidRPr="00E84C88">
              <w:rPr>
                <w:rFonts w:ascii="Arial" w:eastAsia="Times New Roman" w:hAnsi="Arial" w:cs="Arial"/>
                <w:sz w:val="20"/>
                <w:szCs w:val="20"/>
                <w:lang w:val="en-US"/>
              </w:rPr>
              <w:t xml:space="preserve">организации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филиала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3B965D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1296B6A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3AE94DA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последний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представить</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в </w:t>
            </w:r>
            <w:r xmlns:w="http://schemas.openxmlformats.org/wordprocessingml/2006/main" w:rsidRPr="00E84C88">
              <w:rPr>
                <w:rFonts w:ascii="Arial" w:eastAsia="Times New Roman" w:hAnsi="Arial" w:cs="Arial"/>
                <w:sz w:val="20"/>
                <w:szCs w:val="20"/>
                <w:lang w:val="en-US"/>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штамп</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p>
        </w:tc>
        <w:tc>
          <w:tcPr>
            <w:tcW w:w="2640" w:type="dxa"/>
            <w:tcBorders>
              <w:top w:val="single" w:sz="4" w:space="0" w:color="auto"/>
              <w:left w:val="single" w:sz="4" w:space="0" w:color="auto"/>
              <w:bottom w:val="single" w:sz="4" w:space="0" w:color="auto"/>
              <w:right w:val="single" w:sz="4" w:space="0" w:color="auto"/>
            </w:tcBorders>
          </w:tcPr>
          <w:p w14:paraId="2355C4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124DC843" w14:textId="77777777" w:rsidTr="00532D6C">
        <w:tc>
          <w:tcPr>
            <w:tcW w:w="720" w:type="dxa"/>
            <w:tcBorders>
              <w:top w:val="single" w:sz="4" w:space="0" w:color="auto"/>
              <w:left w:val="single" w:sz="4" w:space="0" w:color="auto"/>
              <w:bottom w:val="single" w:sz="4" w:space="0" w:color="auto"/>
              <w:right w:val="single" w:sz="4" w:space="0" w:color="auto"/>
            </w:tcBorders>
          </w:tcPr>
          <w:p w14:paraId="413765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w:t>
            </w:r>
          </w:p>
        </w:tc>
        <w:tc>
          <w:tcPr>
            <w:tcW w:w="1938" w:type="dxa"/>
            <w:tcBorders>
              <w:top w:val="single" w:sz="4" w:space="0" w:color="auto"/>
              <w:left w:val="single" w:sz="4" w:space="0" w:color="auto"/>
              <w:bottom w:val="single" w:sz="4" w:space="0" w:color="auto"/>
              <w:right w:val="single" w:sz="4" w:space="0" w:color="auto"/>
            </w:tcBorders>
          </w:tcPr>
          <w:p w14:paraId="0541F6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спекулянт</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дежурный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финансовый</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организация</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дата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час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минута</w:t>
            </w:r>
          </w:p>
        </w:tc>
        <w:tc>
          <w:tcPr>
            <w:tcW w:w="2050" w:type="dxa"/>
            <w:tcBorders>
              <w:top w:val="single" w:sz="4" w:space="0" w:color="auto"/>
              <w:left w:val="single" w:sz="4" w:space="0" w:color="auto"/>
              <w:bottom w:val="single" w:sz="4" w:space="0" w:color="auto"/>
              <w:right w:val="single" w:sz="4" w:space="0" w:color="auto"/>
            </w:tcBorders>
          </w:tcPr>
          <w:p w14:paraId="4E8740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обязательный</w:t>
            </w:r>
          </w:p>
        </w:tc>
        <w:tc>
          <w:tcPr>
            <w:tcW w:w="3350" w:type="dxa"/>
            <w:tcBorders>
              <w:top w:val="single" w:sz="4" w:space="0" w:color="auto"/>
              <w:left w:val="single" w:sz="4" w:space="0" w:color="auto"/>
              <w:bottom w:val="single" w:sz="4" w:space="0" w:color="auto"/>
              <w:right w:val="single" w:sz="4" w:space="0" w:color="auto"/>
            </w:tcBorders>
          </w:tcPr>
          <w:p w14:paraId="35B5166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нет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обязательный</w:t>
            </w:r>
          </w:p>
          <w:p w14:paraId="7F2A09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заполняется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оплата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письмо с требованием</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последний</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представить</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в </w:t>
            </w:r>
            <w:r xmlns:w="http://schemas.openxmlformats.org/wordprocessingml/2006/main" w:rsidRPr="00E84C88">
              <w:rPr>
                <w:rFonts w:ascii="Arial" w:eastAsia="Times New Roman" w:hAnsi="Arial" w:cs="Arial"/>
                <w:sz w:val="20"/>
                <w:szCs w:val="20"/>
                <w:lang w:val="en-US"/>
              </w:rPr>
              <w:t xml:space="preserve">случае </w:t>
            </w:r>
            <w:r xmlns:w="http://schemas.openxmlformats.org/wordprocessingml/2006/main" w:rsidRPr="00E84C88">
              <w:rPr>
                <w:rFonts w:ascii="GHEA Grapalat" w:eastAsia="Times New Roman" w:hAnsi="GHEA Grapalat" w:cs="Times New Roman"/>
                <w:sz w:val="20"/>
                <w:szCs w:val="20"/>
                <w:lang w:val="hy-AM"/>
              </w:rPr>
              <w:t xml:space="preserve">, когда</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этот</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данные</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будучи помещенным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являются</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бумага</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кстати</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представлено</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письмо с требованием</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w:t>
            </w:r>
          </w:p>
        </w:tc>
        <w:tc>
          <w:tcPr>
            <w:tcW w:w="2640" w:type="dxa"/>
            <w:tcBorders>
              <w:top w:val="single" w:sz="4" w:space="0" w:color="auto"/>
              <w:left w:val="single" w:sz="4" w:space="0" w:color="auto"/>
              <w:bottom w:val="single" w:sz="4" w:space="0" w:color="auto"/>
              <w:right w:val="single" w:sz="4" w:space="0" w:color="auto"/>
            </w:tcBorders>
          </w:tcPr>
          <w:p w14:paraId="0ABD114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4D086D8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75EE747"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6EDB65B5"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1D9C590"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4A7D2C68"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Sylfaen"/>
          <w:b/>
          <w:sz w:val="20"/>
          <w:szCs w:val="20"/>
          <w:lang w:val="hy-AM"/>
        </w:rPr>
      </w:pP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b/>
          <w:sz w:val="20"/>
          <w:szCs w:val="20"/>
          <w:lang w:val="hy-AM"/>
        </w:rPr>
        <w:t xml:space="preserve"> </w:t>
      </w:r>
    </w:p>
    <w:p w14:paraId="3F1D7ECD" w14:textId="77777777" w:rsidR="00532D6C" w:rsidRPr="00E84C88" w:rsidRDefault="00532D6C" w:rsidP="00532D6C">
      <w:pPr>
        <w:spacing w:after="0" w:line="240" w:lineRule="auto"/>
        <w:ind w:left="-66"/>
        <w:jc w:val="center"/>
        <w:rPr>
          <w:rFonts w:ascii="GHEA Grapalat" w:eastAsia="Times New Roman" w:hAnsi="GHEA Grapalat" w:cs="Sylfaen"/>
          <w:b/>
          <w:sz w:val="24"/>
          <w:szCs w:val="24"/>
          <w:lang w:val="hy-AM"/>
        </w:rPr>
      </w:pPr>
    </w:p>
    <w:p w14:paraId="69966353"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Sylfaen"/>
          <w:b/>
          <w:sz w:val="20"/>
          <w:szCs w:val="20"/>
          <w:lang w:val="hy-AM"/>
        </w:rPr>
      </w:pPr>
      <w:r xmlns:w="http://schemas.openxmlformats.org/wordprocessingml/2006/main" w:rsidRPr="00E84C88">
        <w:rPr>
          <w:rFonts w:ascii="Arial" w:eastAsia="Times New Roman" w:hAnsi="Arial" w:cs="Arial"/>
          <w:b/>
          <w:sz w:val="20"/>
          <w:szCs w:val="20"/>
          <w:lang w:val="hy-AM"/>
        </w:rPr>
        <w:t xml:space="preserve">Приложение </w:t>
      </w:r>
      <w:r xmlns:w="http://schemas.openxmlformats.org/wordprocessingml/2006/main" w:rsidRPr="00E84C88">
        <w:rPr>
          <w:rFonts w:ascii="GHEA Grapalat" w:eastAsia="Times New Roman" w:hAnsi="GHEA Grapalat" w:cs="Sylfaen"/>
          <w:b/>
          <w:sz w:val="20"/>
          <w:szCs w:val="20"/>
          <w:lang w:val="hy-AM"/>
        </w:rPr>
        <w:t xml:space="preserve">6</w:t>
      </w:r>
    </w:p>
    <w:p w14:paraId="496D53B9" w14:textId="55431E0B"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9C6DB1">
        <w:rPr>
          <w:rFonts w:ascii="Arial" w:eastAsia="Times New Roman" w:hAnsi="Arial" w:cs="Arial"/>
          <w:b/>
          <w:color w:val="000000"/>
          <w:sz w:val="20"/>
          <w:szCs w:val="27"/>
          <w:lang w:val="hy-AM"/>
        </w:rPr>
        <w:t xml:space="preserve"> </w:t>
      </w:r>
      <w:r xmlns:w="http://schemas.openxmlformats.org/wordprocessingml/2006/main" w:rsidR="00532D6C" w:rsidRPr="00E84C88">
        <w:rPr>
          <w:rFonts w:ascii="Arial" w:eastAsia="Times New Roman" w:hAnsi="Arial" w:cs="Arial"/>
          <w:b/>
          <w:sz w:val="20"/>
          <w:szCs w:val="20"/>
          <w:lang w:val="es-ES"/>
        </w:rPr>
        <w:t xml:space="preserve">с кодом</w:t>
      </w:r>
    </w:p>
    <w:p w14:paraId="0231C19E"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цитата</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опрос</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приглашение</w:t>
      </w:r>
    </w:p>
    <w:p w14:paraId="49DD82F8"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p w14:paraId="51F64341" w14:textId="77777777" w:rsidR="00532D6C" w:rsidRPr="00E84C88" w:rsidRDefault="00532D6C" w:rsidP="00532D6C">
      <w:pPr>
        <w:tabs>
          <w:tab w:val="left" w:pos="2268"/>
        </w:tabs>
        <w:spacing w:after="0" w:line="240" w:lineRule="auto"/>
        <w:ind w:left="-284" w:firstLine="284"/>
        <w:jc w:val="right"/>
        <w:rPr>
          <w:rFonts w:ascii="GHEA Grapalat" w:eastAsia="Times New Roman" w:hAnsi="GHEA Grapalat" w:cs="Times New Roman"/>
          <w:sz w:val="24"/>
          <w:szCs w:val="24"/>
          <w:lang w:val="hy-AM"/>
        </w:rPr>
      </w:pPr>
    </w:p>
    <w:p w14:paraId="6F7EF950"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New Roman"/>
          <w:b/>
          <w:szCs w:val="24"/>
          <w:lang w:val="hy-AM"/>
        </w:rPr>
      </w:pPr>
      <w:r xmlns:w="http://schemas.openxmlformats.org/wordprocessingml/2006/main" w:rsidRPr="00E84C88">
        <w:rPr>
          <w:rFonts w:ascii="Arial" w:eastAsia="Times New Roman" w:hAnsi="Arial" w:cs="Arial"/>
          <w:b/>
          <w:szCs w:val="24"/>
          <w:lang w:val="hy-AM"/>
        </w:rPr>
        <w:t xml:space="preserve">СОСТОЯНИЕ</w:t>
      </w:r>
      <w:r xmlns:w="http://schemas.openxmlformats.org/wordprocessingml/2006/main" w:rsidRPr="00E84C88">
        <w:rPr>
          <w:rFonts w:ascii="GHEA Grapalat" w:eastAsia="Times New Roman" w:hAnsi="GHEA Grapalat" w:cs="Times Armenian"/>
          <w:b/>
          <w:szCs w:val="24"/>
          <w:lang w:val="hy-AM"/>
        </w:rPr>
        <w:t xml:space="preserve">  </w:t>
      </w:r>
      <w:r xmlns:w="http://schemas.openxmlformats.org/wordprocessingml/2006/main" w:rsidRPr="00E84C88">
        <w:rPr>
          <w:rFonts w:ascii="Arial" w:eastAsia="Times New Roman" w:hAnsi="Arial" w:cs="Arial"/>
          <w:b/>
          <w:szCs w:val="24"/>
          <w:lang w:val="hy-AM"/>
        </w:rPr>
        <w:t xml:space="preserve">ПОТРЕБНОСТИ</w:t>
      </w:r>
      <w:r xmlns:w="http://schemas.openxmlformats.org/wordprocessingml/2006/main" w:rsidRPr="00E84C88">
        <w:rPr>
          <w:rFonts w:ascii="GHEA Grapalat" w:eastAsia="Times New Roman" w:hAnsi="GHEA Grapalat" w:cs="Times Armenian"/>
          <w:b/>
          <w:szCs w:val="24"/>
          <w:lang w:val="hy-AM"/>
        </w:rPr>
        <w:t xml:space="preserve"> </w:t>
      </w:r>
      <w:r xmlns:w="http://schemas.openxmlformats.org/wordprocessingml/2006/main" w:rsidRPr="00E84C88">
        <w:rPr>
          <w:rFonts w:ascii="Arial" w:eastAsia="Times New Roman" w:hAnsi="Arial" w:cs="Arial"/>
          <w:b/>
          <w:szCs w:val="24"/>
          <w:lang w:val="hy-AM"/>
        </w:rPr>
        <w:t xml:space="preserve">ДЛЯ</w:t>
      </w:r>
      <w:r xmlns:w="http://schemas.openxmlformats.org/wordprocessingml/2006/main" w:rsidRPr="00E84C88">
        <w:rPr>
          <w:rFonts w:ascii="GHEA Grapalat" w:eastAsia="Times New Roman" w:hAnsi="GHEA Grapalat" w:cs="Sylfaen"/>
          <w:b/>
          <w:szCs w:val="24"/>
          <w:lang w:val="hy-AM"/>
        </w:rPr>
        <w:t xml:space="preserve"> </w:t>
      </w:r>
      <w:r xmlns:w="http://schemas.openxmlformats.org/wordprocessingml/2006/main" w:rsidRPr="00E84C88">
        <w:rPr>
          <w:rFonts w:ascii="Arial" w:eastAsia="Times New Roman" w:hAnsi="Arial" w:cs="Arial"/>
          <w:b/>
          <w:szCs w:val="24"/>
          <w:lang w:val="hy-AM"/>
        </w:rPr>
        <w:t xml:space="preserve">ПРОДУКТ</w:t>
      </w:r>
      <w:r xmlns:w="http://schemas.openxmlformats.org/wordprocessingml/2006/main" w:rsidRPr="00E84C88">
        <w:rPr>
          <w:rFonts w:ascii="GHEA Grapalat" w:eastAsia="Times New Roman" w:hAnsi="GHEA Grapalat" w:cs="Sylfaen"/>
          <w:b/>
          <w:szCs w:val="24"/>
          <w:lang w:val="hy-AM"/>
        </w:rPr>
        <w:t xml:space="preserve"> </w:t>
      </w:r>
      <w:r xmlns:w="http://schemas.openxmlformats.org/wordprocessingml/2006/main" w:rsidRPr="00E84C88">
        <w:rPr>
          <w:rFonts w:ascii="Arial" w:eastAsia="Times New Roman" w:hAnsi="Arial" w:cs="Arial"/>
          <w:b/>
          <w:szCs w:val="24"/>
          <w:lang w:val="hy-AM"/>
        </w:rPr>
        <w:t xml:space="preserve">ПОСТАВЛЯТЬ</w:t>
      </w:r>
    </w:p>
    <w:p w14:paraId="752F770F"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Armenian"/>
          <w:b/>
          <w:sz w:val="24"/>
          <w:szCs w:val="24"/>
          <w:lang w:val="hy-AM"/>
        </w:rPr>
      </w:pPr>
      <w:r xmlns:w="http://schemas.openxmlformats.org/wordprocessingml/2006/main" w:rsidRPr="00E84C88">
        <w:rPr>
          <w:rFonts w:ascii="Arial" w:eastAsia="Times New Roman" w:hAnsi="Arial" w:cs="Arial"/>
          <w:b/>
          <w:szCs w:val="24"/>
          <w:lang w:val="hy-AM"/>
        </w:rPr>
        <w:t xml:space="preserve">ДОГОВОР</w:t>
      </w:r>
      <w:r xmlns:w="http://schemas.openxmlformats.org/wordprocessingml/2006/main" w:rsidRPr="00E84C88">
        <w:rPr>
          <w:rFonts w:ascii="GHEA Grapalat" w:eastAsia="Times New Roman" w:hAnsi="GHEA Grapalat" w:cs="Times Armenian"/>
          <w:b/>
          <w:szCs w:val="24"/>
          <w:lang w:val="hy-AM"/>
        </w:rPr>
        <w:t xml:space="preserve">   </w:t>
      </w:r>
    </w:p>
    <w:p w14:paraId="38F7642C"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New Roman"/>
          <w:b/>
          <w:sz w:val="24"/>
          <w:szCs w:val="24"/>
          <w:u w:val="single"/>
          <w:lang w:val="hy-AM"/>
        </w:rPr>
      </w:pPr>
      <w:r xmlns:w="http://schemas.openxmlformats.org/wordprocessingml/2006/main" w:rsidRPr="00E84C88">
        <w:rPr>
          <w:rFonts w:ascii="GHEA Grapalat" w:eastAsia="Times New Roman" w:hAnsi="GHEA Grapalat" w:cs="Times New Roman"/>
          <w:b/>
          <w:sz w:val="24"/>
          <w:szCs w:val="24"/>
          <w:lang w:val="hy-AM"/>
        </w:rPr>
        <w:t xml:space="preserve">Н</w:t>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p>
    <w:p w14:paraId="05CAD137" w14:textId="77777777" w:rsidR="00532D6C" w:rsidRPr="00E84C88" w:rsidRDefault="00532D6C" w:rsidP="00532D6C">
      <w:pPr>
        <w:spacing w:after="0" w:line="240" w:lineRule="auto"/>
        <w:jc w:val="center"/>
        <w:rPr>
          <w:rFonts w:ascii="GHEA Grapalat" w:eastAsia="Times New Roman" w:hAnsi="GHEA Grapalat" w:cs="Sylfaen"/>
          <w:sz w:val="20"/>
          <w:szCs w:val="24"/>
          <w:lang w:val="hy-AM"/>
        </w:rPr>
      </w:pPr>
    </w:p>
    <w:p w14:paraId="50C8EDAA" w14:textId="453AD2DC" w:rsidR="00532D6C" w:rsidRPr="00E84C88" w:rsidRDefault="00532D6C" w:rsidP="00532D6C">
      <w:pPr xmlns:w="http://schemas.openxmlformats.org/wordprocessingml/2006/main">
        <w:tabs>
          <w:tab w:val="left" w:pos="720"/>
          <w:tab w:val="left" w:pos="1440"/>
          <w:tab w:val="left" w:pos="8865"/>
        </w:tabs>
        <w:spacing w:after="0" w:line="240" w:lineRule="auto"/>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New Roman"/>
          <w:sz w:val="24"/>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20 </w:t>
      </w:r>
      <w:r xmlns:w="http://schemas.openxmlformats.org/wordprocessingml/2006/main" w:rsidRPr="00E84C88">
        <w:rPr>
          <w:rFonts w:ascii="Arial" w:eastAsia="Times New Roman" w:hAnsi="Arial" w:cs="Arial"/>
          <w:sz w:val="20"/>
          <w:szCs w:val="24"/>
          <w:lang w:val="hy-AM"/>
        </w:rPr>
        <w:t xml:space="preserve">лет </w:t>
      </w:r>
      <w:r xmlns:w="http://schemas.openxmlformats.org/wordprocessingml/2006/main" w:rsidRPr="00E84C88">
        <w:rPr>
          <w:rFonts w:ascii="GHEA Grapalat" w:eastAsia="Times New Roman" w:hAnsi="GHEA Grapalat" w:cs="Sylfaen"/>
          <w:sz w:val="20"/>
          <w:szCs w:val="24"/>
          <w:lang w:val="hy-AM"/>
        </w:rPr>
        <w:t xml:space="preserve">.</w:t>
      </w:r>
    </w:p>
    <w:p w14:paraId="475285EC" w14:textId="77777777" w:rsidR="00532D6C" w:rsidRPr="00E84C88" w:rsidRDefault="00532D6C" w:rsidP="00532D6C">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43E88F8B" w14:textId="3CEB8693"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4"/>
          <w:szCs w:val="24"/>
          <w:u w:val="single"/>
          <w:lang w:val="hy-AM"/>
        </w:rPr>
        <w:t xml:space="preserve">______</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лицо </w:t>
      </w:r>
      <w:r xmlns:w="http://schemas.openxmlformats.org/wordprocessingml/2006/main" w:rsidRPr="00E84C88">
        <w:rPr>
          <w:rFonts w:ascii="GHEA Grapalat" w:eastAsia="Times New Roman" w:hAnsi="GHEA Grapalat" w:cs="Times New Roman"/>
          <w:sz w:val="20"/>
          <w:szCs w:val="24"/>
          <w:lang w:val="hy-AM"/>
        </w:rPr>
        <w:t xml:space="preserve">_____</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из </w:t>
      </w:r>
      <w:r xmlns:w="http://schemas.openxmlformats.org/wordprocessingml/2006/main" w:rsidRPr="00E84C88">
        <w:rPr>
          <w:rFonts w:ascii="Arial" w:eastAsia="Times New Roman" w:hAnsi="Arial" w:cs="Arial"/>
          <w:sz w:val="20"/>
          <w:szCs w:val="24"/>
          <w:lang w:val="hy-AM"/>
        </w:rPr>
        <w:t xml:space="preserve">которых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действии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00D96837">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из</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устав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w:t>
      </w:r>
      <w:r xmlns:w="http://schemas.openxmlformats.org/wordprocessingml/2006/main" w:rsidRPr="00E84C88">
        <w:rPr>
          <w:rFonts w:ascii="Arial" w:eastAsia="Times New Roman" w:hAnsi="Arial" w:cs="Arial"/>
          <w:sz w:val="20"/>
          <w:szCs w:val="24"/>
          <w:lang w:val="hy-AM"/>
        </w:rPr>
        <w:t xml:space="preserve">этого </w:t>
      </w:r>
      <w:r xmlns:w="http://schemas.openxmlformats.org/wordprocessingml/2006/main" w:rsidRPr="00E84C88">
        <w:rPr>
          <w:rFonts w:ascii="GHEA Grapalat" w:eastAsia="Times New Roman" w:hAnsi="GHEA Grapalat" w:cs="Times New Roman"/>
          <w:sz w:val="20"/>
          <w:szCs w:val="24"/>
          <w:lang w:val="hy-AM"/>
        </w:rPr>
        <w:t xml:space="preserve">момента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пожалуйста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 </w:t>
      </w:r>
      <w:r xmlns:w="http://schemas.openxmlformats.org/wordprocessingml/2006/main" w:rsidRPr="00E84C88">
        <w:rPr>
          <w:rFonts w:ascii="GHEA Grapalat" w:eastAsia="Times New Roman" w:hAnsi="GHEA Grapalat" w:cs="Times New Roman"/>
          <w:sz w:val="20"/>
          <w:szCs w:val="24"/>
          <w:lang w:val="hy-AM"/>
        </w:rPr>
        <w:t xml:space="preserve">__________________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лицо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директор </w:t>
      </w:r>
      <w:r xmlns:w="http://schemas.openxmlformats.org/wordprocessingml/2006/main" w:rsidRPr="00E84C88">
        <w:rPr>
          <w:rFonts w:ascii="GHEA Grapalat" w:eastAsia="Times New Roman" w:hAnsi="GHEA Grapalat" w:cs="Times New Roman"/>
          <w:sz w:val="20"/>
          <w:szCs w:val="24"/>
          <w:lang w:val="hy-AM"/>
        </w:rPr>
        <w:t xml:space="preserve">_____________________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который</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действии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из</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устав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w:t>
      </w:r>
      <w:r xmlns:w="http://schemas.openxmlformats.org/wordprocessingml/2006/main" w:rsidRPr="00E84C88">
        <w:rPr>
          <w:rFonts w:ascii="Arial" w:eastAsia="Times New Roman" w:hAnsi="Arial" w:cs="Arial"/>
          <w:sz w:val="20"/>
          <w:szCs w:val="24"/>
          <w:lang w:val="hy-AM"/>
        </w:rPr>
        <w:t xml:space="preserve">этого </w:t>
      </w:r>
      <w:r xmlns:w="http://schemas.openxmlformats.org/wordprocessingml/2006/main" w:rsidRPr="00E84C88">
        <w:rPr>
          <w:rFonts w:ascii="GHEA Grapalat" w:eastAsia="Times New Roman" w:hAnsi="GHEA Grapalat" w:cs="Times New Roman"/>
          <w:sz w:val="20"/>
          <w:szCs w:val="24"/>
          <w:lang w:val="hy-AM"/>
        </w:rPr>
        <w:t xml:space="preserve">момента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следующих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p>
    <w:p w14:paraId="4BD7950C"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p>
    <w:p w14:paraId="287DC720"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Armeni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1. </w:t>
      </w:r>
      <w:r xmlns:w="http://schemas.openxmlformats.org/wordprocessingml/2006/main" w:rsidRPr="00E84C88">
        <w:rPr>
          <w:rFonts w:ascii="Arial" w:eastAsia="Times New Roman" w:hAnsi="Arial" w:cs="Arial"/>
          <w:b/>
          <w:sz w:val="20"/>
          <w:szCs w:val="24"/>
          <w:lang w:val="hy-AM"/>
        </w:rPr>
        <w:t xml:space="preserve">КОНТРАКТ</w:t>
      </w:r>
      <w:r xmlns:w="http://schemas.openxmlformats.org/wordprocessingml/2006/main" w:rsidRPr="00E84C88">
        <w:rPr>
          <w:rFonts w:ascii="GHEA Grapalat" w:eastAsia="Times New Roman" w:hAnsi="GHEA Grapalat" w:cs="Times Armeni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ПРЕДМЕТ</w:t>
      </w:r>
    </w:p>
    <w:p w14:paraId="7C4CE153" w14:textId="77777777" w:rsidR="00532D6C" w:rsidRPr="00E84C88" w:rsidRDefault="00532D6C" w:rsidP="00532D6C">
      <w:pPr>
        <w:spacing w:after="0" w:line="240" w:lineRule="auto"/>
        <w:ind w:firstLine="709"/>
        <w:jc w:val="center"/>
        <w:rPr>
          <w:rFonts w:ascii="GHEA Grapalat" w:eastAsia="Times New Roman" w:hAnsi="GHEA Grapalat" w:cs="Times Armenian"/>
          <w:b/>
          <w:sz w:val="20"/>
          <w:szCs w:val="24"/>
          <w:lang w:val="hy-AM"/>
        </w:rPr>
      </w:pPr>
    </w:p>
    <w:p w14:paraId="2C6D310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Armeni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1.1.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обязуется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определенные </w:t>
      </w:r>
      <w:r xmlns:w="http://schemas.openxmlformats.org/wordprocessingml/2006/main" w:rsidRPr="00E84C88">
        <w:rPr>
          <w:rFonts w:ascii="Arial" w:eastAsia="Times New Roman" w:hAnsi="Arial" w:cs="Arial"/>
          <w:sz w:val="20"/>
          <w:szCs w:val="24"/>
          <w:lang w:val="hy-AM"/>
        </w:rPr>
        <w:t xml:space="preserve">договором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далее </w:t>
      </w:r>
      <w:r xmlns:w="http://schemas.openxmlformats.org/wordprocessingml/2006/main" w:rsidRPr="00E84C88">
        <w:rPr>
          <w:rFonts w:ascii="GHEA Grapalat" w:eastAsia="Times New Roman" w:hAnsi="GHEA Grapalat" w:cs="Times Armenian"/>
          <w:sz w:val="20"/>
          <w:szCs w:val="24"/>
          <w:lang w:val="hy-AM"/>
        </w:rPr>
        <w:t xml:space="preserve">именуемым </w:t>
      </w:r>
      <w:r xmlns:w="http://schemas.openxmlformats.org/wordprocessingml/2006/main" w:rsidRPr="00E84C88">
        <w:rPr>
          <w:rFonts w:ascii="Arial" w:eastAsia="Times New Roman" w:hAnsi="Arial" w:cs="Arial"/>
          <w:sz w:val="20"/>
          <w:szCs w:val="24"/>
          <w:lang w:val="hy-AM"/>
        </w:rPr>
        <w:t xml:space="preserve">договором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порядку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томам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адресу</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Приложением </w:t>
      </w:r>
      <w:r xmlns:w="http://schemas.openxmlformats.org/wordprocessingml/2006/main" w:rsidRPr="00E84C88">
        <w:rPr>
          <w:rFonts w:ascii="GHEA Grapalat" w:eastAsia="Times New Roman" w:hAnsi="GHEA Grapalat" w:cs="Times Armenian"/>
          <w:sz w:val="20"/>
          <w:szCs w:val="24"/>
          <w:lang w:val="hy-AM"/>
        </w:rPr>
        <w:t xml:space="preserve">N 1 </w:t>
      </w:r>
      <w:r xmlns:w="http://schemas.openxmlformats.org/wordprocessingml/2006/main" w:rsidRPr="00E84C88">
        <w:rPr>
          <w:rFonts w:ascii="Arial" w:eastAsia="Times New Roman" w:hAnsi="Arial" w:cs="Arial"/>
          <w:sz w:val="20"/>
          <w:szCs w:val="24"/>
          <w:lang w:val="hy-AM"/>
        </w:rPr>
        <w:t xml:space="preserve">к договору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Технический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описание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покупка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расписание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далее </w:t>
      </w:r>
      <w:r xmlns:w="http://schemas.openxmlformats.org/wordprocessingml/2006/main" w:rsidRPr="00E84C88">
        <w:rPr>
          <w:rFonts w:ascii="GHEA Grapalat" w:eastAsia="Times New Roman" w:hAnsi="GHEA Grapalat" w:cs="Times Armenian"/>
          <w:sz w:val="20"/>
          <w:szCs w:val="24"/>
          <w:lang w:val="hy-AM"/>
        </w:rPr>
        <w:t xml:space="preserve">именуемый </w:t>
      </w:r>
      <w:r xmlns:w="http://schemas.openxmlformats.org/wordprocessingml/2006/main" w:rsidRPr="00E84C88">
        <w:rPr>
          <w:rFonts w:ascii="Arial" w:eastAsia="Times New Roman" w:hAnsi="Arial" w:cs="Arial"/>
          <w:sz w:val="20"/>
          <w:szCs w:val="24"/>
          <w:lang w:val="hy-AM"/>
        </w:rPr>
        <w:t xml:space="preserve">продуктом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обязуется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принимать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для.</w:t>
      </w:r>
      <w:r xmlns:w="http://schemas.openxmlformats.org/wordprocessingml/2006/main" w:rsidRPr="00E84C88">
        <w:rPr>
          <w:rFonts w:ascii="GHEA Grapalat" w:eastAsia="Times New Roman" w:hAnsi="GHEA Grapalat" w:cs="Times Armenian"/>
          <w:sz w:val="20"/>
          <w:szCs w:val="24"/>
          <w:lang w:val="hy-AM"/>
        </w:rPr>
        <w:t xml:space="preserve"> </w:t>
      </w:r>
    </w:p>
    <w:p w14:paraId="73FEA764" w14:textId="77777777" w:rsidR="00532D6C" w:rsidRPr="00E84C88" w:rsidRDefault="00532D6C" w:rsidP="00532D6C">
      <w:pPr>
        <w:spacing w:after="0" w:line="240" w:lineRule="auto"/>
        <w:ind w:firstLine="709"/>
        <w:jc w:val="both"/>
        <w:rPr>
          <w:rFonts w:ascii="GHEA Grapalat" w:eastAsia="Times New Roman" w:hAnsi="GHEA Grapalat" w:cs="Times Armenian"/>
          <w:sz w:val="20"/>
          <w:szCs w:val="24"/>
          <w:lang w:val="hy-AM"/>
        </w:rPr>
      </w:pPr>
    </w:p>
    <w:p w14:paraId="0B689CF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b/>
          <w:sz w:val="20"/>
          <w:szCs w:val="24"/>
          <w:lang w:val="hy-AM"/>
        </w:rPr>
        <w:t xml:space="preserve">2. </w:t>
      </w:r>
      <w:r xmlns:w="http://schemas.openxmlformats.org/wordprocessingml/2006/main" w:rsidRPr="00E84C88">
        <w:rPr>
          <w:rFonts w:ascii="Arial" w:eastAsia="Times New Roman" w:hAnsi="Arial" w:cs="Arial"/>
          <w:b/>
          <w:sz w:val="20"/>
          <w:szCs w:val="24"/>
          <w:lang w:val="hy-AM"/>
        </w:rPr>
        <w:t xml:space="preserve">СТОРОНЫ</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ПРАВА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ОБЯЗАННОСТИ</w:t>
      </w:r>
    </w:p>
    <w:p w14:paraId="475A907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7864EBC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2.1 </w:t>
      </w:r>
      <w:r xmlns:w="http://schemas.openxmlformats.org/wordprocessingml/2006/main" w:rsidRPr="00E84C88">
        <w:rPr>
          <w:rFonts w:ascii="Arial" w:eastAsia="Times New Roman" w:hAnsi="Arial" w:cs="Arial"/>
          <w:b/>
          <w:sz w:val="20"/>
          <w:szCs w:val="24"/>
          <w:lang w:val="hy-AM"/>
        </w:rPr>
        <w:t xml:space="preserve">Покупатель</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верно</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имеет </w:t>
      </w:r>
      <w:r xmlns:w="http://schemas.openxmlformats.org/wordprocessingml/2006/main" w:rsidRPr="00E84C88">
        <w:rPr>
          <w:rFonts w:ascii="GHEA Grapalat" w:eastAsia="Times New Roman" w:hAnsi="GHEA Grapalat" w:cs="Times New Roman"/>
          <w:b/>
          <w:sz w:val="20"/>
          <w:szCs w:val="24"/>
          <w:lang w:val="hy-AM"/>
        </w:rPr>
        <w:t xml:space="preserve">:</w:t>
      </w:r>
    </w:p>
    <w:p w14:paraId="52B7687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2.1.1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доставлять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мусор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продукта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нарушенным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того дня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более </w:t>
      </w:r>
      <w:r xmlns:w="http://schemas.openxmlformats.org/wordprocessingml/2006/main" w:rsidRPr="00E84C88">
        <w:rPr>
          <w:rFonts w:ascii="GHEA Grapalat" w:eastAsia="Times New Roman" w:hAnsi="GHEA Grapalat" w:cs="Times New Roman"/>
          <w:sz w:val="20"/>
          <w:szCs w:val="24"/>
          <w:lang w:val="hy-AM"/>
        </w:rPr>
        <w:t xml:space="preserve">.</w:t>
      </w:r>
    </w:p>
    <w:p w14:paraId="612ECE2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2.1.2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неприличный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технический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описанию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непоследовательный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w:t>
      </w:r>
    </w:p>
    <w:p w14:paraId="5BA8A2B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 компенсировать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неприличный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из-за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сделанный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затраты </w:t>
      </w:r>
      <w:r xmlns:w="http://schemas.openxmlformats.org/wordprocessingml/2006/main" w:rsidRPr="00E84C88">
        <w:rPr>
          <w:rFonts w:ascii="GHEA Grapalat" w:eastAsia="Times New Roman" w:hAnsi="GHEA Grapalat" w:cs="Times New Roman"/>
          <w:sz w:val="20"/>
          <w:szCs w:val="24"/>
          <w:lang w:val="hy-AM"/>
        </w:rPr>
        <w:t xml:space="preserve">.</w:t>
      </w:r>
    </w:p>
    <w:p w14:paraId="6F76FE7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принимать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его</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вашему усмотрению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определяющий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неприличный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продуктом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безвозмездный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замена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разумный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продавца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 </w:t>
      </w:r>
      <w:r xmlns:w="http://schemas.openxmlformats.org/wordprocessingml/2006/main" w:rsidRPr="00E84C88">
        <w:rPr>
          <w:rFonts w:ascii="GHEA Grapalat" w:eastAsia="Times New Roman" w:hAnsi="GHEA Grapalat" w:cs="Times New Roman"/>
          <w:sz w:val="20"/>
          <w:szCs w:val="24"/>
          <w:lang w:val="hy-AM"/>
        </w:rPr>
        <w:t xml:space="preserve">.</w:t>
      </w:r>
    </w:p>
    <w:p w14:paraId="430C75E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отказаться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исполнения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вернуться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оплаченный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количество </w:t>
      </w:r>
      <w:r xmlns:w="http://schemas.openxmlformats.org/wordprocessingml/2006/main" w:rsidRPr="00E84C88">
        <w:rPr>
          <w:rFonts w:ascii="GHEA Grapalat" w:eastAsia="Times New Roman" w:hAnsi="GHEA Grapalat" w:cs="Times New Roman"/>
          <w:sz w:val="20"/>
          <w:szCs w:val="24"/>
          <w:lang w:val="hy-AM"/>
        </w:rPr>
        <w:t xml:space="preserve">.</w:t>
      </w:r>
    </w:p>
    <w:p w14:paraId="501480D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2.1.3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решительного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меньше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количество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 </w:t>
      </w:r>
      <w:r xmlns:w="http://schemas.openxmlformats.org/wordprocessingml/2006/main" w:rsidRPr="00E84C88">
        <w:rPr>
          <w:rFonts w:ascii="GHEA Grapalat" w:eastAsia="Times New Roman" w:hAnsi="GHEA Grapalat" w:cs="Times New Roman"/>
          <w:sz w:val="20"/>
          <w:szCs w:val="24"/>
          <w:lang w:val="hy-AM"/>
        </w:rPr>
        <w:t xml:space="preserve">:</w:t>
      </w:r>
    </w:p>
    <w:p w14:paraId="3D9F114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меньше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 </w:t>
      </w:r>
      <w:r xmlns:w="http://schemas.openxmlformats.org/wordprocessingml/2006/main" w:rsidRPr="00E84C88">
        <w:rPr>
          <w:rFonts w:ascii="GHEA Grapalat" w:eastAsia="Times New Roman" w:hAnsi="GHEA Grapalat" w:cs="Times New Roman"/>
          <w:sz w:val="20"/>
          <w:szCs w:val="24"/>
          <w:lang w:val="hy-AM"/>
        </w:rPr>
        <w:t xml:space="preserve">,</w:t>
      </w:r>
    </w:p>
    <w:p w14:paraId="1A6740A4"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отказаться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продукта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оплаты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оплаченным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есть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вернуться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оплаченный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количество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 </w:t>
      </w:r>
      <w:r xmlns:w="http://schemas.openxmlformats.org/wordprocessingml/2006/main" w:rsidRPr="00E84C88">
        <w:rPr>
          <w:rFonts w:ascii="GHEA Grapalat" w:eastAsia="Times New Roman" w:hAnsi="GHEA Grapalat" w:cs="Times New Roman"/>
          <w:sz w:val="20"/>
          <w:szCs w:val="24"/>
          <w:lang w:val="hy-AM"/>
        </w:rPr>
        <w:t xml:space="preserve">.</w:t>
      </w:r>
    </w:p>
    <w:p w14:paraId="0627979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2.1.4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тип</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нарушении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вещь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выбору </w:t>
      </w:r>
      <w:r xmlns:w="http://schemas.openxmlformats.org/wordprocessingml/2006/main" w:rsidRPr="00E84C88">
        <w:rPr>
          <w:rFonts w:ascii="GHEA Grapalat" w:eastAsia="Times New Roman" w:hAnsi="GHEA Grapalat" w:cs="Times New Roman"/>
          <w:sz w:val="20"/>
          <w:szCs w:val="24"/>
          <w:lang w:val="hy-AM"/>
        </w:rPr>
        <w:t xml:space="preserve">:</w:t>
      </w:r>
    </w:p>
    <w:p w14:paraId="37F0392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тип</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касательно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 условии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мусор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остальные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продуктов </w:t>
      </w:r>
      <w:r xmlns:w="http://schemas.openxmlformats.org/wordprocessingml/2006/main" w:rsidRPr="00E84C88">
        <w:rPr>
          <w:rFonts w:ascii="GHEA Grapalat" w:eastAsia="Times New Roman" w:hAnsi="GHEA Grapalat" w:cs="Times New Roman"/>
          <w:sz w:val="20"/>
          <w:szCs w:val="24"/>
          <w:lang w:val="hy-AM"/>
        </w:rPr>
        <w:t xml:space="preserve">.</w:t>
      </w:r>
    </w:p>
    <w:p w14:paraId="15CE56B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отказаться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все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товаров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 </w:t>
      </w:r>
      <w:r xmlns:w="http://schemas.openxmlformats.org/wordprocessingml/2006/main" w:rsidRPr="00E84C88">
        <w:rPr>
          <w:rFonts w:ascii="GHEA Grapalat" w:eastAsia="Times New Roman" w:hAnsi="GHEA Grapalat" w:cs="Times New Roman"/>
          <w:sz w:val="20"/>
          <w:szCs w:val="24"/>
          <w:lang w:val="hy-AM"/>
        </w:rPr>
        <w:t xml:space="preserve">.</w:t>
      </w:r>
    </w:p>
    <w:p w14:paraId="27E10BB0"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тип</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касательно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 условии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непоследовательный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безвозмездный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замена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тип</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продуктом </w:t>
      </w:r>
      <w:r xmlns:w="http://schemas.openxmlformats.org/wordprocessingml/2006/main" w:rsidRPr="00E84C88">
        <w:rPr>
          <w:rFonts w:ascii="GHEA Grapalat" w:eastAsia="Times New Roman" w:hAnsi="GHEA Grapalat" w:cs="Times New Roman"/>
          <w:sz w:val="20"/>
          <w:szCs w:val="24"/>
          <w:lang w:val="hy-AM"/>
        </w:rPr>
        <w:t xml:space="preserve">.</w:t>
      </w:r>
    </w:p>
    <w:p w14:paraId="7F8A1FA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2.1.5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вашему усмотрению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новый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продавца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p>
    <w:p w14:paraId="440AB58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2.1.6 </w:t>
      </w:r>
      <w:r xmlns:w="http://schemas.openxmlformats.org/wordprocessingml/2006/main" w:rsidRPr="00E84C88">
        <w:rPr>
          <w:rFonts w:ascii="Arial" w:eastAsia="Times New Roman" w:hAnsi="Arial" w:cs="Arial"/>
          <w:sz w:val="20"/>
          <w:szCs w:val="24"/>
          <w:lang w:val="hy-AM"/>
        </w:rPr>
        <w:t xml:space="preserve">От продавца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 компенсировать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ущерб </w:t>
      </w:r>
      <w:r xmlns:w="http://schemas.openxmlformats.org/wordprocessingml/2006/main" w:rsidRPr="00E84C88">
        <w:rPr>
          <w:rFonts w:ascii="Arial" w:eastAsia="Times New Roman" w:hAnsi="Arial" w:cs="Arial"/>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 результат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решения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разумный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человека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более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высокий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разумный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цене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купить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по </w:t>
      </w:r>
      <w:r xmlns:w="http://schemas.openxmlformats.org/wordprocessingml/2006/main" w:rsidRPr="00E84C88">
        <w:rPr>
          <w:rFonts w:ascii="Arial" w:eastAsia="Times New Roman" w:hAnsi="Arial" w:cs="Arial"/>
          <w:sz w:val="20"/>
          <w:szCs w:val="24"/>
          <w:lang w:val="hy-AM"/>
        </w:rPr>
        <w:t xml:space="preserve">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вместо </w:t>
      </w:r>
      <w:r xmlns:w="http://schemas.openxmlformats.org/wordprocessingml/2006/main" w:rsidRPr="00E84C88">
        <w:rPr>
          <w:rFonts w:ascii="GHEA Grapalat" w:eastAsia="Times New Roman" w:hAnsi="GHEA Grapalat" w:cs="Times New Roman"/>
          <w:sz w:val="20"/>
          <w:szCs w:val="24"/>
          <w:lang w:val="hy-AM"/>
        </w:rPr>
        <w:t xml:space="preserve">контракта</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вместо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сделка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между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разница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столько </w:t>
      </w:r>
      <w:r xmlns:w="http://schemas.openxmlformats.org/wordprocessingml/2006/main" w:rsidRPr="00E84C88">
        <w:rPr>
          <w:rFonts w:ascii="Arial" w:eastAsia="Times New Roman" w:hAnsi="Arial" w:cs="Arial"/>
          <w:sz w:val="20"/>
          <w:szCs w:val="24"/>
          <w:lang w:val="hy-AM"/>
        </w:rPr>
        <w:t xml:space="preserve">же </w:t>
      </w:r>
      <w:r xmlns:w="http://schemas.openxmlformats.org/wordprocessingml/2006/main" w:rsidRPr="00E84C88">
        <w:rPr>
          <w:rFonts w:ascii="GHEA Grapalat" w:eastAsia="Times New Roman" w:hAnsi="GHEA Grapalat" w:cs="Times New Roman"/>
          <w:sz w:val="20"/>
          <w:szCs w:val="24"/>
          <w:lang w:val="hy-AM"/>
        </w:rPr>
        <w:t xml:space="preserve">, сколько</w:t>
      </w: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также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человека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рука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принести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сделанный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все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необходимый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разумный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затраты </w:t>
      </w:r>
      <w:r xmlns:w="http://schemas.openxmlformats.org/wordprocessingml/2006/main" w:rsidRPr="00E84C88">
        <w:rPr>
          <w:rFonts w:ascii="GHEA Grapalat" w:eastAsia="Times New Roman" w:hAnsi="GHEA Grapalat" w:cs="Times New Roman"/>
          <w:sz w:val="20"/>
          <w:szCs w:val="24"/>
          <w:lang w:val="hy-AM"/>
        </w:rPr>
        <w:t xml:space="preserve">.</w:t>
      </w:r>
    </w:p>
    <w:p w14:paraId="69E36165"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2.1.7 </w:t>
      </w:r>
      <w:r xmlns:w="http://schemas.openxmlformats.org/wordprocessingml/2006/main" w:rsidRPr="00E84C88">
        <w:rPr>
          <w:rFonts w:ascii="Arial" w:eastAsia="Times New Roman" w:hAnsi="Arial" w:cs="Arial"/>
          <w:sz w:val="20"/>
          <w:szCs w:val="24"/>
          <w:lang w:val="hy-AM"/>
        </w:rPr>
        <w:t xml:space="preserve">Односторонний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частично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существенно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 </w:t>
      </w:r>
      <w:r xmlns:w="http://schemas.openxmlformats.org/wordprocessingml/2006/main" w:rsidRPr="00E84C88">
        <w:rPr>
          <w:rFonts w:ascii="GHEA Grapalat" w:eastAsia="Times New Roman" w:hAnsi="GHEA Grapalat" w:cs="Times New Roman"/>
          <w:sz w:val="20"/>
          <w:szCs w:val="24"/>
          <w:lang w:val="hy-AM"/>
        </w:rPr>
        <w:t xml:space="preserve">.</w:t>
      </w:r>
    </w:p>
    <w:p w14:paraId="531C5FF8"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2.1.7.1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считается , </w:t>
      </w:r>
      <w:r xmlns:w="http://schemas.openxmlformats.org/wordprocessingml/2006/main" w:rsidRPr="00E84C88">
        <w:rPr>
          <w:rFonts w:ascii="Arial" w:eastAsia="Times New Roman" w:hAnsi="Arial" w:cs="Arial"/>
          <w:sz w:val="20"/>
          <w:szCs w:val="24"/>
          <w:lang w:val="hy-AM"/>
        </w:rPr>
        <w:t xml:space="preserve">если </w:t>
      </w:r>
      <w:r xmlns:w="http://schemas.openxmlformats.org/wordprocessingml/2006/main" w:rsidRPr="00E84C88">
        <w:rPr>
          <w:rFonts w:ascii="GHEA Grapalat" w:eastAsia="Times New Roman" w:hAnsi="GHEA Grapalat" w:cs="Times New Roman"/>
          <w:sz w:val="20"/>
          <w:szCs w:val="24"/>
          <w:lang w:val="hy-AM"/>
        </w:rPr>
        <w:t xml:space="preserve">:</w:t>
      </w:r>
    </w:p>
    <w:p w14:paraId="029A85BD"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неприличный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заменен</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приемлемый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 </w:t>
      </w:r>
      <w:r xmlns:w="http://schemas.openxmlformats.org/wordprocessingml/2006/main" w:rsidRPr="00E84C88">
        <w:rPr>
          <w:rFonts w:ascii="GHEA Grapalat" w:eastAsia="Times New Roman" w:hAnsi="GHEA Grapalat" w:cs="Times New Roman"/>
          <w:sz w:val="20"/>
          <w:szCs w:val="24"/>
          <w:lang w:val="hy-AM"/>
        </w:rPr>
        <w:t xml:space="preserve">.</w:t>
      </w:r>
    </w:p>
    <w:p w14:paraId="7D095290"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нарушенным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того дня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более </w:t>
      </w:r>
      <w:r xmlns:w="http://schemas.openxmlformats.org/wordprocessingml/2006/main" w:rsidRPr="00E84C88">
        <w:rPr>
          <w:rFonts w:ascii="GHEA Grapalat" w:eastAsia="Times New Roman" w:hAnsi="GHEA Grapalat" w:cs="Times New Roman"/>
          <w:sz w:val="20"/>
          <w:szCs w:val="24"/>
          <w:lang w:val="hy-AM"/>
        </w:rPr>
        <w:t xml:space="preserve">,</w:t>
      </w:r>
    </w:p>
    <w:p w14:paraId="69B15347"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2.1.8 </w:t>
      </w:r>
      <w:r xmlns:w="http://schemas.openxmlformats.org/wordprocessingml/2006/main" w:rsidRPr="00E84C88">
        <w:rPr>
          <w:rFonts w:ascii="Arial" w:eastAsia="Times New Roman" w:hAnsi="Arial" w:cs="Arial"/>
          <w:sz w:val="20"/>
          <w:szCs w:val="24"/>
          <w:lang w:val="hy-AM"/>
        </w:rPr>
        <w:t xml:space="preserve">Просмотр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найденный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недостатки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немедленно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информировать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p>
    <w:p w14:paraId="52D4AA07"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12"/>
          <w:szCs w:val="12"/>
          <w:lang w:val="hy-AM"/>
        </w:rPr>
      </w:pPr>
    </w:p>
    <w:p w14:paraId="438BA33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2.2 </w:t>
      </w:r>
      <w:r xmlns:w="http://schemas.openxmlformats.org/wordprocessingml/2006/main" w:rsidRPr="00E84C88">
        <w:rPr>
          <w:rFonts w:ascii="Arial" w:eastAsia="Times New Roman" w:hAnsi="Arial" w:cs="Arial"/>
          <w:b/>
          <w:sz w:val="20"/>
          <w:szCs w:val="24"/>
          <w:lang w:val="hy-AM"/>
        </w:rPr>
        <w:t xml:space="preserve">Покупатель</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обязан</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является </w:t>
      </w:r>
      <w:r xmlns:w="http://schemas.openxmlformats.org/wordprocessingml/2006/main" w:rsidRPr="00E84C88">
        <w:rPr>
          <w:rFonts w:ascii="GHEA Grapalat" w:eastAsia="Times New Roman" w:hAnsi="GHEA Grapalat" w:cs="Times New Roman"/>
          <w:b/>
          <w:sz w:val="20"/>
          <w:szCs w:val="24"/>
          <w:lang w:val="hy-AM"/>
        </w:rPr>
        <w:t xml:space="preserve">:</w:t>
      </w:r>
    </w:p>
    <w:p w14:paraId="5F01323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2.2.1 </w:t>
      </w:r>
      <w:r xmlns:w="http://schemas.openxmlformats.org/wordprocessingml/2006/main" w:rsidRPr="00E84C88">
        <w:rPr>
          <w:rFonts w:ascii="Arial" w:eastAsia="Times New Roman" w:hAnsi="Arial" w:cs="Arial"/>
          <w:sz w:val="20"/>
          <w:szCs w:val="24"/>
          <w:lang w:val="hy-AM"/>
        </w:rPr>
        <w:t xml:space="preserve">Выполнить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предоставление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все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необходимый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действия </w:t>
      </w:r>
      <w:r xmlns:w="http://schemas.openxmlformats.org/wordprocessingml/2006/main" w:rsidRPr="00E84C88">
        <w:rPr>
          <w:rFonts w:ascii="GHEA Grapalat" w:eastAsia="Times New Roman" w:hAnsi="GHEA Grapalat" w:cs="Times New Roman"/>
          <w:sz w:val="20"/>
          <w:szCs w:val="24"/>
          <w:lang w:val="hy-AM"/>
        </w:rPr>
        <w:t xml:space="preserve">.</w:t>
      </w:r>
    </w:p>
    <w:p w14:paraId="4BEF915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2.2.2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продукта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отказаться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 </w:t>
      </w:r>
      <w:r xmlns:w="http://schemas.openxmlformats.org/wordprocessingml/2006/main" w:rsidRPr="00E84C88">
        <w:rPr>
          <w:rFonts w:ascii="GHEA Grapalat" w:eastAsia="Times New Roman" w:hAnsi="GHEA Grapalat" w:cs="Times New Roman"/>
          <w:sz w:val="20"/>
          <w:szCs w:val="24"/>
          <w:lang w:val="hy-AM"/>
        </w:rPr>
        <w:t xml:space="preserve">, если, </w:t>
      </w:r>
      <w:r xmlns:w="http://schemas.openxmlformats.org/wordprocessingml/2006/main" w:rsidRPr="00E84C88">
        <w:rPr>
          <w:rFonts w:ascii="Arial" w:eastAsia="Times New Roman" w:hAnsi="Arial" w:cs="Arial"/>
          <w:sz w:val="20"/>
          <w:szCs w:val="24"/>
          <w:lang w:val="hy-AM"/>
        </w:rPr>
        <w:t xml:space="preserve">предоставить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защита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немедленно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информировать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 </w:t>
      </w:r>
      <w:r xmlns:w="http://schemas.openxmlformats.org/wordprocessingml/2006/main" w:rsidRPr="00E84C88">
        <w:rPr>
          <w:rFonts w:ascii="GHEA Grapalat" w:eastAsia="Times New Roman" w:hAnsi="GHEA Grapalat" w:cs="Times New Roman"/>
          <w:sz w:val="20"/>
          <w:szCs w:val="24"/>
          <w:lang w:val="hy-AM"/>
        </w:rPr>
        <w:t xml:space="preserve">:</w:t>
      </w:r>
    </w:p>
    <w:p w14:paraId="40A8778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2.2.3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последний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деньги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GHEA Grapalat" w:eastAsia="Times New Roman" w:hAnsi="GHEA Grapalat" w:cs="Times New Roman"/>
          <w:sz w:val="20"/>
          <w:szCs w:val="24"/>
          <w:lang w:val="hy-AM"/>
        </w:rPr>
        <w:t xml:space="preserve">случае </w:t>
      </w:r>
      <w:r xmlns:w="http://schemas.openxmlformats.org/wordprocessingml/2006/main" w:rsidRPr="00E84C88">
        <w:rPr>
          <w:rFonts w:ascii="Arial" w:eastAsia="Times New Roman" w:hAnsi="Arial" w:cs="Arial"/>
          <w:sz w:val="20"/>
          <w:szCs w:val="24"/>
          <w:lang w:val="hy-AM"/>
        </w:rPr>
        <w:t xml:space="preserve">также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Times New Roman"/>
          <w:sz w:val="20"/>
          <w:szCs w:val="24"/>
          <w:lang w:val="hy-AM"/>
        </w:rPr>
        <w:t xml:space="preserve">6.5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p>
    <w:p w14:paraId="19FE283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2.2.4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количество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разнообразие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условия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уведомить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дефект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открытия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немедленно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чего-то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 </w:t>
      </w:r>
      <w:r xmlns:w="http://schemas.openxmlformats.org/wordprocessingml/2006/main" w:rsidRPr="00E84C88">
        <w:rPr>
          <w:rFonts w:ascii="GHEA Grapalat" w:eastAsia="Times New Roman" w:hAnsi="GHEA Grapalat" w:cs="Times New Roman"/>
          <w:sz w:val="20"/>
          <w:szCs w:val="24"/>
          <w:lang w:val="hy-AM"/>
        </w:rPr>
        <w:t xml:space="preserve">разумно</w:t>
      </w:r>
      <w:r xmlns:w="http://schemas.openxmlformats.org/wordprocessingml/2006/main" w:rsidRPr="00E84C88">
        <w:rPr>
          <w:rFonts w:ascii="GHEA Grapalat" w:eastAsia="Times New Roman" w:hAnsi="GHEA Grapalat" w:cs="Times New Roman"/>
          <w:sz w:val="20"/>
          <w:szCs w:val="24"/>
          <w:lang w:val="hy-AM"/>
        </w:rPr>
        <w:t xml:space="preserve"> в течение </w:t>
      </w:r>
      <w:r xmlns:w="http://schemas.openxmlformats.org/wordprocessingml/2006/main" w:rsidRPr="00E84C88">
        <w:rPr>
          <w:rFonts w:ascii="Arial" w:eastAsia="Times New Roman" w:hAnsi="Arial" w:cs="Arial"/>
          <w:sz w:val="20"/>
          <w:szCs w:val="24"/>
          <w:lang w:val="hy-AM"/>
        </w:rPr>
        <w:t xml:space="preserve">периода </w:t>
      </w:r>
      <w:r xmlns:w="http://schemas.openxmlformats.org/wordprocessingml/2006/main" w:rsidRPr="00E84C88">
        <w:rPr>
          <w:rFonts w:ascii="Arial" w:eastAsia="Times New Roman" w:hAnsi="Arial" w:cs="Arial"/>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когда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нуждаться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найденный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будет </w:t>
      </w:r>
      <w:r xmlns:w="http://schemas.openxmlformats.org/wordprocessingml/2006/main" w:rsidRPr="00E84C88">
        <w:rPr>
          <w:rFonts w:ascii="GHEA Grapalat" w:eastAsia="Times New Roman" w:hAnsi="GHEA Grapalat" w:cs="Times New Roman"/>
          <w:sz w:val="20"/>
          <w:szCs w:val="24"/>
          <w:lang w:val="hy-AM"/>
        </w:rPr>
        <w:t xml:space="preserve">основан </w:t>
      </w:r>
      <w:r xmlns:w="http://schemas.openxmlformats.org/wordprocessingml/2006/main" w:rsidRPr="00E84C88">
        <w:rPr>
          <w:rFonts w:ascii="Arial" w:eastAsia="Times New Roman" w:hAnsi="Arial" w:cs="Arial"/>
          <w:sz w:val="20"/>
          <w:szCs w:val="24"/>
          <w:lang w:val="hy-AM"/>
        </w:rPr>
        <w:t xml:space="preserve">на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природы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смысла.</w:t>
      </w:r>
    </w:p>
    <w:p w14:paraId="465AC730"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2.2.5 </w:t>
      </w:r>
      <w:r xmlns:w="http://schemas.openxmlformats.org/wordprocessingml/2006/main" w:rsidRPr="00E84C88">
        <w:rPr>
          <w:rFonts w:ascii="Arial" w:eastAsia="Times New Roman" w:hAnsi="Arial" w:cs="Arial"/>
          <w:sz w:val="20"/>
          <w:szCs w:val="24"/>
          <w:lang w:val="hy-AM"/>
        </w:rPr>
        <w:t xml:space="preserve">Пункт </w:t>
      </w:r>
      <w:r xmlns:w="http://schemas.openxmlformats.org/wordprocessingml/2006/main" w:rsidRPr="00E84C88">
        <w:rPr>
          <w:rFonts w:ascii="GHEA Grapalat" w:eastAsia="Times New Roman" w:hAnsi="GHEA Grapalat" w:cs="Times New Roman"/>
          <w:sz w:val="20"/>
          <w:szCs w:val="24"/>
          <w:lang w:val="hy-AM"/>
        </w:rPr>
        <w:t xml:space="preserve">2.3.3 </w:t>
      </w:r>
      <w:r xmlns:w="http://schemas.openxmlformats.org/wordprocessingml/2006/main" w:rsidRPr="00E84C88">
        <w:rPr>
          <w:rFonts w:ascii="Arial" w:eastAsia="Times New Roman" w:hAnsi="Arial" w:cs="Arial"/>
          <w:sz w:val="20"/>
          <w:szCs w:val="24"/>
          <w:lang w:val="hy-AM"/>
        </w:rPr>
        <w:t xml:space="preserve">Соглашения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соответствии с</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решения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 компенсировать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последний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вызванный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оправдано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ущерб.</w:t>
      </w:r>
    </w:p>
    <w:p w14:paraId="23984F2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5219FC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2.3 </w:t>
      </w:r>
      <w:r xmlns:w="http://schemas.openxmlformats.org/wordprocessingml/2006/main" w:rsidRPr="00E84C88">
        <w:rPr>
          <w:rFonts w:ascii="Arial" w:eastAsia="Times New Roman" w:hAnsi="Arial" w:cs="Arial"/>
          <w:b/>
          <w:sz w:val="20"/>
          <w:szCs w:val="24"/>
          <w:lang w:val="hy-AM"/>
        </w:rPr>
        <w:t xml:space="preserve">Продавец</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верно</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имеет </w:t>
      </w:r>
      <w:r xmlns:w="http://schemas.openxmlformats.org/wordprocessingml/2006/main" w:rsidRPr="00E84C88">
        <w:rPr>
          <w:rFonts w:ascii="GHEA Grapalat" w:eastAsia="Times New Roman" w:hAnsi="GHEA Grapalat" w:cs="Times New Roman"/>
          <w:b/>
          <w:sz w:val="20"/>
          <w:szCs w:val="24"/>
          <w:lang w:val="hy-AM"/>
        </w:rPr>
        <w:t xml:space="preserve">:</w:t>
      </w:r>
    </w:p>
    <w:p w14:paraId="15FA6A0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2.3.1 </w:t>
      </w:r>
      <w:r xmlns:w="http://schemas.openxmlformats.org/wordprocessingml/2006/main" w:rsidRPr="00E84C88">
        <w:rPr>
          <w:rFonts w:ascii="Arial" w:eastAsia="Times New Roman" w:hAnsi="Arial" w:cs="Arial"/>
          <w:sz w:val="20"/>
          <w:szCs w:val="24"/>
          <w:lang w:val="hy-AM"/>
        </w:rPr>
        <w:t xml:space="preserve">От 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порядку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томам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адресу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w:t>
      </w:r>
    </w:p>
    <w:p w14:paraId="42C19F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2.3.2 </w:t>
      </w:r>
      <w:r xmlns:w="http://schemas.openxmlformats.org/wordprocessingml/2006/main" w:rsidRPr="00E84C88">
        <w:rPr>
          <w:rFonts w:ascii="Arial" w:eastAsia="Times New Roman" w:hAnsi="Arial" w:cs="Arial"/>
          <w:sz w:val="20"/>
          <w:szCs w:val="24"/>
          <w:lang w:val="hy-AM"/>
        </w:rPr>
        <w:t xml:space="preserve">От 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порядку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томам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адресу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сам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деньги </w:t>
      </w:r>
      <w:r xmlns:w="http://schemas.openxmlformats.org/wordprocessingml/2006/main" w:rsidRPr="00E84C88">
        <w:rPr>
          <w:rFonts w:ascii="GHEA Grapalat" w:eastAsia="Times New Roman" w:hAnsi="GHEA Grapalat" w:cs="Times New Roman"/>
          <w:sz w:val="20"/>
          <w:szCs w:val="24"/>
          <w:lang w:val="hy-AM"/>
        </w:rPr>
        <w:t xml:space="preserve">.</w:t>
      </w:r>
    </w:p>
    <w:p w14:paraId="1919639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2.3.3 </w:t>
      </w:r>
      <w:r xmlns:w="http://schemas.openxmlformats.org/wordprocessingml/2006/main" w:rsidRPr="00E84C88">
        <w:rPr>
          <w:rFonts w:ascii="Arial" w:eastAsia="Times New Roman" w:hAnsi="Arial" w:cs="Arial"/>
          <w:sz w:val="20"/>
          <w:szCs w:val="24"/>
          <w:lang w:val="hy-AM"/>
        </w:rPr>
        <w:t xml:space="preserve">Односторонний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частично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существенно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 </w:t>
      </w:r>
      <w:r xmlns:w="http://schemas.openxmlformats.org/wordprocessingml/2006/main" w:rsidRPr="00E84C88">
        <w:rPr>
          <w:rFonts w:ascii="GHEA Grapalat" w:eastAsia="Times New Roman" w:hAnsi="GHEA Grapalat" w:cs="Times New Roman"/>
          <w:sz w:val="20"/>
          <w:szCs w:val="24"/>
          <w:lang w:val="hy-AM"/>
        </w:rPr>
        <w:t xml:space="preserve">.</w:t>
      </w:r>
    </w:p>
    <w:p w14:paraId="7E0F249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2.3.3.1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считается </w:t>
      </w:r>
      <w:r xmlns:w="http://schemas.openxmlformats.org/wordprocessingml/2006/main" w:rsidRPr="00E84C88">
        <w:rPr>
          <w:rFonts w:ascii="GHEA Grapalat" w:eastAsia="Times New Roman" w:hAnsi="GHEA Grapalat" w:cs="Times New Roman"/>
          <w:sz w:val="20"/>
          <w:szCs w:val="24"/>
          <w:lang w:val="hy-AM"/>
        </w:rPr>
        <w:t xml:space="preserve">, 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много раз</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нарушенным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сроки.</w:t>
      </w:r>
    </w:p>
    <w:p w14:paraId="25FCD68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2.3.4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соглашению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p>
    <w:p w14:paraId="6FBDFEAF"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66E0680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2.4 </w:t>
      </w:r>
      <w:r xmlns:w="http://schemas.openxmlformats.org/wordprocessingml/2006/main" w:rsidRPr="00E84C88">
        <w:rPr>
          <w:rFonts w:ascii="Arial" w:eastAsia="Times New Roman" w:hAnsi="Arial" w:cs="Arial"/>
          <w:b/>
          <w:sz w:val="20"/>
          <w:szCs w:val="24"/>
          <w:lang w:val="hy-AM"/>
        </w:rPr>
        <w:t xml:space="preserve">Продавец</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обязан</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является </w:t>
      </w:r>
      <w:r xmlns:w="http://schemas.openxmlformats.org/wordprocessingml/2006/main" w:rsidRPr="00E84C88">
        <w:rPr>
          <w:rFonts w:ascii="GHEA Grapalat" w:eastAsia="Times New Roman" w:hAnsi="GHEA Grapalat" w:cs="Times New Roman"/>
          <w:b/>
          <w:sz w:val="20"/>
          <w:szCs w:val="24"/>
          <w:lang w:val="hy-AM"/>
        </w:rPr>
        <w:t xml:space="preserve">:</w:t>
      </w:r>
    </w:p>
    <w:p w14:paraId="4A03901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2.4.1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находится </w:t>
      </w:r>
      <w:r xmlns:w="http://schemas.openxmlformats.org/wordprocessingml/2006/main" w:rsidRPr="00E84C88">
        <w:rPr>
          <w:rFonts w:ascii="Arial" w:eastAsia="Times New Roman" w:hAnsi="Arial" w:cs="Arial"/>
          <w:sz w:val="20"/>
          <w:szCs w:val="24"/>
          <w:lang w:val="hy-AM"/>
        </w:rPr>
        <w:t xml:space="preserve">под контрактом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порядку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томам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адресу </w:t>
      </w:r>
      <w:r xmlns:w="http://schemas.openxmlformats.org/wordprocessingml/2006/main" w:rsidRPr="00E84C88">
        <w:rPr>
          <w:rFonts w:ascii="GHEA Grapalat" w:eastAsia="Times New Roman" w:hAnsi="GHEA Grapalat" w:cs="Times Armenian"/>
          <w:sz w:val="20"/>
          <w:szCs w:val="24"/>
          <w:lang w:val="hy-AM"/>
        </w:rPr>
        <w:t xml:space="preserve">:</w:t>
      </w:r>
    </w:p>
    <w:p w14:paraId="05BC6B8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2.4.2 </w:t>
      </w:r>
      <w:r xmlns:w="http://schemas.openxmlformats.org/wordprocessingml/2006/main" w:rsidRPr="00E84C88">
        <w:rPr>
          <w:rFonts w:ascii="Arial" w:eastAsia="Times New Roman" w:hAnsi="Arial" w:cs="Arial"/>
          <w:sz w:val="20"/>
          <w:szCs w:val="24"/>
          <w:lang w:val="hy-AM"/>
        </w:rPr>
        <w:t xml:space="preserve">Обеспечить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пункт </w:t>
      </w:r>
      <w:r xmlns:w="http://schemas.openxmlformats.org/wordprocessingml/2006/main" w:rsidRPr="00E84C88">
        <w:rPr>
          <w:rFonts w:ascii="GHEA Grapalat" w:eastAsia="Times New Roman" w:hAnsi="GHEA Grapalat" w:cs="Times New Roman"/>
          <w:sz w:val="20"/>
          <w:szCs w:val="24"/>
          <w:lang w:val="hy-AM"/>
        </w:rPr>
        <w:t xml:space="preserve">2.1.2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подпункт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 ) </w:t>
      </w:r>
      <w:r xmlns:w="http://schemas.openxmlformats.org/wordprocessingml/2006/main" w:rsidRPr="00E84C88">
        <w:rPr>
          <w:rFonts w:ascii="Arial" w:eastAsia="Times New Roman" w:hAnsi="Arial" w:cs="Arial"/>
          <w:sz w:val="20"/>
          <w:szCs w:val="24"/>
          <w:lang w:val="hy-AM"/>
        </w:rPr>
        <w:t xml:space="preserve">пункт </w:t>
      </w:r>
      <w:r xmlns:w="http://schemas.openxmlformats.org/wordprocessingml/2006/main" w:rsidRPr="00E84C88">
        <w:rPr>
          <w:rFonts w:ascii="GHEA Grapalat" w:eastAsia="Times New Roman" w:hAnsi="GHEA Grapalat" w:cs="Times New Roman"/>
          <w:sz w:val="20"/>
          <w:szCs w:val="24"/>
          <w:lang w:val="hy-AM"/>
        </w:rPr>
        <w:t xml:space="preserve">2.1.5</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w:t>
      </w:r>
      <w:r xmlns:w="http://schemas.openxmlformats.org/wordprocessingml/2006/main" w:rsidRPr="00E84C88">
        <w:rPr>
          <w:rFonts w:ascii="GHEA Grapalat" w:eastAsia="Times New Roman" w:hAnsi="GHEA Grapalat" w:cs="Times New Roman"/>
          <w:sz w:val="20"/>
          <w:szCs w:val="24"/>
          <w:lang w:val="hy-AM"/>
        </w:rPr>
        <w:t xml:space="preserve">словам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 </w:t>
      </w:r>
      <w:r xmlns:w="http://schemas.openxmlformats.org/wordprocessingml/2006/main" w:rsidRPr="00E84C88">
        <w:rPr>
          <w:rFonts w:ascii="GHEA Grapalat" w:eastAsia="Times New Roman" w:hAnsi="GHEA Grapalat" w:cs="Times New Roman"/>
          <w:sz w:val="20"/>
          <w:szCs w:val="24"/>
          <w:lang w:val="hy-AM"/>
        </w:rPr>
        <w:t xml:space="preserve">.</w:t>
      </w:r>
    </w:p>
    <w:p w14:paraId="2875B5F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2.4.3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третий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прав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бесплатно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p>
    <w:p w14:paraId="46D3A19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2.4.5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количество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 </w:t>
      </w:r>
      <w:r xmlns:w="http://schemas.openxmlformats.org/wordprocessingml/2006/main" w:rsidRPr="00E84C88">
        <w:rPr>
          <w:rFonts w:ascii="GHEA Grapalat" w:eastAsia="Times New Roman" w:hAnsi="GHEA Grapalat" w:cs="Times New Roman"/>
          <w:sz w:val="20"/>
          <w:szCs w:val="24"/>
          <w:lang w:val="hy-AM"/>
        </w:rPr>
        <w:t xml:space="preserve">по </w:t>
      </w:r>
      <w:r xmlns:w="http://schemas.openxmlformats.org/wordprocessingml/2006/main" w:rsidRPr="00E84C88">
        <w:rPr>
          <w:rFonts w:ascii="Arial" w:eastAsia="Times New Roman" w:hAnsi="Arial" w:cs="Arial"/>
          <w:sz w:val="20"/>
          <w:szCs w:val="24"/>
          <w:lang w:val="hy-AM"/>
        </w:rPr>
        <w:t xml:space="preserve">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установленные 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адресу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требованию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обеспечить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удостоверяющий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закону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документы.</w:t>
      </w:r>
      <w:r xmlns:w="http://schemas.openxmlformats.org/wordprocessingml/2006/main" w:rsidRPr="00E84C88">
        <w:rPr>
          <w:rFonts w:ascii="GHEA Grapalat" w:eastAsia="Times New Roman" w:hAnsi="GHEA Grapalat" w:cs="Times New Roman"/>
          <w:sz w:val="20"/>
          <w:szCs w:val="24"/>
          <w:lang w:val="hy-AM"/>
        </w:rPr>
        <w:t xml:space="preserve"> </w:t>
      </w:r>
    </w:p>
    <w:p w14:paraId="3FEB39A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2.4.6 </w:t>
      </w:r>
      <w:r xmlns:w="http://schemas.openxmlformats.org/wordprocessingml/2006/main" w:rsidRPr="00E84C88">
        <w:rPr>
          <w:rFonts w:ascii="Arial" w:eastAsia="Times New Roman" w:hAnsi="Arial" w:cs="Arial"/>
          <w:sz w:val="20"/>
          <w:szCs w:val="24"/>
          <w:lang w:val="hy-AM"/>
        </w:rPr>
        <w:t xml:space="preserve">Терри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слабый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 по договору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порядке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заполните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дефектный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тот, который поставляется.</w:t>
      </w:r>
    </w:p>
    <w:p w14:paraId="3E0EC78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2.4.7 </w:t>
      </w:r>
      <w:r xmlns:w="http://schemas.openxmlformats.org/wordprocessingml/2006/main" w:rsidRPr="00E84C88">
        <w:rPr>
          <w:rFonts w:ascii="Arial" w:eastAsia="Times New Roman" w:hAnsi="Arial" w:cs="Arial"/>
          <w:sz w:val="20"/>
          <w:szCs w:val="24"/>
          <w:lang w:val="hy-AM"/>
        </w:rPr>
        <w:t xml:space="preserve">Назад</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нести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пункт </w:t>
      </w:r>
      <w:r xmlns:w="http://schemas.openxmlformats.org/wordprocessingml/2006/main" w:rsidRPr="00E84C88">
        <w:rPr>
          <w:rFonts w:ascii="GHEA Grapalat" w:eastAsia="Times New Roman" w:hAnsi="GHEA Grapalat" w:cs="Times New Roman"/>
          <w:sz w:val="20"/>
          <w:szCs w:val="24"/>
          <w:lang w:val="hy-AM"/>
        </w:rPr>
        <w:t xml:space="preserve">2.2.2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релевантный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сохранение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разумный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управлять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также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 компенсировать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сохранение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принять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осознать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вернуться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назад</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связанный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необходимый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затраты.</w:t>
      </w:r>
    </w:p>
    <w:p w14:paraId="5809716A"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2.4.8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случаях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соответствии с пунктами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и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p>
    <w:p w14:paraId="7D50D48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2.4.9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вещи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соответствующий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документы.</w:t>
      </w:r>
    </w:p>
    <w:p w14:paraId="20F579B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2.4.10 </w:t>
      </w:r>
      <w:r xmlns:w="http://schemas.openxmlformats.org/wordprocessingml/2006/main" w:rsidRPr="00E84C88">
        <w:rPr>
          <w:rFonts w:ascii="Arial" w:eastAsia="Times New Roman" w:hAnsi="Arial" w:cs="Arial"/>
          <w:sz w:val="20"/>
          <w:szCs w:val="24"/>
          <w:lang w:val="hy-AM"/>
        </w:rPr>
        <w:t xml:space="preserve">Пункт </w:t>
      </w:r>
      <w:r xmlns:w="http://schemas.openxmlformats.org/wordprocessingml/2006/main" w:rsidRPr="00E84C88">
        <w:rPr>
          <w:rFonts w:ascii="GHEA Grapalat" w:eastAsia="Times New Roman" w:hAnsi="GHEA Grapalat" w:cs="Times New Roman"/>
          <w:sz w:val="20"/>
          <w:szCs w:val="24"/>
          <w:lang w:val="hy-AM"/>
        </w:rPr>
        <w:t xml:space="preserve">2.1.7 </w:t>
      </w:r>
      <w:r xmlns:w="http://schemas.openxmlformats.org/wordprocessingml/2006/main" w:rsidRPr="00E84C88">
        <w:rPr>
          <w:rFonts w:ascii="Arial" w:eastAsia="Times New Roman" w:hAnsi="Arial" w:cs="Arial"/>
          <w:sz w:val="20"/>
          <w:szCs w:val="24"/>
          <w:lang w:val="hy-AM"/>
        </w:rPr>
        <w:t xml:space="preserve">Соглашения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соответствии с</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решения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 компенсировать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последний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вызванный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оправдано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ущерб.</w:t>
      </w:r>
    </w:p>
    <w:p w14:paraId="044BFA8A"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2.4.11 </w:t>
      </w:r>
      <w:r xmlns:w="http://schemas.openxmlformats.org/wordprocessingml/2006/main" w:rsidRPr="00E84C88">
        <w:rPr>
          <w:rFonts w:ascii="Arial" w:eastAsia="Times New Roman" w:hAnsi="Arial" w:cs="Arial"/>
          <w:sz w:val="20"/>
          <w:szCs w:val="24"/>
          <w:lang w:val="hy-AM"/>
        </w:rPr>
        <w:t xml:space="preserve">Квалификация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обеспечение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человек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обязан</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положения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действие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течение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ликвидация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банкротство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процесс</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начать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заранее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написано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информировать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Покупателю.</w:t>
      </w:r>
    </w:p>
    <w:p w14:paraId="71D7406B" w14:textId="77777777" w:rsidR="00532D6C" w:rsidRPr="00E84C88" w:rsidRDefault="00532D6C" w:rsidP="00532D6C">
      <w:pPr>
        <w:spacing w:after="0" w:line="240" w:lineRule="auto"/>
        <w:ind w:firstLine="709"/>
        <w:jc w:val="both"/>
        <w:rPr>
          <w:rFonts w:ascii="GHEA Grapalat" w:eastAsia="Times New Roman" w:hAnsi="GHEA Grapalat" w:cs="Times New Roman"/>
          <w:sz w:val="24"/>
          <w:szCs w:val="24"/>
          <w:lang w:val="hy-AM"/>
        </w:rPr>
      </w:pPr>
    </w:p>
    <w:p w14:paraId="69CF433A"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3. </w:t>
      </w:r>
      <w:r xmlns:w="http://schemas.openxmlformats.org/wordprocessingml/2006/main" w:rsidRPr="00E84C88">
        <w:rPr>
          <w:rFonts w:ascii="Arial" w:eastAsia="Times New Roman" w:hAnsi="Arial" w:cs="Arial"/>
          <w:b/>
          <w:sz w:val="20"/>
          <w:szCs w:val="24"/>
          <w:lang w:val="hy-AM"/>
        </w:rPr>
        <w:t xml:space="preserve">КОНТРАКТ</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ЦЕНА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ОПЛАТА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ПОРЯДОК</w:t>
      </w:r>
    </w:p>
    <w:p w14:paraId="4F52F9B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3.1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сделать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 </w:t>
      </w:r>
      <w:r xmlns:w="http://schemas.openxmlformats.org/wordprocessingml/2006/main" w:rsidRPr="00E84C88">
        <w:rPr>
          <w:rFonts w:ascii="GHEA Grapalat" w:eastAsia="Times New Roman" w:hAnsi="GHEA Grapalat" w:cs="Times New Roman"/>
          <w:sz w:val="20"/>
          <w:szCs w:val="24"/>
          <w:lang w:val="hy-AM"/>
        </w:rPr>
        <w:t xml:space="preserve">________________ </w:t>
      </w:r>
      <w:r xmlns:w="http://schemas.openxmlformats.org/wordprocessingml/2006/main" w:rsidRPr="00E84C88">
        <w:rPr>
          <w:rFonts w:ascii="Arial" w:eastAsia="Times New Roman" w:hAnsi="Arial" w:cs="Arial"/>
          <w:sz w:val="20"/>
          <w:szCs w:val="24"/>
          <w:lang w:val="hy-AM"/>
        </w:rPr>
        <w:t xml:space="preserve">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драмов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включая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НДС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17 </w:t>
      </w:r>
      <w:r xmlns:w="http://schemas.openxmlformats.org/wordprocessingml/2006/main" w:rsidRPr="00E84C88">
        <w:rPr>
          <w:rFonts w:ascii="GHEA Grapalat" w:eastAsia="Times New Roman" w:hAnsi="GHEA Grapalat" w:cs="Times New Roman"/>
          <w:color w:val="FFFFFF"/>
          <w:sz w:val="20"/>
          <w:szCs w:val="24"/>
          <w:vertAlign w:val="superscript"/>
          <w:lang w:val="hy-AM"/>
        </w:rPr>
        <w:t xml:space="preserve">29 </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4"/>
      </w:r>
      <w:r xmlns:w="http://schemas.openxmlformats.org/wordprocessingml/2006/main" w:rsidRPr="00E84C88">
        <w:rPr>
          <w:rFonts w:ascii="GHEA Grapalat" w:eastAsia="Times New Roman" w:hAnsi="GHEA Grapalat" w:cs="Times New Roman"/>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включение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производительность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 гарантировать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для этой цели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должно быть сделано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все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сборы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расходы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включая </w:t>
      </w:r>
      <w:r xmlns:w="http://schemas.openxmlformats.org/wordprocessingml/2006/main" w:rsidRPr="00E84C88">
        <w:rPr>
          <w:rFonts w:ascii="GHEA Grapalat" w:eastAsia="Times New Roman" w:hAnsi="GHEA Grapalat" w:cs="Times New Roman"/>
          <w:sz w:val="20"/>
          <w:szCs w:val="24"/>
          <w:lang w:val="hy-AM"/>
        </w:rPr>
        <w:t xml:space="preserve">налоги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пошлины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транспортировку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страхование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расходы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бонусы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ожидал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выгода.</w:t>
      </w:r>
    </w:p>
    <w:p w14:paraId="3D439031"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стабильный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имеет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добавить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уменьшить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p>
    <w:p w14:paraId="63FF7B0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3.2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w:t>
      </w:r>
      <w:r xmlns:w="http://schemas.openxmlformats.org/wordprocessingml/2006/main" w:rsidRPr="00E84C88">
        <w:rPr>
          <w:rFonts w:ascii="Arial" w:eastAsia="Times New Roman" w:hAnsi="Arial" w:cs="Arial"/>
          <w:sz w:val="20"/>
          <w:szCs w:val="24"/>
          <w:lang w:val="hy-AM"/>
        </w:rPr>
        <w:t xml:space="preserve">цены </w:t>
      </w:r>
      <w:r xmlns:w="http://schemas.openxmlformats.org/wordprocessingml/2006/main" w:rsidRPr="00E84C88">
        <w:rPr>
          <w:rFonts w:ascii="GHEA Grapalat" w:eastAsia="Times New Roman" w:hAnsi="GHEA Grapalat" w:cs="Times Armenian"/>
          <w:sz w:val="20"/>
          <w:szCs w:val="24"/>
          <w:lang w:val="hy-AM"/>
        </w:rPr>
        <w:t xml:space="preserve">до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GHEA Grapalat" w:eastAsia="Times New Roman" w:hAnsi="GHEA Grapalat" w:cs="Times Armenian"/>
          <w:sz w:val="20"/>
          <w:szCs w:val="24"/>
          <w:u w:val="single"/>
          <w:lang w:val="hy-AM"/>
        </w:rPr>
        <w:t xml:space="preserve">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Деньги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передача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банковское дело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причине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авансовый платеж.</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Предоплаченный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искупление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реализовано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протоколы</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непрерывный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платежей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производить </w:t>
      </w:r>
      <w:r xmlns:w="http://schemas.openxmlformats.org/wordprocessingml/2006/main" w:rsidRPr="00E84C88">
        <w:rPr>
          <w:rFonts w:ascii="Arial" w:eastAsia="Times New Roman" w:hAnsi="Arial" w:cs="Arial"/>
          <w:sz w:val="20"/>
          <w:szCs w:val="24"/>
          <w:lang w:val="hy-AM"/>
        </w:rPr>
        <w:t xml:space="preserve">вычеты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удержания </w:t>
      </w:r>
      <w:r xmlns:w="http://schemas.openxmlformats.org/wordprocessingml/2006/main" w:rsidRPr="00E84C88">
        <w:rPr>
          <w:rFonts w:ascii="GHEA Grapalat" w:eastAsia="Times New Roman" w:hAnsi="GHEA Grapalat" w:cs="Times Armenia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некотором смысле.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котором</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авансовый платеж</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полный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возврат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Armenia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платежи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являются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состоится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18 </w:t>
      </w:r>
      <w:r xmlns:w="http://schemas.openxmlformats.org/wordprocessingml/2006/main" w:rsidRPr="00E84C88">
        <w:rPr>
          <w:rFonts w:ascii="GHEA Grapalat" w:eastAsia="Times New Roman" w:hAnsi="GHEA Grapalat" w:cs="Sylfaen"/>
          <w:color w:val="FFFFFF"/>
          <w:sz w:val="20"/>
          <w:szCs w:val="24"/>
          <w:vertAlign w:val="superscript"/>
          <w:lang w:val="hy-AM"/>
        </w:rPr>
        <w:t xml:space="preserve">30</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5"/>
      </w:r>
      <w:r xmlns:w="http://schemas.openxmlformats.org/wordprocessingml/2006/main" w:rsidRPr="00E84C88">
        <w:rPr>
          <w:rFonts w:ascii="GHEA Grapalat" w:eastAsia="Times New Roman" w:hAnsi="GHEA Grapalat" w:cs="Times New Roman"/>
          <w:sz w:val="20"/>
          <w:szCs w:val="24"/>
          <w:lang w:val="hy-AM"/>
        </w:rPr>
        <w:t xml:space="preserve"> </w:t>
      </w:r>
    </w:p>
    <w:p w14:paraId="5B204DA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3.3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сам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долларах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безналичные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денежные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означает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вычислительный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 счете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передавать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через.</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Денежный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означает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передача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происходит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основа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w:t>
      </w:r>
      <w:r xmlns:w="http://schemas.openxmlformats.org/wordprocessingml/2006/main" w:rsidRPr="00E84C88">
        <w:rPr>
          <w:rFonts w:ascii="GHEA Grapalat" w:eastAsia="Times New Roman" w:hAnsi="GHEA Grapalat" w:cs="Times New Roman"/>
          <w:sz w:val="20"/>
          <w:szCs w:val="24"/>
          <w:lang w:val="hy-AM"/>
        </w:rPr>
        <w:t xml:space="preserve">контракту</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Запланировано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 </w:t>
      </w:r>
      <w:r xmlns:w="http://schemas.openxmlformats.org/wordprocessingml/2006/main" w:rsidRPr="00E84C88">
        <w:rPr>
          <w:rFonts w:ascii="GHEA Grapalat" w:eastAsia="Times New Roman" w:hAnsi="GHEA Grapalat" w:cs="Times New Roman"/>
          <w:sz w:val="20"/>
          <w:szCs w:val="24"/>
          <w:lang w:val="hy-AM"/>
        </w:rPr>
        <w:t xml:space="preserve">№ 2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размеру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лет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компилируется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w:t>
      </w:r>
      <w:r xmlns:w="http://schemas.openxmlformats.org/wordprocessingml/2006/main" w:rsidRPr="00E84C88">
        <w:rPr>
          <w:rFonts w:ascii="GHEA Grapalat" w:eastAsia="Times New Roman" w:hAnsi="GHEA Grapalat" w:cs="Times New Roman"/>
          <w:sz w:val="20"/>
          <w:szCs w:val="24"/>
          <w:lang w:val="hy-AM"/>
        </w:rPr>
        <w:t xml:space="preserve">20-го числа </w:t>
      </w:r>
      <w:r xmlns:w="http://schemas.openxmlformats.org/wordprocessingml/2006/main" w:rsidRPr="00E84C88">
        <w:rPr>
          <w:rFonts w:ascii="Arial" w:eastAsia="Times New Roman" w:hAnsi="Arial" w:cs="Arial"/>
          <w:sz w:val="20"/>
          <w:szCs w:val="24"/>
          <w:lang w:val="hy-AM"/>
        </w:rPr>
        <w:t xml:space="preserve">месяца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помесячно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расписанию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финансовый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значит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реализовано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 </w:t>
      </w:r>
      <w:r xmlns:w="http://schemas.openxmlformats.org/wordprocessingml/2006/main" w:rsidRPr="00E84C88">
        <w:rPr>
          <w:rFonts w:ascii="GHEA Grapalat" w:eastAsia="Times New Roman" w:hAnsi="GHEA Grapalat" w:cs="Times New Roman"/>
          <w:sz w:val="20"/>
          <w:szCs w:val="24"/>
          <w:lang w:val="hy-AM"/>
        </w:rPr>
        <w:t xml:space="preserve">30 </w:t>
      </w:r>
      <w:r xmlns:w="http://schemas.openxmlformats.org/wordprocessingml/2006/main" w:rsidRPr="00E84C88">
        <w:rPr>
          <w:rFonts w:ascii="Arial" w:eastAsia="Times New Roman" w:hAnsi="Arial" w:cs="Arial"/>
          <w:sz w:val="20"/>
          <w:szCs w:val="24"/>
          <w:lang w:val="hy-AM"/>
        </w:rPr>
        <w:t xml:space="preserve">рабочих дней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 время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позже </w:t>
      </w:r>
      <w:r xmlns:w="http://schemas.openxmlformats.org/wordprocessingml/2006/main" w:rsidRPr="00E84C88">
        <w:rPr>
          <w:rFonts w:ascii="GHEA Grapalat" w:eastAsia="Times New Roman" w:hAnsi="GHEA Grapalat" w:cs="Times New Roman"/>
          <w:sz w:val="20"/>
          <w:szCs w:val="24"/>
          <w:lang w:val="hy-AM"/>
        </w:rPr>
        <w:t xml:space="preserve">, чем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года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30 </w:t>
      </w:r>
      <w:r xmlns:w="http://schemas.openxmlformats.org/wordprocessingml/2006/main" w:rsidRPr="00E84C88">
        <w:rPr>
          <w:rFonts w:ascii="Arial" w:eastAsia="Times New Roman" w:hAnsi="Arial" w:cs="Arial"/>
          <w:sz w:val="20"/>
          <w:szCs w:val="24"/>
          <w:lang w:val="hy-AM"/>
        </w:rPr>
        <w:t xml:space="preserve">декабря </w:t>
      </w:r>
      <w:r xmlns:w="http://schemas.openxmlformats.org/wordprocessingml/2006/main" w:rsidRPr="00E84C88">
        <w:rPr>
          <w:rFonts w:ascii="Arial" w:eastAsia="Times New Roman" w:hAnsi="Arial" w:cs="Arial"/>
          <w:sz w:val="20"/>
          <w:szCs w:val="24"/>
          <w:lang w:val="hy-AM"/>
        </w:rPr>
        <w:t xml:space="preserve">.</w:t>
      </w:r>
    </w:p>
    <w:p w14:paraId="014F0444"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4F6351F6"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4. </w:t>
      </w:r>
      <w:r xmlns:w="http://schemas.openxmlformats.org/wordprocessingml/2006/main" w:rsidRPr="00E84C88">
        <w:rPr>
          <w:rFonts w:ascii="Arial" w:eastAsia="Times New Roman" w:hAnsi="Arial" w:cs="Arial"/>
          <w:b/>
          <w:sz w:val="20"/>
          <w:szCs w:val="24"/>
          <w:lang w:val="hy-AM"/>
        </w:rPr>
        <w:t xml:space="preserve">ПРОДУКТ</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КАЧЕСТВО</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ГАРАНТИЯ</w:t>
      </w:r>
    </w:p>
    <w:p w14:paraId="304C191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4.1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гарантия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невесты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стандартный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требования.</w:t>
      </w:r>
      <w:r xmlns:w="http://schemas.openxmlformats.org/wordprocessingml/2006/main" w:rsidRPr="00E84C88">
        <w:rPr>
          <w:rFonts w:ascii="GHEA Grapalat" w:eastAsia="Times New Roman" w:hAnsi="GHEA Grapalat" w:cs="Times New Roman"/>
          <w:sz w:val="20"/>
          <w:szCs w:val="24"/>
          <w:lang w:val="hy-AM"/>
        </w:rPr>
        <w:t xml:space="preserve"> </w:t>
      </w:r>
    </w:p>
    <w:p w14:paraId="726C7587" w14:textId="77777777" w:rsidR="00532D6C" w:rsidRPr="00E84C88" w:rsidRDefault="00532D6C" w:rsidP="00532D6C">
      <w:pPr xmlns:w="http://schemas.openxmlformats.org/wordprocessingml/2006/main">
        <w:spacing w:after="0" w:line="240" w:lineRule="auto"/>
        <w:ind w:firstLine="702"/>
        <w:jc w:val="both"/>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Times Armenian"/>
          <w:sz w:val="20"/>
          <w:szCs w:val="24"/>
          <w:lang w:val="pt-BR"/>
        </w:rPr>
        <w:t xml:space="preserve">4.2 </w:t>
      </w:r>
      <w:r xmlns:w="http://schemas.openxmlformats.org/wordprocessingml/2006/main" w:rsidRPr="00E84C88">
        <w:rPr>
          <w:rFonts w:ascii="Arial" w:eastAsia="Times New Roman" w:hAnsi="Arial" w:cs="Arial"/>
          <w:sz w:val="20"/>
          <w:szCs w:val="24"/>
          <w:lang w:val="pt-BR"/>
        </w:rPr>
        <w:t xml:space="preserve">Базовый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средство</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существование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товаров</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число</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гарантия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крайний срок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является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определенный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Покупателя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продукт</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быть принятым</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тот день</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последующий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 того дня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рассчитанный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GHEA Grapalat" w:eastAsia="Times New Roman" w:hAnsi="GHEA Grapalat" w:cs="Sylfaen"/>
          <w:sz w:val="20"/>
          <w:szCs w:val="24"/>
          <w:u w:val="single"/>
          <w:lang w:val="pt-BR"/>
        </w:rPr>
        <w:t xml:space="preserve">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календарь</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день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Если</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гарантия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крайний срок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течение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приложение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являются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пришел</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поставляется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продукт</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недостатки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то</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Продавец</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обязан</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является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его/ее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за </w:t>
      </w:r>
      <w:r xmlns:w="http://schemas.openxmlformats.org/wordprocessingml/2006/main" w:rsidRPr="00E84C88">
        <w:rPr>
          <w:rFonts w:ascii="Arial" w:eastAsia="Times New Roman" w:hAnsi="Arial" w:cs="Arial"/>
          <w:sz w:val="20"/>
          <w:szCs w:val="24"/>
          <w:lang w:val="pt-BR"/>
        </w:rPr>
        <w:t xml:space="preserve">счет </w:t>
      </w:r>
      <w:r xmlns:w="http://schemas.openxmlformats.org/wordprocessingml/2006/main" w:rsidRPr="00E84C88">
        <w:rPr>
          <w:rFonts w:ascii="GHEA Grapalat" w:eastAsia="Times New Roman" w:hAnsi="GHEA Grapalat" w:cs="Sylfaen"/>
          <w:sz w:val="20"/>
          <w:szCs w:val="24"/>
          <w:lang w:val="pt-BR"/>
        </w:rPr>
        <w:t xml:space="preserve">Покупателя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определенный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разумный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установленный срок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устранить</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недостатки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GHEA Grapalat" w:eastAsia="Times New Roman" w:hAnsi="GHEA Grapalat" w:cs="Sylfaen"/>
          <w:sz w:val="20"/>
          <w:szCs w:val="24"/>
          <w:vertAlign w:val="superscript"/>
          <w:lang w:val="pt-BR"/>
        </w:rPr>
        <w:t xml:space="preserve">19 </w:t>
      </w:r>
      <w:r xmlns:w="http://schemas.openxmlformats.org/wordprocessingml/2006/main" w:rsidRPr="00E84C88">
        <w:rPr>
          <w:rFonts w:ascii="GHEA Grapalat" w:eastAsia="Times New Roman" w:hAnsi="GHEA Grapalat" w:cs="Sylfaen"/>
          <w:color w:val="FFFFFF"/>
          <w:sz w:val="20"/>
          <w:szCs w:val="24"/>
          <w:vertAlign w:val="superscript"/>
          <w:lang w:val="pt-BR"/>
        </w:rPr>
        <w:t xml:space="preserve">31</w:t>
      </w:r>
      <w:r xmlns:w="http://schemas.openxmlformats.org/wordprocessingml/2006/main" w:rsidRPr="00E84C88">
        <w:rPr>
          <w:rFonts w:ascii="GHEA Grapalat" w:eastAsia="Times New Roman" w:hAnsi="GHEA Grapalat" w:cs="Sylfaen"/>
          <w:color w:val="FFFFFF"/>
          <w:sz w:val="20"/>
          <w:szCs w:val="24"/>
          <w:vertAlign w:val="superscript"/>
          <w:lang w:val="pt-BR"/>
        </w:rPr>
        <w:footnoteReference xmlns:w="http://schemas.openxmlformats.org/wordprocessingml/2006/main" w:id="16"/>
      </w:r>
    </w:p>
    <w:p w14:paraId="45E5AFE2"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1799440D"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5. </w:t>
      </w:r>
      <w:r xmlns:w="http://schemas.openxmlformats.org/wordprocessingml/2006/main" w:rsidRPr="00E84C88">
        <w:rPr>
          <w:rFonts w:ascii="Arial" w:eastAsia="Times New Roman" w:hAnsi="Arial" w:cs="Arial"/>
          <w:b/>
          <w:sz w:val="20"/>
          <w:szCs w:val="24"/>
          <w:lang w:val="hy-AM"/>
        </w:rPr>
        <w:t xml:space="preserve">ПРОДУКТ</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ПЕРЕДАЧА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ДОПУСК</w:t>
      </w:r>
    </w:p>
    <w:p w14:paraId="6DD45D1E"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5.1 </w:t>
      </w:r>
      <w:r xmlns:w="http://schemas.openxmlformats.org/wordprocessingml/2006/main" w:rsidRPr="00E84C88">
        <w:rPr>
          <w:rFonts w:ascii="Arial" w:eastAsia="Times New Roman" w:hAnsi="Arial" w:cs="Arial"/>
          <w:sz w:val="20"/>
          <w:szCs w:val="24"/>
          <w:lang w:val="hy-AM"/>
        </w:rPr>
        <w:t xml:space="preserve">Предоставлено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между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подписью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зафиксированный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между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двусторонний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одобренный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документом: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отмечая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документ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компиляция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дата </w:t>
      </w:r>
      <w:r xmlns:w="http://schemas.openxmlformats.org/wordprocessingml/2006/main" w:rsidRPr="00E84C88">
        <w:rPr>
          <w:rFonts w:ascii="GHEA Grapalat" w:eastAsia="Times New Roman" w:hAnsi="GHEA Grapalat" w:cs="Sylfaen"/>
          <w:sz w:val="20"/>
          <w:szCs w:val="24"/>
          <w:lang w:val="hy-AM"/>
        </w:rPr>
        <w:t xml:space="preserve">:</w:t>
      </w:r>
    </w:p>
    <w:p w14:paraId="07054329"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До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 контракту</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продукт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поставлять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число</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намеревался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включая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Продавец</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Покупателю</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является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обеспечение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его/ее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к</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подписано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продукт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Покупателю</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передать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факт</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фиксация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документ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Приложение </w:t>
      </w:r>
      <w:r xmlns:w="http://schemas.openxmlformats.org/wordprocessingml/2006/main" w:rsidRPr="00E84C88">
        <w:rPr>
          <w:rFonts w:ascii="GHEA Grapalat" w:eastAsia="Times New Roman" w:hAnsi="GHEA Grapalat" w:cs="Sylfaen"/>
          <w:sz w:val="20"/>
          <w:szCs w:val="20"/>
          <w:lang w:val="hy-AM"/>
        </w:rPr>
        <w:t xml:space="preserve">N 3.1) </w:t>
      </w:r>
      <w:r xmlns:w="http://schemas.openxmlformats.org/wordprocessingml/2006/main" w:rsidRPr="00E84C88">
        <w:rPr>
          <w:rFonts w:ascii="Arial" w:eastAsia="Times New Roman" w:hAnsi="Arial" w:cs="Arial"/>
          <w:sz w:val="20"/>
          <w:szCs w:val="20"/>
          <w:lang w:val="hy-AM"/>
        </w:rPr>
        <w:t xml:space="preserve">и</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поставка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приемка</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протокол</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пример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приложение </w:t>
      </w:r>
      <w:r xmlns:w="http://schemas.openxmlformats.org/wordprocessingml/2006/main" w:rsidRPr="00E84C88">
        <w:rPr>
          <w:rFonts w:ascii="GHEA Grapalat" w:eastAsia="Times New Roman" w:hAnsi="GHEA Grapalat" w:cs="Sylfaen"/>
          <w:sz w:val="20"/>
          <w:szCs w:val="20"/>
          <w:lang w:val="hy-AM"/>
        </w:rPr>
        <w:t xml:space="preserve">№ 3).</w:t>
      </w:r>
    </w:p>
    <w:p w14:paraId="6FEE27BA"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5.2 </w:t>
      </w:r>
      <w:r xmlns:w="http://schemas.openxmlformats.org/wordprocessingml/2006/main" w:rsidRPr="00E84C88">
        <w:rPr>
          <w:rFonts w:ascii="Arial" w:eastAsia="Times New Roman" w:hAnsi="Arial" w:cs="Arial"/>
          <w:sz w:val="20"/>
          <w:szCs w:val="24"/>
          <w:lang w:val="hy-AM"/>
        </w:rPr>
        <w:t xml:space="preserve">Передача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подписывается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есть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pt-BR"/>
        </w:rPr>
        <w:t xml:space="preserve">поставляется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продукт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соответствовать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условиям.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Противоположный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один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результаты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передан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подписывается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 </w:t>
      </w:r>
      <w:r xmlns:w="http://schemas.openxmlformats.org/wordprocessingml/2006/main" w:rsidRPr="00E84C88">
        <w:rPr>
          <w:rFonts w:ascii="GHEA Grapalat" w:eastAsia="Times New Roman" w:hAnsi="GHEA Grapalat" w:cs="Sylfaen"/>
          <w:sz w:val="20"/>
          <w:szCs w:val="24"/>
          <w:lang w:val="hy-AM"/>
        </w:rPr>
        <w:t xml:space="preserve">:</w:t>
      </w:r>
    </w:p>
    <w:p w14:paraId="1E76EE61"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вопрос</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регулирование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предприятие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похожий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ситуация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средства </w:t>
      </w:r>
      <w:r xmlns:w="http://schemas.openxmlformats.org/wordprocessingml/2006/main" w:rsidRPr="00E84C88">
        <w:rPr>
          <w:rFonts w:ascii="GHEA Grapalat" w:eastAsia="Times New Roman" w:hAnsi="GHEA Grapalat" w:cs="Sylfaen"/>
          <w:sz w:val="20"/>
          <w:szCs w:val="24"/>
          <w:lang w:val="hy-AM"/>
        </w:rPr>
        <w:t xml:space="preserve">.</w:t>
      </w:r>
    </w:p>
    <w:p w14:paraId="53A3B09D"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ответственность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ресурсы.</w:t>
      </w:r>
    </w:p>
    <w:p w14:paraId="49BB6BC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получить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0"/>
          <w:lang w:val="hy-AM"/>
        </w:rPr>
        <w:t xml:space="preserve">в тот день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последующий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работающий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с того дня</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рассчитанный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u w:val="single"/>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работающий</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день</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в течение</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подарок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подписано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протокол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один</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пример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отказаться принять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обоснованный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отторжение.</w:t>
      </w:r>
    </w:p>
    <w:p w14:paraId="3622649F"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5.4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Sylfae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установленный срок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отторжение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принятие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обдуманный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Sylfae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определено</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срок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последующий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работающий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обеспечение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надпись </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p>
    <w:p w14:paraId="607AEB7F"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p>
    <w:p w14:paraId="66A948C4"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07597B0C"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6. </w:t>
      </w:r>
      <w:r xmlns:w="http://schemas.openxmlformats.org/wordprocessingml/2006/main" w:rsidRPr="00E84C88">
        <w:rPr>
          <w:rFonts w:ascii="Arial" w:eastAsia="Times New Roman" w:hAnsi="Arial" w:cs="Arial"/>
          <w:b/>
          <w:sz w:val="20"/>
          <w:szCs w:val="24"/>
          <w:lang w:val="hy-AM"/>
        </w:rPr>
        <w:t xml:space="preserve">СТОРОНЫ</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ОТВЕТСТВЕННОСТЬ</w:t>
      </w:r>
    </w:p>
    <w:p w14:paraId="0ED227C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6.1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ответственность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нести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качество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обслуживание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для.</w:t>
      </w:r>
    </w:p>
    <w:p w14:paraId="2F4D659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сроки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продавца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поздно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работающий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заряженный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 </w:t>
      </w:r>
      <w:r xmlns:w="http://schemas.openxmlformats.org/wordprocessingml/2006/main" w:rsidRPr="00E84C88">
        <w:rPr>
          <w:rFonts w:ascii="GHEA Grapalat" w:eastAsia="Times New Roman" w:hAnsi="GHEA Grapalat" w:cs="Times New Roman"/>
          <w:sz w:val="20"/>
          <w:szCs w:val="24"/>
          <w:lang w:val="hy-AM"/>
        </w:rPr>
        <w:t xml:space="preserve">за </w:t>
      </w:r>
      <w:r xmlns:w="http://schemas.openxmlformats.org/wordprocessingml/2006/main" w:rsidRPr="00E84C88">
        <w:rPr>
          <w:rFonts w:ascii="Arial" w:eastAsia="Times New Roman" w:hAnsi="Arial" w:cs="Arial"/>
          <w:sz w:val="20"/>
          <w:szCs w:val="24"/>
          <w:lang w:val="hy-AM"/>
        </w:rPr>
        <w:t xml:space="preserve">поставку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поставляется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 </w:t>
      </w:r>
      <w:r xmlns:w="http://schemas.openxmlformats.org/wordprocessingml/2006/main" w:rsidRPr="00E84C88">
        <w:rPr>
          <w:rFonts w:ascii="GHEA Grapalat" w:eastAsia="Times New Roman" w:hAnsi="GHEA Grapalat" w:cs="Times New Roman"/>
          <w:sz w:val="20"/>
          <w:szCs w:val="24"/>
          <w:lang w:val="hy-AM"/>
        </w:rPr>
        <w:t xml:space="preserve">0,05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весь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сотые </w:t>
      </w:r>
      <w:r xmlns:w="http://schemas.openxmlformats.org/wordprocessingml/2006/main" w:rsidRPr="00E84C88">
        <w:rPr>
          <w:rFonts w:ascii="Arial" w:eastAsia="Times New Roman" w:hAnsi="Arial" w:cs="Arial"/>
          <w:sz w:val="20"/>
          <w:szCs w:val="24"/>
          <w:lang w:val="hy-AM"/>
        </w:rPr>
        <w:t xml:space="preserve">доли </w:t>
      </w:r>
      <w:r xmlns:w="http://schemas.openxmlformats.org/wordprocessingml/2006/main" w:rsidRPr="00E84C88">
        <w:rPr>
          <w:rFonts w:ascii="GHEA Grapalat" w:eastAsia="Times New Roman" w:hAnsi="GHEA Grapalat" w:cs="Sylfaen"/>
          <w:sz w:val="20"/>
          <w:szCs w:val="24"/>
          <w:lang w:val="hy-AM"/>
        </w:rPr>
        <w:t xml:space="preserve">процента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размеру.</w:t>
      </w:r>
    </w:p>
    <w:p w14:paraId="473E6F2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В пункте </w:t>
      </w:r>
      <w:r xmlns:w="http://schemas.openxmlformats.org/wordprocessingml/2006/main" w:rsidRPr="00E84C88">
        <w:rPr>
          <w:rFonts w:ascii="GHEA Grapalat" w:eastAsia="Times New Roman" w:hAnsi="GHEA Grapalat" w:cs="Times New Roman"/>
          <w:sz w:val="20"/>
          <w:szCs w:val="24"/>
          <w:lang w:val="hy-AM"/>
        </w:rPr>
        <w:t xml:space="preserve">1.1 </w:t>
      </w:r>
      <w:r xmlns:w="http://schemas.openxmlformats.org/wordprocessingml/2006/main" w:rsidRPr="00E84C88">
        <w:rPr>
          <w:rFonts w:ascii="Arial" w:eastAsia="Times New Roman" w:hAnsi="Arial" w:cs="Arial"/>
          <w:sz w:val="20"/>
          <w:szCs w:val="24"/>
          <w:lang w:val="hy-AM"/>
        </w:rPr>
        <w:t xml:space="preserve">Соглашения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технический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описанию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непоследовательный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продавца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заряженный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 </w:t>
      </w:r>
      <w:r xmlns:w="http://schemas.openxmlformats.org/wordprocessingml/2006/main" w:rsidRPr="00E84C88">
        <w:rPr>
          <w:rFonts w:ascii="GHEA Grapalat" w:eastAsia="Times New Roman" w:hAnsi="GHEA Grapalat" w:cs="Times New Roman"/>
          <w:sz w:val="20"/>
          <w:szCs w:val="24"/>
          <w:lang w:val="hy-AM"/>
        </w:rPr>
        <w:t xml:space="preserve">за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 </w:t>
      </w:r>
      <w:r xmlns:w="http://schemas.openxmlformats.org/wordprocessingml/2006/main" w:rsidRPr="00E84C88">
        <w:rPr>
          <w:rFonts w:ascii="GHEA Grapalat" w:eastAsia="Times New Roman" w:hAnsi="GHEA Grapalat" w:cs="Times New Roman"/>
          <w:sz w:val="20"/>
          <w:szCs w:val="24"/>
          <w:lang w:val="hy-AM"/>
        </w:rPr>
        <w:t xml:space="preserve">0,5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весь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десятичный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процент</w:t>
      </w:r>
      <w:r xmlns:w="http://schemas.openxmlformats.org/wordprocessingml/2006/main" w:rsidRPr="00E84C88" w:rsidDel="009B7E9C">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размере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20 </w:t>
      </w:r>
      <w:r xmlns:w="http://schemas.openxmlformats.org/wordprocessingml/2006/main" w:rsidRPr="00E84C88">
        <w:rPr>
          <w:rFonts w:ascii="GHEA Grapalat" w:eastAsia="Times New Roman" w:hAnsi="GHEA Grapalat" w:cs="Times New Roman"/>
          <w:color w:val="FFFFFF"/>
          <w:sz w:val="20"/>
          <w:szCs w:val="24"/>
          <w:vertAlign w:val="superscript"/>
          <w:lang w:val="hy-AM"/>
        </w:rPr>
        <w:t xml:space="preserve">32 </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7"/>
      </w:r>
      <w:r xmlns:w="http://schemas.openxmlformats.org/wordprocessingml/2006/main" w:rsidRPr="00E84C88">
        <w:rPr>
          <w:rFonts w:ascii="Arial" w:eastAsia="Times New Roman" w:hAnsi="Arial" w:cs="Arial"/>
          <w:sz w:val="20"/>
          <w:szCs w:val="24"/>
          <w:lang w:val="hy-AM"/>
        </w:rPr>
        <w:t xml:space="preserve">Всего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котором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рассчитанный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также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поставлять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установленный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делать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клиенты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быть принятым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 </w:t>
      </w:r>
      <w:r xmlns:w="http://schemas.openxmlformats.org/wordprocessingml/2006/main" w:rsidRPr="00E84C88">
        <w:rPr>
          <w:rFonts w:ascii="GHEA Grapalat" w:eastAsia="Times New Roman" w:hAnsi="GHEA Grapalat" w:cs="Times New Roman"/>
          <w:sz w:val="20"/>
          <w:szCs w:val="24"/>
          <w:lang w:val="hy-AM"/>
        </w:rPr>
        <w:t xml:space="preserve">.</w:t>
      </w:r>
    </w:p>
    <w:p w14:paraId="413BE2B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6.4 </w:t>
      </w:r>
      <w:r xmlns:w="http://schemas.openxmlformats.org/wordprocessingml/2006/main" w:rsidRPr="00E84C88">
        <w:rPr>
          <w:rFonts w:ascii="Arial" w:eastAsia="Times New Roman" w:hAnsi="Arial" w:cs="Arial"/>
          <w:sz w:val="20"/>
          <w:szCs w:val="24"/>
          <w:lang w:val="hy-AM"/>
        </w:rPr>
        <w:t xml:space="preserve">В соответствии с пунктами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и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Соглашения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рассчитанный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смещение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денег</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w:t>
      </w:r>
    </w:p>
    <w:p w14:paraId="317590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6.5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согласно пункту </w:t>
      </w:r>
      <w:r xmlns:w="http://schemas.openxmlformats.org/wordprocessingml/2006/main" w:rsidRPr="00E84C88">
        <w:rPr>
          <w:rFonts w:ascii="GHEA Grapalat" w:eastAsia="Times New Roman" w:hAnsi="GHEA Grapalat" w:cs="Times New Roman"/>
          <w:sz w:val="20"/>
          <w:szCs w:val="24"/>
          <w:lang w:val="hy-AM"/>
        </w:rPr>
        <w:t xml:space="preserve">3.3 </w:t>
      </w:r>
      <w:r xmlns:w="http://schemas.openxmlformats.org/wordprocessingml/2006/main" w:rsidRPr="00E84C88">
        <w:rPr>
          <w:rFonts w:ascii="Arial" w:eastAsia="Times New Roman" w:hAnsi="Arial" w:cs="Arial"/>
          <w:sz w:val="20"/>
          <w:szCs w:val="24"/>
          <w:lang w:val="hy-AM"/>
        </w:rPr>
        <w:t xml:space="preserve">договора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поздно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работающий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рассчитанный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 </w:t>
      </w:r>
      <w:r xmlns:w="http://schemas.openxmlformats.org/wordprocessingml/2006/main" w:rsidRPr="00E84C88">
        <w:rPr>
          <w:rFonts w:ascii="GHEA Grapalat" w:eastAsia="Times New Roman" w:hAnsi="GHEA Grapalat" w:cs="Times New Roman"/>
          <w:sz w:val="20"/>
          <w:szCs w:val="24"/>
          <w:lang w:val="hy-AM"/>
        </w:rPr>
        <w:t xml:space="preserve">за </w:t>
      </w:r>
      <w:r xmlns:w="http://schemas.openxmlformats.org/wordprocessingml/2006/main" w:rsidRPr="00E84C88">
        <w:rPr>
          <w:rFonts w:ascii="Arial" w:eastAsia="Times New Roman" w:hAnsi="Arial" w:cs="Arial"/>
          <w:sz w:val="20"/>
          <w:szCs w:val="24"/>
          <w:lang w:val="hy-AM"/>
        </w:rPr>
        <w:t xml:space="preserve">оплату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неоплаченный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сумма </w:t>
      </w:r>
      <w:r xmlns:w="http://schemas.openxmlformats.org/wordprocessingml/2006/main" w:rsidRPr="00E84C88">
        <w:rPr>
          <w:rFonts w:ascii="GHEA Grapalat" w:eastAsia="Times New Roman" w:hAnsi="GHEA Grapalat" w:cs="Times New Roman"/>
          <w:sz w:val="20"/>
          <w:szCs w:val="24"/>
          <w:lang w:val="hy-AM"/>
        </w:rPr>
        <w:t xml:space="preserve">0,05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ноль)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весь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пять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сотые </w:t>
      </w:r>
      <w:r xmlns:w="http://schemas.openxmlformats.org/wordprocessingml/2006/main" w:rsidRPr="00E84C88">
        <w:rPr>
          <w:rFonts w:ascii="Arial" w:eastAsia="Times New Roman" w:hAnsi="Arial" w:cs="Arial"/>
          <w:sz w:val="20"/>
          <w:szCs w:val="24"/>
          <w:lang w:val="hy-AM"/>
        </w:rPr>
        <w:t xml:space="preserve">доли </w:t>
      </w:r>
      <w:r xmlns:w="http://schemas.openxmlformats.org/wordprocessingml/2006/main" w:rsidRPr="00E84C88">
        <w:rPr>
          <w:rFonts w:ascii="GHEA Grapalat" w:eastAsia="Times New Roman" w:hAnsi="GHEA Grapalat" w:cs="Sylfaen"/>
          <w:sz w:val="20"/>
          <w:szCs w:val="24"/>
          <w:lang w:val="hy-AM"/>
        </w:rPr>
        <w:t xml:space="preserve">процента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размеру.</w:t>
      </w:r>
    </w:p>
    <w:p w14:paraId="063DE7E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6.6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непредвиденный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случаях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соблюдать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правильный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выполнять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ответственность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нести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закону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p>
    <w:p w14:paraId="0FF6ECA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6.7 </w:t>
      </w:r>
      <w:r xmlns:w="http://schemas.openxmlformats.org/wordprocessingml/2006/main" w:rsidRPr="00E84C88">
        <w:rPr>
          <w:rFonts w:ascii="Arial" w:eastAsia="Times New Roman" w:hAnsi="Arial" w:cs="Arial"/>
          <w:sz w:val="20"/>
          <w:szCs w:val="24"/>
          <w:lang w:val="hy-AM"/>
        </w:rPr>
        <w:t xml:space="preserve">Штрафы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штраф</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Сторонам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выпускать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делания.</w:t>
      </w:r>
    </w:p>
    <w:p w14:paraId="0EE09031"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808680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58B2E7A"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7. </w:t>
      </w:r>
      <w:r xmlns:w="http://schemas.openxmlformats.org/wordprocessingml/2006/main" w:rsidRPr="00E84C88">
        <w:rPr>
          <w:rFonts w:ascii="Arial" w:eastAsia="Times New Roman" w:hAnsi="Arial" w:cs="Arial"/>
          <w:b/>
          <w:sz w:val="20"/>
          <w:szCs w:val="24"/>
          <w:lang w:val="hy-AM"/>
        </w:rPr>
        <w:t xml:space="preserve">НЕПОБЕДИМЫЙ</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СИЛА</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ВОЗДЕЙСТВИЕ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ФОРС- </w:t>
      </w:r>
      <w:r xmlns:w="http://schemas.openxmlformats.org/wordprocessingml/2006/main" w:rsidRPr="00E84C88">
        <w:rPr>
          <w:rFonts w:ascii="GHEA Grapalat" w:eastAsia="Times New Roman" w:hAnsi="GHEA Grapalat" w:cs="Times New Roman"/>
          <w:b/>
          <w:sz w:val="20"/>
          <w:szCs w:val="24"/>
          <w:lang w:val="hy-AM"/>
        </w:rPr>
        <w:t xml:space="preserve">МАЖОР </w:t>
      </w:r>
      <w:r xmlns:w="http://schemas.openxmlformats.org/wordprocessingml/2006/main" w:rsidRPr="00E84C88">
        <w:rPr>
          <w:rFonts w:ascii="Arial" w:eastAsia="Times New Roman" w:hAnsi="Arial" w:cs="Arial"/>
          <w:b/>
          <w:sz w:val="20"/>
          <w:szCs w:val="24"/>
          <w:lang w:val="hy-AM"/>
        </w:rPr>
        <w:t xml:space="preserve">)</w:t>
      </w:r>
    </w:p>
    <w:p w14:paraId="5782F408"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55D8BE7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полностью</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частично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соблюдать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избавление от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от </w:t>
      </w:r>
      <w:r xmlns:w="http://schemas.openxmlformats.org/wordprocessingml/2006/main" w:rsidRPr="00E84C88">
        <w:rPr>
          <w:rFonts w:ascii="Arial" w:eastAsia="Times New Roman" w:hAnsi="Arial" w:cs="Arial"/>
          <w:sz w:val="20"/>
          <w:szCs w:val="24"/>
          <w:lang w:val="hy-AM"/>
        </w:rPr>
        <w:t xml:space="preserve">ответственности,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был</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непреодолимый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сила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влияние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Arial" w:eastAsia="Times New Roman" w:hAnsi="Arial" w:cs="Arial"/>
          <w:sz w:val="20"/>
          <w:szCs w:val="24"/>
          <w:lang w:val="hy-AM"/>
        </w:rPr>
        <w:t xml:space="preserve">результате </w:t>
      </w:r>
      <w:r xmlns:w="http://schemas.openxmlformats.org/wordprocessingml/2006/main" w:rsidRPr="00E84C88">
        <w:rPr>
          <w:rFonts w:ascii="GHEA Grapalat" w:eastAsia="Times New Roman" w:hAnsi="GHEA Grapalat" w:cs="Times New Roman"/>
          <w:sz w:val="20"/>
          <w:szCs w:val="24"/>
          <w:lang w:val="hy-AM"/>
        </w:rPr>
        <w:t xml:space="preserve">чего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возникнуть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герметизации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затем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были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предсказать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для предотвращения.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Такой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ситуации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землетрясение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наводнение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пожар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война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военные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чрезвычайная ситуация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ситуация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декларативный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политический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беспорядки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забастовки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означает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работа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прекращение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тела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акты</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 т.д.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невозможный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делает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производительность.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чрезвычайная ситуация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сила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влияние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продолжается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через </w:t>
      </w:r>
      <w:r xmlns:w="http://schemas.openxmlformats.org/wordprocessingml/2006/main" w:rsidRPr="00E84C88">
        <w:rPr>
          <w:rFonts w:ascii="GHEA Grapalat" w:eastAsia="Times New Roman" w:hAnsi="GHEA Grapalat" w:cs="Times New Roman"/>
          <w:sz w:val="20"/>
          <w:szCs w:val="24"/>
          <w:lang w:val="hy-AM"/>
        </w:rPr>
        <w:t xml:space="preserve">3 ( </w:t>
      </w:r>
      <w:r xmlns:w="http://schemas.openxmlformats.org/wordprocessingml/2006/main" w:rsidRPr="00E84C88">
        <w:rPr>
          <w:rFonts w:ascii="Arial" w:eastAsia="Times New Roman" w:hAnsi="Arial" w:cs="Arial"/>
          <w:sz w:val="20"/>
          <w:szCs w:val="24"/>
          <w:lang w:val="hy-AM"/>
        </w:rPr>
        <w:t xml:space="preserve">три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месяца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более </w:t>
      </w:r>
      <w:r xmlns:w="http://schemas.openxmlformats.org/wordprocessingml/2006/main" w:rsidRPr="00E84C88">
        <w:rPr>
          <w:rFonts w:ascii="GHEA Grapalat" w:eastAsia="Times New Roman" w:hAnsi="GHEA Grapalat" w:cs="Times New Roman"/>
          <w:sz w:val="20"/>
          <w:szCs w:val="24"/>
          <w:lang w:val="hy-AM"/>
        </w:rPr>
        <w:t xml:space="preserve">чем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боков</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верно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имеет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решать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 </w:t>
      </w:r>
      <w:r xmlns:w="http://schemas.openxmlformats.org/wordprocessingml/2006/main" w:rsidRPr="00E84C88">
        <w:rPr>
          <w:rFonts w:ascii="GHEA Grapalat" w:eastAsia="Times New Roman" w:hAnsi="GHEA Grapalat" w:cs="Times New Roman"/>
          <w:sz w:val="20"/>
          <w:szCs w:val="24"/>
          <w:lang w:val="hy-AM"/>
        </w:rPr>
        <w:t xml:space="preserve">заключается в </w:t>
      </w:r>
      <w:r xmlns:w="http://schemas.openxmlformats.org/wordprocessingml/2006/main" w:rsidRPr="00E84C88">
        <w:rPr>
          <w:rFonts w:ascii="Arial" w:eastAsia="Times New Roman" w:hAnsi="Arial" w:cs="Arial"/>
          <w:sz w:val="20"/>
          <w:szCs w:val="24"/>
          <w:lang w:val="hy-AM"/>
        </w:rPr>
        <w:t xml:space="preserve">том, 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заранее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осведомленный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холдинг</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сторону.</w:t>
      </w:r>
    </w:p>
    <w:p w14:paraId="770F6964"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54B07D5"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8. </w:t>
      </w:r>
      <w:r xmlns:w="http://schemas.openxmlformats.org/wordprocessingml/2006/main" w:rsidRPr="00E84C88">
        <w:rPr>
          <w:rFonts w:ascii="Arial" w:eastAsia="Times New Roman" w:hAnsi="Arial" w:cs="Arial"/>
          <w:b/>
          <w:sz w:val="20"/>
          <w:szCs w:val="24"/>
          <w:lang w:val="hy-AM"/>
        </w:rPr>
        <w:t xml:space="preserve">ДРУГОЕ</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УСЛОВИЯ</w:t>
      </w:r>
    </w:p>
    <w:p w14:paraId="4A783C70"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01B3682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8.1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сила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входить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Вечеринки</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подписание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момента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действии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 </w:t>
      </w:r>
      <w:r xmlns:w="http://schemas.openxmlformats.org/wordprocessingml/2006/main" w:rsidRPr="00E84C88">
        <w:rPr>
          <w:rFonts w:ascii="GHEA Grapalat" w:eastAsia="Times New Roman" w:hAnsi="GHEA Grapalat" w:cs="Sylfaen"/>
          <w:sz w:val="20"/>
          <w:szCs w:val="24"/>
          <w:lang w:val="hy-AM"/>
        </w:rPr>
        <w:t xml:space="preserve">по </w:t>
      </w:r>
      <w:r xmlns:w="http://schemas.openxmlformats.org/wordprocessingml/2006/main" w:rsidRPr="00E84C88">
        <w:rPr>
          <w:rFonts w:ascii="Arial" w:eastAsia="Times New Roman" w:hAnsi="Arial" w:cs="Arial"/>
          <w:sz w:val="20"/>
          <w:szCs w:val="24"/>
          <w:lang w:val="hy-AM"/>
        </w:rPr>
        <w:t xml:space="preserve">договору</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предпринятые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живой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объеме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производительность.</w:t>
      </w:r>
      <w:r xmlns:w="http://schemas.openxmlformats.org/wordprocessingml/2006/main" w:rsidRPr="00E84C88">
        <w:rPr>
          <w:rFonts w:ascii="GHEA Grapalat" w:eastAsia="Times New Roman" w:hAnsi="GHEA Grapalat" w:cs="Times Armenian"/>
          <w:sz w:val="20"/>
          <w:szCs w:val="24"/>
          <w:lang w:val="hy-AM"/>
        </w:rPr>
        <w:t xml:space="preserve"> </w:t>
      </w:r>
    </w:p>
    <w:p w14:paraId="5AAFADB5"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По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вечеринки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права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обязанности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состояние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существование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финансы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министерство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зарегистрированный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обстоятельства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21 </w:t>
      </w:r>
      <w:r xmlns:w="http://schemas.openxmlformats.org/wordprocessingml/2006/main" w:rsidRPr="00E84C88">
        <w:rPr>
          <w:rFonts w:ascii="GHEA Grapalat" w:eastAsia="Times New Roman" w:hAnsi="GHEA Grapalat" w:cs="Sylfaen"/>
          <w:color w:val="FFFFFF"/>
          <w:sz w:val="20"/>
          <w:szCs w:val="24"/>
          <w:vertAlign w:val="superscript"/>
          <w:lang w:val="hy-AM"/>
        </w:rPr>
        <w:t xml:space="preserve">33</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8"/>
      </w:r>
    </w:p>
    <w:p w14:paraId="20A7D72B"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8.2 </w:t>
      </w:r>
      <w:r xmlns:w="http://schemas.openxmlformats.org/wordprocessingml/2006/main" w:rsidRPr="00E84C88">
        <w:rPr>
          <w:rFonts w:ascii="Arial" w:eastAsia="Times New Roman" w:hAnsi="Arial" w:cs="Arial"/>
          <w:sz w:val="20"/>
          <w:szCs w:val="24"/>
          <w:lang w:val="hy-AM"/>
        </w:rPr>
        <w:t xml:space="preserve">Из Соглашения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возник из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оплата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остановить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контракта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произошло из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напротив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w:t>
      </w:r>
      <w:r xmlns:w="http://schemas.openxmlformats.org/wordprocessingml/2006/main" w:rsidRPr="00E84C88">
        <w:rPr>
          <w:rFonts w:ascii="GHEA Grapalat" w:eastAsia="Times New Roman" w:hAnsi="GHEA Grapalat" w:cs="Sylfaen"/>
          <w:sz w:val="20"/>
          <w:szCs w:val="24"/>
          <w:lang w:val="hy-AM"/>
        </w:rPr>
        <w:t xml:space="preserve">или </w:t>
      </w:r>
      <w:r xmlns:w="http://schemas.openxmlformats.org/wordprocessingml/2006/main" w:rsidRPr="00E84C88">
        <w:rPr>
          <w:rFonts w:ascii="Arial" w:eastAsia="Times New Roman" w:hAnsi="Arial" w:cs="Arial"/>
          <w:sz w:val="20"/>
          <w:szCs w:val="24"/>
          <w:lang w:val="hy-AM"/>
        </w:rPr>
        <w:t xml:space="preserve">без</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вечеринки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написано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печатью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одобренный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 контракта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рожденный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право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переданным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человек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без</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должник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написано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GHEA Grapalat" w:eastAsia="Times New Roman" w:hAnsi="GHEA Grapalat" w:cs="Sylfaen"/>
          <w:sz w:val="20"/>
          <w:szCs w:val="24"/>
          <w:lang w:val="hy-AM"/>
        </w:rPr>
        <w:t xml:space="preserve"> </w:t>
      </w:r>
    </w:p>
    <w:p w14:paraId="61F65201"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Times New Roman"/>
          <w:color w:val="000000"/>
          <w:sz w:val="24"/>
          <w:szCs w:val="24"/>
          <w:lang w:val="hy-AM"/>
        </w:rPr>
      </w:pPr>
      <w:r xmlns:w="http://schemas.openxmlformats.org/wordprocessingml/2006/main" w:rsidRPr="00E84C88">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8.3 </w:t>
      </w:r>
      <w:r xmlns:w="http://schemas.openxmlformats.org/wordprocessingml/2006/main" w:rsidRPr="00E84C88">
        <w:rPr>
          <w:rFonts w:ascii="Arial" w:eastAsia="Times New Roman" w:hAnsi="Arial" w:cs="Arial"/>
          <w:sz w:val="20"/>
          <w:szCs w:val="24"/>
          <w:lang w:val="hy-AM"/>
        </w:rPr>
        <w:t xml:space="preserve">Это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Arial" w:eastAsia="Times New Roman" w:hAnsi="Arial" w:cs="Arial"/>
          <w:sz w:val="20"/>
          <w:szCs w:val="24"/>
          <w:lang w:val="hy-AM"/>
        </w:rPr>
        <w:t xml:space="preserve">случае </w:t>
      </w:r>
      <w:r xmlns:w="http://schemas.openxmlformats.org/wordprocessingml/2006/main" w:rsidRPr="00E84C88">
        <w:rPr>
          <w:rFonts w:ascii="GHEA Grapalat" w:eastAsia="Times New Roman" w:hAnsi="GHEA Grapalat" w:cs="Sylfaen"/>
          <w:sz w:val="20"/>
          <w:szCs w:val="24"/>
          <w:lang w:val="hy-AM"/>
        </w:rPr>
        <w:t xml:space="preserve">, когда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закону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намеревался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закон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контроль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контроль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жалобы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осмотр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 результат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записывается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 </w:t>
      </w:r>
      <w:r xmlns:w="http://schemas.openxmlformats.org/wordprocessingml/2006/main" w:rsidRPr="00E84C88">
        <w:rPr>
          <w:rFonts w:ascii="GHEA Grapalat" w:eastAsia="Times New Roman" w:hAnsi="GHEA Grapalat" w:cs="Sylfaen"/>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косой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организованный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процессе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Герметизация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представлено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фальшивый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документы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информация)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последний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выбранный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участник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распознавать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соответствовать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Республика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законодательство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фундаменты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приложение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прибытии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одностороннем порядке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записано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нарушения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герметизация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известный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шоппинг</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Республика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законодательство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соответствии с</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база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будет праздновать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запечатывать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для.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w:t>
      </w:r>
      <w:r xmlns:w="http://schemas.openxmlformats.org/wordprocessingml/2006/main" w:rsidRPr="00E84C88">
        <w:rPr>
          <w:rFonts w:ascii="GHEA Grapalat" w:eastAsia="Times New Roman" w:hAnsi="GHEA Grapalat" w:cs="Sylfaen"/>
          <w:sz w:val="20"/>
          <w:szCs w:val="24"/>
          <w:lang w:val="hy-AM"/>
        </w:rPr>
        <w:t xml:space="preserve">котором </w:t>
      </w:r>
      <w:r xmlns:w="http://schemas.openxmlformats.org/wordprocessingml/2006/main" w:rsidRPr="00E84C88">
        <w:rPr>
          <w:rFonts w:ascii="Arial" w:eastAsia="Times New Roman" w:hAnsi="Arial" w:cs="Arial"/>
          <w:sz w:val="20"/>
          <w:szCs w:val="24"/>
          <w:lang w:val="hy-AM"/>
        </w:rPr>
        <w:t xml:space="preserve">Покупатель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нести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односторонний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как результат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возникающие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убытки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открыть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заброшенный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выгоды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риск </w:t>
      </w:r>
      <w:r xmlns:w="http://schemas.openxmlformats.org/wordprocessingml/2006/main" w:rsidRPr="00E84C88">
        <w:rPr>
          <w:rFonts w:ascii="GHEA Grapalat" w:eastAsia="Times New Roman" w:hAnsi="GHEA Grapalat" w:cs="Sylfaen"/>
          <w:sz w:val="20"/>
          <w:szCs w:val="24"/>
          <w:lang w:val="hy-AM"/>
        </w:rPr>
        <w:t xml:space="preserve">и</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последний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обязан</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Республика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закону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чтобы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компенсировать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его/ее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ошибке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изношенный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ущерб</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объеме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который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частично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решена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color w:val="000000"/>
          <w:sz w:val="24"/>
          <w:szCs w:val="24"/>
          <w:lang w:val="hy-AM"/>
        </w:rPr>
        <w:t xml:space="preserve"> </w:t>
      </w:r>
    </w:p>
    <w:p w14:paraId="41B4D1D8"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8.4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назад</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связанный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аргументы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предмет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осмотр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Республика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судах.</w:t>
      </w:r>
    </w:p>
    <w:p w14:paraId="50E3315F"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8.5 </w:t>
      </w:r>
      <w:r xmlns:w="http://schemas.openxmlformats.org/wordprocessingml/2006/main" w:rsidRPr="00E84C88">
        <w:rPr>
          <w:rFonts w:ascii="GHEA Grapalat" w:eastAsia="Times New Roman" w:hAnsi="GHEA Grapalat" w:cs="Sylfae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изменения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дополнения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сделанный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только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Вечеринки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взаимный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соглашению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через </w:t>
      </w:r>
      <w:r xmlns:w="http://schemas.openxmlformats.org/wordprocessingml/2006/main" w:rsidRPr="00E84C88">
        <w:rPr>
          <w:rFonts w:ascii="GHEA Grapalat" w:eastAsia="Times New Roman" w:hAnsi="GHEA Grapalat" w:cs="Sylfaen"/>
          <w:sz w:val="20"/>
          <w:szCs w:val="24"/>
          <w:lang w:val="hy-AM"/>
        </w:rPr>
        <w:t xml:space="preserve">который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будет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неразделимые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часть.</w:t>
      </w:r>
      <w:r xmlns:w="http://schemas.openxmlformats.org/wordprocessingml/2006/main" w:rsidRPr="00E84C88">
        <w:rPr>
          <w:rFonts w:ascii="GHEA Grapalat" w:eastAsia="Times New Roman" w:hAnsi="GHEA Grapalat" w:cs="Sylfaen"/>
          <w:sz w:val="20"/>
          <w:szCs w:val="24"/>
          <w:lang w:val="hy-AM"/>
        </w:rPr>
        <w:t xml:space="preserve"> </w:t>
      </w:r>
    </w:p>
    <w:p w14:paraId="36E9E48D"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Запрещенный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контракте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факториал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есть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тогда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также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 контракту</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соседний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последующий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годы</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делать</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такой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изменения </w:t>
      </w:r>
      <w:r xmlns:w="http://schemas.openxmlformats.org/wordprocessingml/2006/main" w:rsidRPr="00E84C88">
        <w:rPr>
          <w:rFonts w:ascii="GHEA Grapalat" w:eastAsia="Times New Roman" w:hAnsi="GHEA Grapalat" w:cs="Sylfaen"/>
          <w:sz w:val="20"/>
          <w:szCs w:val="24"/>
          <w:lang w:val="hy-AM"/>
        </w:rPr>
        <w:t xml:space="preserve">, которые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приводит к</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куплено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тома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рука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принес</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единица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цена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искусственный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изменять.</w:t>
      </w:r>
    </w:p>
    <w:p w14:paraId="45F1C34C"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боков</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независимый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факторы</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влиянием</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изменять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каждый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случай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определение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Республика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Правительство.</w:t>
      </w:r>
    </w:p>
    <w:p w14:paraId="66DE1EC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pt-BR"/>
        </w:rPr>
        <w:t xml:space="preserve">8.6 </w:t>
      </w:r>
      <w:r xmlns:w="http://schemas.openxmlformats.org/wordprocessingml/2006/main" w:rsidRPr="00E84C88">
        <w:rPr>
          <w:rFonts w:ascii="Arial" w:eastAsia="Times New Roman" w:hAnsi="Arial" w:cs="Arial"/>
          <w:sz w:val="20"/>
          <w:szCs w:val="24"/>
          <w:lang w:val="pt-BR"/>
        </w:rPr>
        <w:t xml:space="preserve">Если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контракт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осуществляется</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агентство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договор</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запечатать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через </w:t>
      </w:r>
      <w:r xmlns:w="http://schemas.openxmlformats.org/wordprocessingml/2006/main" w:rsidRPr="00E84C88">
        <w:rPr>
          <w:rFonts w:ascii="GHEA Grapalat" w:eastAsia="Times New Roman" w:hAnsi="GHEA Grapalat" w:cs="Times New Roman"/>
          <w:sz w:val="20"/>
          <w:szCs w:val="24"/>
          <w:lang w:val="pt-BR"/>
        </w:rPr>
        <w:t xml:space="preserve">.</w:t>
      </w:r>
    </w:p>
    <w:p w14:paraId="724FFF9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hy-AM"/>
        </w:rPr>
        <w:t xml:space="preserve">1)</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Продавец</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ответственность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является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нести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агент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обязательства</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несоблюдение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или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нет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правильный</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исполнение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для </w:t>
      </w:r>
      <w:r xmlns:w="http://schemas.openxmlformats.org/wordprocessingml/2006/main" w:rsidRPr="00E84C88">
        <w:rPr>
          <w:rFonts w:ascii="GHEA Grapalat" w:eastAsia="Times New Roman" w:hAnsi="GHEA Grapalat" w:cs="Times New Roman"/>
          <w:sz w:val="20"/>
          <w:szCs w:val="24"/>
          <w:lang w:val="pt-BR"/>
        </w:rPr>
        <w:t xml:space="preserve">.</w:t>
      </w:r>
    </w:p>
    <w:p w14:paraId="020D9715"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pt-BR"/>
        </w:rPr>
        <w:t xml:space="preserve">2) </w:t>
      </w:r>
      <w:r xmlns:w="http://schemas.openxmlformats.org/wordprocessingml/2006/main" w:rsidRPr="00E84C88">
        <w:rPr>
          <w:rFonts w:ascii="Arial" w:eastAsia="Times New Roman" w:hAnsi="Arial" w:cs="Arial"/>
          <w:sz w:val="20"/>
          <w:szCs w:val="24"/>
          <w:lang w:val="pt-BR"/>
        </w:rPr>
        <w:t xml:space="preserve">контракт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исполнение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течение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агент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изменять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случае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Продавец</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написано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информирует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является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Покупателю:</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предоставление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агентство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договор</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копия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его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сторона</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существование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человек</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данные: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изменение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должно быть сделано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 того дня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пять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работающий</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день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во время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GHEA Grapalat" w:eastAsia="Times New Roman" w:hAnsi="GHEA Grapalat" w:cs="Times New Roman"/>
          <w:sz w:val="20"/>
          <w:szCs w:val="24"/>
          <w:vertAlign w:val="superscript"/>
          <w:lang w:val="pt-BR"/>
        </w:rPr>
        <w:t xml:space="preserve">22</w:t>
      </w:r>
      <w:r xmlns:w="http://schemas.openxmlformats.org/wordprocessingml/2006/main" w:rsidRPr="00E84C88">
        <w:rPr>
          <w:rFonts w:ascii="GHEA Grapalat" w:eastAsia="Times New Roman" w:hAnsi="GHEA Grapalat" w:cs="Times New Roman"/>
          <w:color w:val="FFFFFF"/>
          <w:sz w:val="20"/>
          <w:szCs w:val="24"/>
          <w:vertAlign w:val="superscript"/>
          <w:lang w:val="pt-BR"/>
        </w:rPr>
        <w:footnoteReference xmlns:w="http://schemas.openxmlformats.org/wordprocessingml/2006/main" w:id="19"/>
      </w:r>
    </w:p>
    <w:p w14:paraId="5E69B5E7"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pt-BR"/>
        </w:rPr>
        <w:t xml:space="preserve">8.7 </w:t>
      </w:r>
      <w:r xmlns:w="http://schemas.openxmlformats.org/wordprocessingml/2006/main" w:rsidRPr="00E84C88">
        <w:rPr>
          <w:rFonts w:ascii="Arial" w:eastAsia="Times New Roman" w:hAnsi="Arial" w:cs="Arial"/>
          <w:sz w:val="20"/>
          <w:szCs w:val="24"/>
          <w:lang w:val="pt-BR"/>
        </w:rPr>
        <w:t xml:space="preserve">Если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контракт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реализовано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является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совместно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операционное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консорциумное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соглашение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запечатать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через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тогда</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что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договор</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участники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нести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являются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совместно</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совместно ответственный</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Ответственность </w:t>
      </w:r>
      <w:r xmlns:w="http://schemas.openxmlformats.org/wordprocessingml/2006/main" w:rsidRPr="00E84C88">
        <w:rPr>
          <w:rFonts w:ascii="GHEA Grapalat" w:eastAsia="Times New Roman" w:hAnsi="GHEA Grapalat" w:cs="Times New Roman"/>
          <w:sz w:val="20"/>
          <w:szCs w:val="24"/>
          <w:lang w:val="pt-BR"/>
        </w:rPr>
        <w:t xml:space="preser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котором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консорциум</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член</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из консорциума</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вне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приехать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случае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контракт</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одностороннем порядке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растворение</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является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и</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консорциум</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члены</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к</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применяемый</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являются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по контракту</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намеревался</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ответственность</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ресурсы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GHEA Grapalat" w:eastAsia="Times New Roman" w:hAnsi="GHEA Grapalat" w:cs="Times New Roman"/>
          <w:sz w:val="20"/>
          <w:szCs w:val="24"/>
          <w:vertAlign w:val="superscript"/>
          <w:lang w:val="pt-BR"/>
        </w:rPr>
        <w:t xml:space="preserve">23</w:t>
      </w:r>
      <w:r xmlns:w="http://schemas.openxmlformats.org/wordprocessingml/2006/main" w:rsidRPr="00E84C88">
        <w:rPr>
          <w:rFonts w:ascii="GHEA Grapalat" w:eastAsia="Times New Roman" w:hAnsi="GHEA Grapalat" w:cs="Times New Roman"/>
          <w:color w:val="FFFFFF"/>
          <w:sz w:val="20"/>
          <w:szCs w:val="24"/>
          <w:vertAlign w:val="superscript"/>
          <w:lang w:val="pt-BR"/>
        </w:rPr>
        <w:footnoteReference xmlns:w="http://schemas.openxmlformats.org/wordprocessingml/2006/main" w:id="20"/>
      </w:r>
    </w:p>
    <w:p w14:paraId="18743E62"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Armenian"/>
          <w:sz w:val="20"/>
          <w:szCs w:val="24"/>
          <w:lang w:val="pt-BR"/>
        </w:rPr>
        <w:t xml:space="preserve">8. </w:t>
      </w:r>
      <w:r xmlns:w="http://schemas.openxmlformats.org/wordprocessingml/2006/main" w:rsidRPr="00E84C88">
        <w:rPr>
          <w:rFonts w:ascii="GHEA Grapalat" w:eastAsia="Times New Roman" w:hAnsi="GHEA Grapalat" w:cs="Times Armenian"/>
          <w:sz w:val="20"/>
          <w:szCs w:val="24"/>
          <w:lang w:val="hy-AM"/>
        </w:rPr>
        <w:t xml:space="preserve">8</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Спасибо</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рукопожатие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продлить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 </w:t>
      </w:r>
      <w:r xmlns:w="http://schemas.openxmlformats.org/wordprocessingml/2006/main" w:rsidRPr="00E84C88">
        <w:rPr>
          <w:rFonts w:ascii="Arial" w:eastAsia="Times New Roman" w:hAnsi="Arial" w:cs="Arial"/>
          <w:sz w:val="20"/>
          <w:szCs w:val="24"/>
          <w:lang w:val="en-US"/>
        </w:rPr>
        <w:t xml:space="preserve">контракту</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завершение </w:t>
      </w:r>
      <w:r xmlns:w="http://schemas.openxmlformats.org/wordprocessingml/2006/main" w:rsidRPr="00E84C88">
        <w:rPr>
          <w:rFonts w:ascii="GHEA Grapalat" w:eastAsia="Times New Roman" w:hAnsi="GHEA Grapalat" w:cs="Sylfaen"/>
          <w:sz w:val="20"/>
          <w:szCs w:val="24"/>
          <w:lang w:val="pt-BR"/>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Продавец</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предположение</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доступность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 </w:t>
      </w:r>
      <w:r xmlns:w="http://schemas.openxmlformats.org/wordprocessingml/2006/main" w:rsidRPr="00E84C88">
        <w:rPr>
          <w:rFonts w:ascii="GHEA Grapalat" w:eastAsia="Times New Roman" w:hAnsi="GHEA Grapalat" w:cs="Times Armenian"/>
          <w:sz w:val="20"/>
          <w:szCs w:val="24"/>
          <w:lang w:val="pt-BR"/>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 </w:t>
      </w:r>
      <w:r xmlns:w="http://schemas.openxmlformats.org/wordprocessingml/2006/main" w:rsidRPr="00E84C88">
        <w:rPr>
          <w:rFonts w:ascii="Arial" w:eastAsia="Times New Roman" w:hAnsi="Arial" w:cs="Arial"/>
          <w:sz w:val="20"/>
          <w:szCs w:val="24"/>
          <w:lang w:val="hy-AM"/>
        </w:rPr>
        <w:t xml:space="preserve">условии, </w:t>
      </w:r>
      <w:r xmlns:w="http://schemas.openxmlformats.org/wordprocessingml/2006/main" w:rsidRPr="00E84C88">
        <w:rPr>
          <w:rFonts w:ascii="GHEA Grapalat" w:eastAsia="Times New Roman" w:hAnsi="GHEA Grapalat" w:cs="Times Armenian"/>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Покупателя</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около</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нет</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исчезнувший</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продукт</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использовать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требование </w:t>
      </w:r>
      <w:r xmlns:w="http://schemas.openxmlformats.org/wordprocessingml/2006/main" w:rsidRPr="00E84C88">
        <w:rPr>
          <w:rFonts w:ascii="GHEA Grapalat" w:eastAsia="Times New Roman" w:hAnsi="GHEA Grapalat" w:cs="Sylfaen"/>
          <w:sz w:val="20"/>
          <w:szCs w:val="24"/>
          <w:lang w:val="pt-BR"/>
        </w:rPr>
        <w:t xml:space="preserve">и</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Продавец</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предложение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представлено</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нет</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позже </w:t>
      </w:r>
      <w:r xmlns:w="http://schemas.openxmlformats.org/wordprocessingml/2006/main" w:rsidRPr="00E84C88">
        <w:rPr>
          <w:rFonts w:ascii="GHEA Grapalat" w:eastAsia="Times New Roman" w:hAnsi="GHEA Grapalat" w:cs="Sylfaen"/>
          <w:sz w:val="20"/>
          <w:szCs w:val="24"/>
          <w:lang w:val="pt-BR"/>
        </w:rPr>
        <w:t xml:space="preserve">, чем</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по контракту</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в</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с самого начала</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поставлять</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число</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определенный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крайний срок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по истечении срока</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не менее </w:t>
      </w:r>
      <w:r xmlns:w="http://schemas.openxmlformats.org/wordprocessingml/2006/main" w:rsidRPr="00E84C88">
        <w:rPr>
          <w:rFonts w:ascii="GHEA Grapalat" w:eastAsia="Times New Roman" w:hAnsi="GHEA Grapalat" w:cs="Sylfaen"/>
          <w:sz w:val="20"/>
          <w:szCs w:val="24"/>
          <w:lang w:val="pt-BR"/>
        </w:rPr>
        <w:t xml:space="preserve">5 </w:t>
      </w:r>
      <w:r xmlns:w="http://schemas.openxmlformats.org/wordprocessingml/2006/main" w:rsidRPr="00E84C88">
        <w:rPr>
          <w:rFonts w:ascii="Arial" w:eastAsia="Times New Roman" w:hAnsi="Arial" w:cs="Arial"/>
          <w:sz w:val="20"/>
          <w:szCs w:val="24"/>
          <w:lang w:val="en-US"/>
        </w:rPr>
        <w:t xml:space="preserve">календарных дней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день</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до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котором</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этот</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 точкой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определенный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в случае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жить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доставка</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крайний срок</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продлить</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один</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раз</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до </w:t>
      </w:r>
      <w:r xmlns:w="http://schemas.openxmlformats.org/wordprocessingml/2006/main" w:rsidRPr="00E84C88">
        <w:rPr>
          <w:rFonts w:ascii="GHEA Grapalat" w:eastAsia="Times New Roman" w:hAnsi="GHEA Grapalat" w:cs="Sylfaen"/>
          <w:sz w:val="20"/>
          <w:szCs w:val="24"/>
          <w:lang w:val="pt-BR"/>
        </w:rPr>
        <w:t xml:space="preserve">30 </w:t>
      </w:r>
      <w:r xmlns:w="http://schemas.openxmlformats.org/wordprocessingml/2006/main" w:rsidRPr="00E84C88">
        <w:rPr>
          <w:rFonts w:ascii="Arial" w:eastAsia="Times New Roman" w:hAnsi="Arial" w:cs="Arial"/>
          <w:sz w:val="20"/>
          <w:szCs w:val="24"/>
          <w:lang w:val="en-US"/>
        </w:rPr>
        <w:t xml:space="preserve">календарных дней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в день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но</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нет</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более</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чем</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по контракту</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определенный</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крайний срок</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является </w:t>
      </w:r>
      <w:r xmlns:w="http://schemas.openxmlformats.org/wordprocessingml/2006/main" w:rsidRPr="00E84C88">
        <w:rPr>
          <w:rFonts w:ascii="GHEA Grapalat" w:eastAsia="Times New Roman" w:hAnsi="GHEA Grapalat" w:cs="Sylfaen"/>
          <w:sz w:val="20"/>
          <w:szCs w:val="24"/>
          <w:lang w:val="pt-BR"/>
        </w:rPr>
        <w:t xml:space="preserve">.</w:t>
      </w:r>
    </w:p>
    <w:p w14:paraId="3E89E974" w14:textId="77777777" w:rsidR="00532D6C" w:rsidRPr="00E84C88" w:rsidRDefault="00532D6C" w:rsidP="00532D6C">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8.9 </w:t>
      </w:r>
      <w:r xmlns:w="http://schemas.openxmlformats.org/wordprocessingml/2006/main" w:rsidRPr="00E84C88">
        <w:rPr>
          <w:rFonts w:ascii="Arial" w:eastAsia="Times New Roman" w:hAnsi="Arial" w:cs="Arial"/>
          <w:sz w:val="20"/>
          <w:szCs w:val="24"/>
          <w:lang w:val="hy-AM"/>
        </w:rPr>
        <w:t xml:space="preserve">Контракт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правильный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условиях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Покупатель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выгоды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экономия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изношенный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убытки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данные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выгода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или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изношенный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ущерб</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p>
    <w:p w14:paraId="4BCDD54A" w14:textId="77777777" w:rsidR="00532D6C" w:rsidRPr="00E84C88" w:rsidRDefault="00532D6C" w:rsidP="00532D6C">
      <w:pPr xmlns:w="http://schemas.openxmlformats.org/wordprocessingml/2006/main">
        <w:tabs>
          <w:tab w:val="num" w:pos="0"/>
          <w:tab w:val="left" w:pos="720"/>
          <w:tab w:val="num" w:pos="900"/>
        </w:tabs>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стороны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третьи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лица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к</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включая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кадре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другой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транзакции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них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возникающие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вне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регулирование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поля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 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влиять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результат</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принять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 нем.</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транзакции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 них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возникающие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обязательства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исполнение</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назад</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связанный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отношения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регулируется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что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транзакции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назад</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связанный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отношения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регулятор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нормами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их</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число</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ответственный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является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Продавец.</w:t>
      </w:r>
    </w:p>
    <w:p w14:paraId="327C630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8.10 </w:t>
      </w:r>
      <w:r xmlns:w="http://schemas.openxmlformats.org/wordprocessingml/2006/main" w:rsidRPr="00E84C88">
        <w:rPr>
          <w:rFonts w:ascii="Arial" w:eastAsia="Times New Roman" w:hAnsi="Arial" w:cs="Arial"/>
          <w:sz w:val="20"/>
          <w:szCs w:val="24"/>
          <w:lang w:val="hy-AM"/>
        </w:rPr>
        <w:t xml:space="preserve">Соглашение</w:t>
      </w:r>
      <w:r xmlns:w="http://schemas.openxmlformats.org/wordprocessingml/2006/main" w:rsidRPr="00E84C88">
        <w:rPr>
          <w:rFonts w:ascii="Arial" w:eastAsia="Times New Roman" w:hAnsi="Arial" w:cs="Arial"/>
          <w:spacing w:val="-4"/>
          <w:sz w:val="20"/>
          <w:szCs w:val="20"/>
          <w:lang w:val="hy-AM" w:eastAsia="ru-RU"/>
        </w:rPr>
        <w:t xml:space="preserve">​</w:t>
      </w:r>
      <w:r xmlns:w="http://schemas.openxmlformats.org/wordprocessingml/2006/main" w:rsidRPr="00E84C88">
        <w:rPr>
          <w:rFonts w:ascii="GHEA Grapalat" w:eastAsia="Times New Roman" w:hAnsi="GHEA Grapalat" w:cs="Times New Roman"/>
          <w:spacing w:val="-4"/>
          <w:sz w:val="20"/>
          <w:szCs w:val="20"/>
          <w:lang w:val="hy-AM" w:eastAsia="ru-RU"/>
        </w:rPr>
        <w:t xml:space="preserve"> </w:t>
      </w:r>
      <w:r xmlns:w="http://schemas.openxmlformats.org/wordprocessingml/2006/main" w:rsidRPr="00E84C88">
        <w:rPr>
          <w:rFonts w:ascii="Arial" w:eastAsia="Times New Roman" w:hAnsi="Arial" w:cs="Arial"/>
          <w:spacing w:val="-4"/>
          <w:sz w:val="20"/>
          <w:szCs w:val="20"/>
          <w:lang w:val="hy-AM" w:eastAsia="ru-RU"/>
        </w:rPr>
        <w:t xml:space="preserve">нет</w:t>
      </w:r>
      <w:r xmlns:w="http://schemas.openxmlformats.org/wordprocessingml/2006/main" w:rsidRPr="00E84C88">
        <w:rPr>
          <w:rFonts w:ascii="GHEA Grapalat" w:eastAsia="Times New Roman" w:hAnsi="GHEA Grapalat" w:cs="Times New Roman"/>
          <w:spacing w:val="-4"/>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может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изменить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вечеринки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обязательства</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частичный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несоблюдение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как результат</w:t>
      </w:r>
      <w:r xmlns:w="http://schemas.openxmlformats.org/wordprocessingml/2006/main" w:rsidRPr="00E84C88" w:rsidDel="00591DE3">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или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полностью</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быть решена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вечеринки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взаимный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 согласия: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GHEA Grapalat" w:eastAsia="Times New Roman" w:hAnsi="GHEA Grapalat" w:cs="Times New Roman"/>
          <w:sz w:val="20"/>
          <w:szCs w:val="20"/>
          <w:lang w:val="hy-AM" w:eastAsia="ru-RU"/>
        </w:rPr>
        <w:t xml:space="preserve">за </w:t>
      </w:r>
      <w:r xmlns:w="http://schemas.openxmlformats.org/wordprocessingml/2006/main" w:rsidRPr="00E84C88">
        <w:rPr>
          <w:rFonts w:ascii="Arial" w:eastAsia="Times New Roman" w:hAnsi="Arial" w:cs="Arial"/>
          <w:sz w:val="20"/>
          <w:szCs w:val="20"/>
          <w:lang w:val="hy-AM" w:eastAsia="ru-RU"/>
        </w:rPr>
        <w:t xml:space="preserve">исключением </w:t>
      </w:r>
      <w:r xmlns:w="http://schemas.openxmlformats.org/wordprocessingml/2006/main" w:rsidRPr="00E84C88">
        <w:rPr>
          <w:rFonts w:ascii="Arial" w:eastAsia="Times New Roman" w:hAnsi="Arial" w:cs="Arial"/>
          <w:sz w:val="20"/>
          <w:szCs w:val="20"/>
          <w:lang w:val="hy-AM" w:eastAsia="ru-RU"/>
        </w:rPr>
        <w:t xml:space="preserve">Армении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Республика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 закону</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определенный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чтобы</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продукт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поставлять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число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необходимый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финансовый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распределения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снижение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случаев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Всего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котором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контракт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GHEA Grapalat" w:eastAsia="Times New Roman" w:hAnsi="GHEA Grapalat" w:cs="Times New Roman"/>
          <w:sz w:val="20"/>
          <w:szCs w:val="20"/>
          <w:lang w:val="hy-AM" w:eastAsia="ru-RU"/>
        </w:rPr>
        <w:t xml:space="preserve">обязательства </w:t>
      </w:r>
      <w:r xmlns:w="http://schemas.openxmlformats.org/wordprocessingml/2006/main" w:rsidRPr="00E84C88">
        <w:rPr>
          <w:rFonts w:ascii="Arial" w:eastAsia="Times New Roman" w:hAnsi="Arial" w:cs="Arial"/>
          <w:sz w:val="20"/>
          <w:szCs w:val="20"/>
          <w:lang w:val="hy-AM" w:eastAsia="ru-RU"/>
        </w:rPr>
        <w:t xml:space="preserve">сторон</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частичный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несоблюдение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или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полностью</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решение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вечеринки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взаимный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соглашение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необходимый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рука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принести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Армения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Республика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 закону</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определенный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чтобы</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продукт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поставлять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число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необходимый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финансовый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распределения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снижение </w:t>
      </w:r>
      <w:r xmlns:w="http://schemas.openxmlformats.org/wordprocessingml/2006/main" w:rsidRPr="00E84C88">
        <w:rPr>
          <w:rFonts w:ascii="GHEA Grapalat" w:eastAsia="Times New Roman" w:hAnsi="GHEA Grapalat" w:cs="Times New Roman"/>
          <w:sz w:val="20"/>
          <w:szCs w:val="20"/>
          <w:lang w:val="hy-AM" w:eastAsia="ru-RU"/>
        </w:rPr>
        <w:t xml:space="preserve">.</w:t>
      </w:r>
    </w:p>
    <w:p w14:paraId="68EFFA0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 xml:space="preserve">8.11 </w:t>
      </w:r>
      <w:r xmlns:w="http://schemas.openxmlformats.org/wordprocessingml/2006/main" w:rsidRPr="00E84C88">
        <w:rPr>
          <w:rFonts w:ascii="Arial" w:eastAsia="Times New Roman" w:hAnsi="Arial" w:cs="Arial"/>
          <w:sz w:val="20"/>
          <w:szCs w:val="20"/>
          <w:lang w:val="hy-AM" w:eastAsia="ru-RU"/>
        </w:rPr>
        <w:t xml:space="preserve">Продавец</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предпринятые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обязательства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 </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выполнить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или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правильный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выполнять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основанный на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контракт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полностью</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или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частичный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односторонний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решить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уведомление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Покупатель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публикация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 </w:t>
      </w:r>
      <w:r xmlns:w="http://schemas.openxmlformats.org/wordprocessingml/2006/main" w:rsidRPr="00E84C88">
        <w:rPr>
          <w:rFonts w:ascii="GHEA Grapalat" w:eastAsia="Times New Roman" w:hAnsi="GHEA Grapalat" w:cs="Times New Roman"/>
          <w:sz w:val="20"/>
          <w:szCs w:val="20"/>
          <w:lang w:val="hy-AM" w:eastAsia="ru-RU"/>
        </w:rPr>
        <w:t xml:space="preserve">www.procurement.am</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текущий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интернет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веб-сайт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Контракты</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односторонний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решить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уведомления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разделе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указав</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публикация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Дата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Продавец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договор</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односторонний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решить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относительно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считал</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правильный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уведомлено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уведомление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это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 точкой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определенный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будет опубликован</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последующий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 даты </w:t>
      </w:r>
      <w:r xmlns:w="http://schemas.openxmlformats.org/wordprocessingml/2006/main" w:rsidRPr="00E84C88">
        <w:rPr>
          <w:rFonts w:ascii="GHEA Grapalat" w:eastAsia="Times New Roman" w:hAnsi="GHEA Grapalat" w:cs="Times New Roman"/>
          <w:sz w:val="20"/>
          <w:szCs w:val="20"/>
          <w:lang w:val="hy-AM" w:eastAsia="ru-RU"/>
        </w:rPr>
        <w:t xml:space="preserve">: </w:t>
      </w:r>
      <w:bookmarkStart xmlns:w="http://schemas.openxmlformats.org/wordprocessingml/2006/main" w:id="16" w:name="_Hlk23253914"/>
      <w:r xmlns:w="http://schemas.openxmlformats.org/wordprocessingml/2006/main" w:rsidRPr="00E84C88">
        <w:rPr>
          <w:rFonts w:ascii="Arial" w:eastAsia="Times New Roman" w:hAnsi="Arial" w:cs="Arial"/>
          <w:sz w:val="20"/>
          <w:szCs w:val="20"/>
          <w:lang w:val="hy-AM" w:eastAsia="ru-RU"/>
        </w:rPr>
        <w:t xml:space="preserve">Контракт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полностью</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или</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частичный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односторонний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решить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уведомление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информационный бюллетень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будет опубликован</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день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Покупатель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это</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отправляется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также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Продавец</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электронный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 почту </w:t>
      </w:r>
      <w:r xmlns:w="http://schemas.openxmlformats.org/wordprocessingml/2006/main" w:rsidRPr="00E84C88">
        <w:rPr>
          <w:rFonts w:ascii="GHEA Grapalat" w:eastAsia="Times New Roman" w:hAnsi="GHEA Grapalat" w:cs="Times New Roman"/>
          <w:sz w:val="20"/>
          <w:szCs w:val="20"/>
          <w:lang w:val="hy-AM" w:eastAsia="ru-RU"/>
        </w:rPr>
        <w:t xml:space="preserve">.</w:t>
      </w:r>
      <w:bookmarkEnd xmlns:w="http://schemas.openxmlformats.org/wordprocessingml/2006/main" w:id="16"/>
      <w:r xmlns:w="http://schemas.openxmlformats.org/wordprocessingml/2006/main" w:rsidRPr="00E84C88">
        <w:rPr>
          <w:rFonts w:ascii="GHEA Grapalat" w:eastAsia="Times New Roman" w:hAnsi="GHEA Grapalat" w:cs="Times New Roman"/>
          <w:sz w:val="20"/>
          <w:szCs w:val="20"/>
          <w:lang w:val="hy-AM" w:eastAsia="ru-RU"/>
        </w:rPr>
        <w:t xml:space="preserve">   </w:t>
      </w:r>
    </w:p>
    <w:p w14:paraId="5956D8D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8.12 </w:t>
      </w:r>
      <w:r xmlns:w="http://schemas.openxmlformats.org/wordprocessingml/2006/main" w:rsidRPr="00E84C88">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Контракт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по случаю</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рожденный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аргументы</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растворение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являются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переговоры</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через.</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Согласие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рука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 приносить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случае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аргументы</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растворение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являются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судебный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чтобы.</w:t>
      </w:r>
    </w:p>
    <w:p w14:paraId="73CABB0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8.13 </w:t>
      </w:r>
      <w:r xmlns:w="http://schemas.openxmlformats.org/wordprocessingml/2006/main" w:rsidRPr="00E84C88">
        <w:rPr>
          <w:rFonts w:ascii="Arial" w:eastAsia="Times New Roman" w:hAnsi="Arial" w:cs="Arial"/>
          <w:sz w:val="20"/>
          <w:szCs w:val="20"/>
          <w:lang w:val="hy-AM" w:eastAsia="ru-RU"/>
        </w:rPr>
        <w:t xml:space="preserve">Соглашение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составленный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находится на </w:t>
      </w:r>
      <w:r xmlns:w="http://schemas.openxmlformats.org/wordprocessingml/2006/main" w:rsidRPr="00E84C88">
        <w:rPr>
          <w:rFonts w:ascii="GHEA Grapalat" w:eastAsia="Times New Roman" w:hAnsi="GHEA Grapalat" w:cs="Times New Roman"/>
          <w:sz w:val="20"/>
          <w:szCs w:val="20"/>
          <w:lang w:val="hy-AM" w:eastAsia="ru-RU"/>
        </w:rPr>
        <w:t xml:space="preserve">____ </w:t>
      </w:r>
      <w:r xmlns:w="http://schemas.openxmlformats.org/wordprocessingml/2006/main" w:rsidRPr="00E84C88">
        <w:rPr>
          <w:rFonts w:ascii="Arial" w:eastAsia="Times New Roman" w:hAnsi="Arial" w:cs="Arial"/>
          <w:sz w:val="20"/>
          <w:szCs w:val="20"/>
          <w:lang w:val="hy-AM" w:eastAsia="ru-RU"/>
        </w:rPr>
        <w:t xml:space="preserve">странице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запечатан</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два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из примера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который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иметь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равный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юридический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сила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каждая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в сторону</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данный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один за другим</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например.</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Приложения </w:t>
      </w:r>
      <w:r xmlns:w="http://schemas.openxmlformats.org/wordprocessingml/2006/main" w:rsidRPr="00E84C88">
        <w:rPr>
          <w:rFonts w:ascii="GHEA Grapalat" w:eastAsia="Times New Roman" w:hAnsi="GHEA Grapalat" w:cs="Times New Roman"/>
          <w:sz w:val="20"/>
          <w:szCs w:val="20"/>
          <w:lang w:val="hy-AM" w:eastAsia="ru-RU"/>
        </w:rPr>
        <w:t xml:space="preserve">№ 1, № 2, № 3 </w:t>
      </w:r>
      <w:r xmlns:w="http://schemas.openxmlformats.org/wordprocessingml/2006/main" w:rsidRPr="00E84C88">
        <w:rPr>
          <w:rFonts w:ascii="Arial" w:eastAsia="Times New Roman" w:hAnsi="Arial" w:cs="Arial"/>
          <w:sz w:val="20"/>
          <w:szCs w:val="20"/>
          <w:lang w:val="hy-AM" w:eastAsia="ru-RU"/>
        </w:rPr>
        <w:t xml:space="preserve">и </w:t>
      </w:r>
      <w:r xmlns:w="http://schemas.openxmlformats.org/wordprocessingml/2006/main" w:rsidRPr="00E84C88">
        <w:rPr>
          <w:rFonts w:ascii="Arial" w:eastAsia="Times New Roman" w:hAnsi="Arial" w:cs="Arial"/>
          <w:sz w:val="20"/>
          <w:szCs w:val="20"/>
          <w:lang w:val="hy-AM" w:eastAsia="ru-RU"/>
        </w:rPr>
        <w:t xml:space="preserve">№ </w:t>
      </w:r>
      <w:r xmlns:w="http://schemas.openxmlformats.org/wordprocessingml/2006/main" w:rsidRPr="00E84C88">
        <w:rPr>
          <w:rFonts w:ascii="GHEA Grapalat" w:eastAsia="Times New Roman" w:hAnsi="GHEA Grapalat" w:cs="Times New Roman"/>
          <w:sz w:val="20"/>
          <w:szCs w:val="20"/>
          <w:lang w:val="hy-AM" w:eastAsia="ru-RU"/>
        </w:rPr>
        <w:t xml:space="preserve">3.1 </w:t>
      </w:r>
      <w:r xmlns:w="http://schemas.openxmlformats.org/wordprocessingml/2006/main" w:rsidRPr="00E84C88">
        <w:rPr>
          <w:rFonts w:ascii="Arial" w:eastAsia="Times New Roman" w:hAnsi="Arial" w:cs="Arial"/>
          <w:sz w:val="20"/>
          <w:szCs w:val="20"/>
          <w:lang w:val="hy-AM" w:eastAsia="ru-RU"/>
        </w:rPr>
        <w:t xml:space="preserve">к Соглашению </w:t>
      </w:r>
      <w:r xmlns:w="http://schemas.openxmlformats.org/wordprocessingml/2006/main" w:rsidRPr="00E84C88">
        <w:rPr>
          <w:rFonts w:ascii="GHEA Grapalat" w:eastAsia="Times New Roman" w:hAnsi="GHEA Grapalat" w:cs="Times New Roman"/>
          <w:sz w:val="20"/>
          <w:szCs w:val="20"/>
          <w:lang w:val="hy-AM" w:eastAsia="ru-RU"/>
        </w:rPr>
        <w:t xml:space="preserve">считать</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являются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договор</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неразделимые</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часть.</w:t>
      </w:r>
    </w:p>
    <w:p w14:paraId="4376CBF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8.14 </w:t>
      </w:r>
      <w:r xmlns:w="http://schemas.openxmlformats.org/wordprocessingml/2006/main" w:rsidRPr="00E84C88">
        <w:rPr>
          <w:rFonts w:ascii="Arial" w:eastAsia="Times New Roman" w:hAnsi="Arial" w:cs="Arial"/>
          <w:sz w:val="20"/>
          <w:szCs w:val="20"/>
          <w:lang w:val="hy-AM" w:eastAsia="ru-RU"/>
        </w:rPr>
        <w:t xml:space="preserve">Контракт</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назад</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связанный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отношения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к</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применяемый</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является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Армения</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Республика</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справа.</w:t>
      </w:r>
    </w:p>
    <w:p w14:paraId="3F7BD8D0" w14:textId="77777777" w:rsidR="00532D6C" w:rsidRPr="00E84C88" w:rsidRDefault="00532D6C" w:rsidP="00532D6C">
      <w:pPr>
        <w:spacing w:after="0" w:line="240" w:lineRule="auto"/>
        <w:ind w:firstLine="567"/>
        <w:jc w:val="both"/>
        <w:rPr>
          <w:rFonts w:ascii="GHEA Grapalat" w:eastAsia="Times New Roman" w:hAnsi="GHEA Grapalat" w:cs="Sylfaen"/>
          <w:sz w:val="20"/>
          <w:szCs w:val="24"/>
          <w:u w:val="single"/>
          <w:lang w:val="hy-AM"/>
        </w:rPr>
      </w:pPr>
      <w:r w:rsidRPr="00E84C88">
        <w:rPr>
          <w:rFonts w:ascii="GHEA Grapalat" w:eastAsia="Times New Roman" w:hAnsi="GHEA Grapalat" w:cs="Times New Roman"/>
          <w:sz w:val="20"/>
          <w:szCs w:val="20"/>
          <w:lang w:val="hy-AM" w:eastAsia="ru-RU"/>
        </w:rPr>
        <w:tab/>
      </w:r>
    </w:p>
    <w:p w14:paraId="0D3976B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9. </w:t>
      </w:r>
      <w:r xmlns:w="http://schemas.openxmlformats.org/wordprocessingml/2006/main" w:rsidRPr="00E84C88">
        <w:rPr>
          <w:rFonts w:ascii="Arial" w:eastAsia="Times New Roman" w:hAnsi="Arial" w:cs="Arial"/>
          <w:b/>
          <w:sz w:val="20"/>
          <w:szCs w:val="24"/>
          <w:lang w:val="hy-AM"/>
        </w:rPr>
        <w:t xml:space="preserve">Вечеринки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адреса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банковские операции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предпосылки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и</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подписи</w:t>
      </w:r>
    </w:p>
    <w:p w14:paraId="708CD59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65EB3D7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0CA24492"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532D6C" w:rsidRPr="00E84C88" w14:paraId="69B8F2C7" w14:textId="77777777" w:rsidTr="00532D6C">
        <w:tc>
          <w:tcPr>
            <w:tcW w:w="4536" w:type="dxa"/>
          </w:tcPr>
          <w:p w14:paraId="482D40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ПОКУПАТЕЛЬ</w:t>
            </w:r>
          </w:p>
          <w:p w14:paraId="0B216EB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u w:val="single"/>
                <w:lang w:val="en-US"/>
              </w:rPr>
            </w:pPr>
            <w:r xmlns:w="http://schemas.openxmlformats.org/wordprocessingml/2006/main" w:rsidRPr="00E84C88">
              <w:rPr>
                <w:rFonts w:ascii="GHEA Grapalat" w:eastAsia="Times New Roman" w:hAnsi="GHEA Grapalat" w:cs="Times New Roman"/>
                <w:u w:val="single"/>
                <w:lang w:val="en-US"/>
              </w:rPr>
              <w:t xml:space="preserve"> </w:t>
            </w:r>
          </w:p>
          <w:p w14:paraId="1CA0298F" w14:textId="77777777" w:rsidR="00532D6C" w:rsidRPr="00E84C88" w:rsidRDefault="00532D6C" w:rsidP="00532D6C">
            <w:pPr>
              <w:spacing w:after="0" w:line="240" w:lineRule="auto"/>
              <w:rPr>
                <w:rFonts w:ascii="GHEA Grapalat" w:eastAsia="Times New Roman" w:hAnsi="GHEA Grapalat" w:cs="Times New Roman"/>
                <w:sz w:val="24"/>
                <w:szCs w:val="24"/>
                <w:lang w:val="hy-AM"/>
              </w:rPr>
            </w:pPr>
          </w:p>
          <w:p w14:paraId="476721B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lang w:val="hy-AM"/>
              </w:rPr>
            </w:pPr>
            <w:r xmlns:w="http://schemas.openxmlformats.org/wordprocessingml/2006/main" w:rsidRPr="00E84C88">
              <w:rPr>
                <w:rFonts w:ascii="GHEA Grapalat" w:eastAsia="Times New Roman" w:hAnsi="GHEA Grapalat" w:cs="Times New Roman"/>
                <w:sz w:val="24"/>
                <w:szCs w:val="24"/>
                <w:lang w:val="hy-AM"/>
              </w:rPr>
              <w:t xml:space="preserve">---------------------------------</w:t>
            </w:r>
          </w:p>
          <w:p w14:paraId="5A84A63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hy-AM"/>
              </w:rPr>
              <w:t xml:space="preserve">подпись </w:t>
            </w:r>
            <w:r xmlns:w="http://schemas.openxmlformats.org/wordprocessingml/2006/main" w:rsidRPr="00E84C88">
              <w:rPr>
                <w:rFonts w:ascii="GHEA Grapalat" w:eastAsia="Times New Roman" w:hAnsi="GHEA Grapalat" w:cs="Times New Roman"/>
                <w:sz w:val="18"/>
                <w:szCs w:val="18"/>
                <w:lang w:val="en-US"/>
              </w:rPr>
              <w:t xml:space="preserve">/</w:t>
            </w:r>
          </w:p>
          <w:p w14:paraId="2DE8A1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hy-AM"/>
              </w:rPr>
            </w:pPr>
            <w:r xmlns:w="http://schemas.openxmlformats.org/wordprocessingml/2006/main" w:rsidRPr="00E84C88">
              <w:rPr>
                <w:rFonts w:ascii="Arial" w:eastAsia="Times New Roman" w:hAnsi="Arial" w:cs="Arial"/>
                <w:sz w:val="18"/>
                <w:szCs w:val="18"/>
                <w:lang w:val="hy-AM"/>
              </w:rPr>
              <w:t xml:space="preserve">К. </w:t>
            </w:r>
            <w:r xmlns:w="http://schemas.openxmlformats.org/wordprocessingml/2006/main" w:rsidRPr="00E84C88">
              <w:rPr>
                <w:rFonts w:ascii="GHEA Grapalat" w:eastAsia="Times New Roman" w:hAnsi="GHEA Grapalat" w:cs="Times New Roman"/>
                <w:sz w:val="18"/>
                <w:szCs w:val="18"/>
                <w:lang w:val="hy-AM"/>
              </w:rPr>
              <w:t xml:space="preserve">Т.</w:t>
            </w:r>
          </w:p>
        </w:tc>
        <w:tc>
          <w:tcPr>
            <w:tcW w:w="760" w:type="dxa"/>
          </w:tcPr>
          <w:p w14:paraId="508E8D89"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tc>
        <w:tc>
          <w:tcPr>
            <w:tcW w:w="4343" w:type="dxa"/>
          </w:tcPr>
          <w:p w14:paraId="07D8A3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hy-AM"/>
              </w:rPr>
            </w:pPr>
            <w:r xmlns:w="http://schemas.openxmlformats.org/wordprocessingml/2006/main" w:rsidRPr="00E84C88">
              <w:rPr>
                <w:rFonts w:ascii="Arial" w:eastAsia="Times New Roman" w:hAnsi="Arial" w:cs="Arial"/>
                <w:b/>
                <w:bCs/>
                <w:sz w:val="24"/>
                <w:szCs w:val="24"/>
                <w:lang w:val="hy-AM"/>
              </w:rPr>
              <w:t xml:space="preserve">ПРОДАВЕЦ</w:t>
            </w:r>
          </w:p>
          <w:p w14:paraId="1CF215D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0E3D711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662937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lang w:val="hy-AM"/>
              </w:rPr>
            </w:pPr>
            <w:r xmlns:w="http://schemas.openxmlformats.org/wordprocessingml/2006/main" w:rsidRPr="00E84C88">
              <w:rPr>
                <w:rFonts w:ascii="GHEA Grapalat" w:eastAsia="Times New Roman" w:hAnsi="GHEA Grapalat" w:cs="Times New Roman"/>
                <w:sz w:val="24"/>
                <w:szCs w:val="24"/>
                <w:lang w:val="hy-AM"/>
              </w:rPr>
              <w:t xml:space="preserve">---------------------------------</w:t>
            </w:r>
          </w:p>
          <w:p w14:paraId="563D85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hy-AM"/>
              </w:rPr>
              <w:t xml:space="preserve">подпись </w:t>
            </w:r>
            <w:r xmlns:w="http://schemas.openxmlformats.org/wordprocessingml/2006/main" w:rsidRPr="00E84C88">
              <w:rPr>
                <w:rFonts w:ascii="GHEA Grapalat" w:eastAsia="Times New Roman" w:hAnsi="GHEA Grapalat" w:cs="Times New Roman"/>
                <w:sz w:val="18"/>
                <w:szCs w:val="18"/>
                <w:lang w:val="en-US"/>
              </w:rPr>
              <w:t xml:space="preserve">/</w:t>
            </w:r>
          </w:p>
          <w:p w14:paraId="1132EC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lang w:val="hy-AM"/>
              </w:rPr>
            </w:pPr>
            <w:r xmlns:w="http://schemas.openxmlformats.org/wordprocessingml/2006/main" w:rsidRPr="00E84C88">
              <w:rPr>
                <w:rFonts w:ascii="Arial" w:eastAsia="Times New Roman" w:hAnsi="Arial" w:cs="Arial"/>
                <w:sz w:val="18"/>
                <w:szCs w:val="18"/>
                <w:lang w:val="hy-AM"/>
              </w:rPr>
              <w:t xml:space="preserve">К. </w:t>
            </w:r>
            <w:r xmlns:w="http://schemas.openxmlformats.org/wordprocessingml/2006/main" w:rsidRPr="00E84C88">
              <w:rPr>
                <w:rFonts w:ascii="GHEA Grapalat" w:eastAsia="Times New Roman" w:hAnsi="GHEA Grapalat" w:cs="Times New Roman"/>
                <w:sz w:val="18"/>
                <w:szCs w:val="18"/>
                <w:lang w:val="hy-AM"/>
              </w:rPr>
              <w:t xml:space="preserve">Т.</w:t>
            </w:r>
          </w:p>
        </w:tc>
      </w:tr>
    </w:tbl>
    <w:p w14:paraId="7746A796"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C9829E3"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По необходимости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случае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может</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являются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быть включенным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законодательство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непротиворечивый</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положения.</w:t>
      </w:r>
    </w:p>
    <w:p w14:paraId="248BE82C"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26569975"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349DD31"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23B789C7"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532D5D20"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0E5A798F"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sectPr w:rsidR="00532D6C" w:rsidRPr="00E84C88" w:rsidSect="00C4546D">
          <w:type w:val="continuous"/>
          <w:pgSz w:w="11906" w:h="16838" w:code="9"/>
          <w:pgMar w:top="426" w:right="662" w:bottom="426" w:left="1138" w:header="562" w:footer="562" w:gutter="0"/>
          <w:cols w:space="720"/>
          <w:docGrid w:linePitch="299"/>
        </w:sectPr>
      </w:pPr>
    </w:p>
    <w:p w14:paraId="3FF609C3"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Arial" w:eastAsia="Times New Roman" w:hAnsi="Arial" w:cs="Arial"/>
          <w:sz w:val="18"/>
          <w:szCs w:val="24"/>
          <w:lang w:val="hy-AM"/>
        </w:rPr>
        <w:lastRenderedPageBreak xmlns:w="http://schemas.openxmlformats.org/wordprocessingml/2006/main"/>
      </w:r>
      <w:r xmlns:w="http://schemas.openxmlformats.org/wordprocessingml/2006/main" w:rsidRPr="00E84C88">
        <w:rPr>
          <w:rFonts w:ascii="Arial" w:eastAsia="Times New Roman" w:hAnsi="Arial" w:cs="Arial"/>
          <w:sz w:val="18"/>
          <w:szCs w:val="24"/>
          <w:lang w:val="hy-AM"/>
        </w:rPr>
        <w:t xml:space="preserve">Приложение </w:t>
      </w:r>
      <w:r xmlns:w="http://schemas.openxmlformats.org/wordprocessingml/2006/main" w:rsidRPr="00E84C88">
        <w:rPr>
          <w:rFonts w:ascii="GHEA Grapalat" w:eastAsia="Times New Roman" w:hAnsi="GHEA Grapalat" w:cs="Times New Roman"/>
          <w:sz w:val="18"/>
          <w:szCs w:val="24"/>
          <w:lang w:val="hy-AM"/>
        </w:rPr>
        <w:t xml:space="preserve">№ 1</w:t>
      </w:r>
    </w:p>
    <w:p w14:paraId="5CE15B2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лет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Запечатано .</w:t>
      </w:r>
      <w:r xmlns:w="http://schemas.openxmlformats.org/wordprocessingml/2006/main" w:rsidRPr="00E84C88">
        <w:rPr>
          <w:rFonts w:ascii="GHEA Grapalat" w:eastAsia="Times New Roman" w:hAnsi="GHEA Grapalat" w:cs="Times New Roman"/>
          <w:sz w:val="18"/>
          <w:szCs w:val="24"/>
          <w:lang w:val="hy-AM"/>
        </w:rPr>
        <w:t xml:space="preserve"> </w:t>
      </w:r>
    </w:p>
    <w:p w14:paraId="4C71B9EF"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с кодом</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договор</w:t>
      </w:r>
    </w:p>
    <w:p w14:paraId="41F6E17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hy-AM"/>
        </w:rPr>
      </w:pPr>
    </w:p>
    <w:p w14:paraId="37344B54"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p>
    <w:p w14:paraId="6C3A98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ТЕХНИЧЕСКИЙ</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ХАРАКТЕРИСТИКИ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ПОКУПКА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РАСПИСАНИЕ </w:t>
      </w:r>
      <w:r xmlns:w="http://schemas.openxmlformats.org/wordprocessingml/2006/main" w:rsidRPr="00E84C88">
        <w:rPr>
          <w:rFonts w:ascii="GHEA Grapalat" w:eastAsia="Times New Roman" w:hAnsi="GHEA Grapalat" w:cs="Times New Roman"/>
          <w:sz w:val="20"/>
          <w:szCs w:val="24"/>
          <w:lang w:val="hy-AM"/>
        </w:rPr>
        <w:t xml:space="preserve">*</w:t>
      </w:r>
    </w:p>
    <w:p w14:paraId="1F01EECA" w14:textId="5CAEC72F"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00D96837">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Армения</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деньги</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34"/>
        <w:gridCol w:w="1134"/>
        <w:gridCol w:w="1560"/>
        <w:gridCol w:w="3240"/>
        <w:gridCol w:w="966"/>
        <w:gridCol w:w="924"/>
        <w:gridCol w:w="1127"/>
        <w:gridCol w:w="1127"/>
        <w:gridCol w:w="1262"/>
        <w:gridCol w:w="792"/>
        <w:gridCol w:w="1293"/>
      </w:tblGrid>
      <w:tr w:rsidR="00532D6C" w:rsidRPr="00E84C88" w14:paraId="344C2325" w14:textId="77777777" w:rsidTr="00532D6C">
        <w:tc>
          <w:tcPr>
            <w:tcW w:w="15423" w:type="dxa"/>
            <w:gridSpan w:val="12"/>
          </w:tcPr>
          <w:p w14:paraId="28327F5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Продукт</w:t>
            </w:r>
          </w:p>
        </w:tc>
      </w:tr>
      <w:tr w:rsidR="00532D6C" w:rsidRPr="00E84C88" w14:paraId="494E6049" w14:textId="77777777" w:rsidTr="00532D6C">
        <w:trPr>
          <w:trHeight w:val="219"/>
        </w:trPr>
        <w:tc>
          <w:tcPr>
            <w:tcW w:w="864" w:type="dxa"/>
            <w:vMerge w:val="restart"/>
            <w:vAlign w:val="center"/>
          </w:tcPr>
          <w:p w14:paraId="67ED03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по приглашению</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намеревался</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часть</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число</w:t>
            </w:r>
          </w:p>
        </w:tc>
        <w:tc>
          <w:tcPr>
            <w:tcW w:w="1134" w:type="dxa"/>
            <w:vMerge w:val="restart"/>
            <w:vAlign w:val="center"/>
          </w:tcPr>
          <w:p w14:paraId="0AAE32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шоппинг</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согласно плану</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намеревался</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через</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код </w:t>
            </w:r>
            <w:r xmlns:w="http://schemas.openxmlformats.org/wordprocessingml/2006/main" w:rsidRPr="00E84C88">
              <w:rPr>
                <w:rFonts w:ascii="Arial" w:eastAsia="Times New Roman" w:hAnsi="Arial" w:cs="Arial"/>
                <w:sz w:val="18"/>
                <w:szCs w:val="24"/>
                <w:lang w:val="en-US"/>
              </w:rPr>
              <w:t xml:space="preserve">в соответствии </w:t>
            </w:r>
            <w:r xmlns:w="http://schemas.openxmlformats.org/wordprocessingml/2006/main" w:rsidRPr="00E84C88">
              <w:rPr>
                <w:rFonts w:ascii="GHEA Grapalat" w:eastAsia="Times New Roman" w:hAnsi="GHEA Grapalat" w:cs="Times New Roman"/>
                <w:sz w:val="18"/>
                <w:szCs w:val="24"/>
                <w:lang w:val="en-US"/>
              </w:rPr>
              <w:t xml:space="preserve">с</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ГМА</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классификация </w:t>
            </w:r>
            <w:r xmlns:w="http://schemas.openxmlformats.org/wordprocessingml/2006/main" w:rsidRPr="00E84C88">
              <w:rPr>
                <w:rFonts w:ascii="GHEA Grapalat" w:eastAsia="Times New Roman" w:hAnsi="GHEA Grapalat" w:cs="Times New Roman"/>
                <w:sz w:val="18"/>
                <w:szCs w:val="24"/>
                <w:lang w:val="en-US"/>
              </w:rPr>
              <w:t xml:space="preserve">(CPV)</w:t>
            </w:r>
          </w:p>
        </w:tc>
        <w:tc>
          <w:tcPr>
            <w:tcW w:w="1134" w:type="dxa"/>
            <w:vMerge w:val="restart"/>
            <w:vAlign w:val="center"/>
          </w:tcPr>
          <w:p w14:paraId="57D469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имя</w:t>
            </w:r>
            <w:r xmlns:w="http://schemas.openxmlformats.org/wordprocessingml/2006/main" w:rsidRPr="00E84C88">
              <w:rPr>
                <w:rFonts w:ascii="GHEA Grapalat" w:eastAsia="Times New Roman" w:hAnsi="GHEA Grapalat" w:cs="Times New Roman"/>
                <w:sz w:val="18"/>
                <w:szCs w:val="24"/>
                <w:lang w:val="en-US"/>
              </w:rPr>
              <w:t xml:space="preserve"> </w:t>
            </w:r>
          </w:p>
        </w:tc>
        <w:tc>
          <w:tcPr>
            <w:tcW w:w="1560" w:type="dxa"/>
            <w:vMerge w:val="restart"/>
            <w:vAlign w:val="center"/>
          </w:tcPr>
          <w:p w14:paraId="0ADFA61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товар</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знак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знак</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и</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производитель</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имя </w:t>
            </w:r>
            <w:r xmlns:w="http://schemas.openxmlformats.org/wordprocessingml/2006/main" w:rsidRPr="00E84C88">
              <w:rPr>
                <w:rFonts w:ascii="GHEA Grapalat" w:eastAsia="Times New Roman" w:hAnsi="GHEA Grapalat" w:cs="Times New Roman"/>
                <w:sz w:val="18"/>
                <w:szCs w:val="24"/>
                <w:lang w:val="en-US"/>
              </w:rPr>
              <w:t xml:space="preserve">**</w:t>
            </w:r>
          </w:p>
        </w:tc>
        <w:tc>
          <w:tcPr>
            <w:tcW w:w="3240" w:type="dxa"/>
            <w:vMerge w:val="restart"/>
            <w:vAlign w:val="center"/>
          </w:tcPr>
          <w:p w14:paraId="40F3BDB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технический</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описание</w:t>
            </w:r>
          </w:p>
        </w:tc>
        <w:tc>
          <w:tcPr>
            <w:tcW w:w="966" w:type="dxa"/>
            <w:vMerge w:val="restart"/>
            <w:vAlign w:val="center"/>
          </w:tcPr>
          <w:p w14:paraId="61C1C4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измерение</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блок</w:t>
            </w:r>
          </w:p>
        </w:tc>
        <w:tc>
          <w:tcPr>
            <w:tcW w:w="924" w:type="dxa"/>
            <w:vMerge w:val="restart"/>
            <w:vAlign w:val="center"/>
          </w:tcPr>
          <w:p w14:paraId="619D98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единица</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цена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РА</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деньги</w:t>
            </w:r>
          </w:p>
        </w:tc>
        <w:tc>
          <w:tcPr>
            <w:tcW w:w="1127" w:type="dxa"/>
            <w:vMerge w:val="restart"/>
            <w:vAlign w:val="center"/>
          </w:tcPr>
          <w:p w14:paraId="75E8CE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общий</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цена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РА</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деньги</w:t>
            </w:r>
          </w:p>
        </w:tc>
        <w:tc>
          <w:tcPr>
            <w:tcW w:w="1127" w:type="dxa"/>
            <w:vMerge w:val="restart"/>
            <w:vAlign w:val="center"/>
          </w:tcPr>
          <w:p w14:paraId="7F4E146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общий</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число</w:t>
            </w:r>
          </w:p>
        </w:tc>
        <w:tc>
          <w:tcPr>
            <w:tcW w:w="3347" w:type="dxa"/>
            <w:gridSpan w:val="3"/>
            <w:vAlign w:val="center"/>
          </w:tcPr>
          <w:p w14:paraId="71724F0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поставлять</w:t>
            </w:r>
          </w:p>
        </w:tc>
      </w:tr>
      <w:tr w:rsidR="00532D6C" w:rsidRPr="00E84C88" w14:paraId="33B094FB" w14:textId="77777777" w:rsidTr="00532D6C">
        <w:trPr>
          <w:trHeight w:val="445"/>
        </w:trPr>
        <w:tc>
          <w:tcPr>
            <w:tcW w:w="864" w:type="dxa"/>
            <w:vMerge/>
            <w:vAlign w:val="center"/>
          </w:tcPr>
          <w:p w14:paraId="5ED0B8E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0852040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4D7079E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560" w:type="dxa"/>
            <w:vMerge/>
            <w:vAlign w:val="center"/>
          </w:tcPr>
          <w:p w14:paraId="6F0136BB"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3240" w:type="dxa"/>
            <w:vMerge/>
            <w:vAlign w:val="center"/>
          </w:tcPr>
          <w:p w14:paraId="1C9D9D6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66" w:type="dxa"/>
            <w:vMerge/>
            <w:vAlign w:val="center"/>
          </w:tcPr>
          <w:p w14:paraId="65ABF019"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24" w:type="dxa"/>
            <w:vMerge/>
            <w:vAlign w:val="center"/>
          </w:tcPr>
          <w:p w14:paraId="1026E91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3FC7FFED"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76B1FD43"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262" w:type="dxa"/>
            <w:vAlign w:val="center"/>
          </w:tcPr>
          <w:p w14:paraId="254DEF3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адрес</w:t>
            </w:r>
          </w:p>
        </w:tc>
        <w:tc>
          <w:tcPr>
            <w:tcW w:w="792" w:type="dxa"/>
            <w:vAlign w:val="center"/>
          </w:tcPr>
          <w:p w14:paraId="39DE34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предмет</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число</w:t>
            </w:r>
          </w:p>
        </w:tc>
        <w:tc>
          <w:tcPr>
            <w:tcW w:w="1293" w:type="dxa"/>
            <w:vAlign w:val="center"/>
          </w:tcPr>
          <w:p w14:paraId="1C9A46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Крайний срок </w:t>
            </w:r>
            <w:r xmlns:w="http://schemas.openxmlformats.org/wordprocessingml/2006/main" w:rsidRPr="00E84C88">
              <w:rPr>
                <w:rFonts w:ascii="GHEA Grapalat" w:eastAsia="Times New Roman" w:hAnsi="GHEA Grapalat" w:cs="Times New Roman"/>
                <w:sz w:val="18"/>
                <w:szCs w:val="24"/>
                <w:lang w:val="en-US"/>
              </w:rPr>
              <w:t xml:space="preserve">***</w:t>
            </w:r>
          </w:p>
          <w:p w14:paraId="6584D371"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r>
      <w:tr w:rsidR="00532D6C" w:rsidRPr="00C4546D" w14:paraId="04B9CFEF" w14:textId="77777777" w:rsidTr="00532D6C">
        <w:trPr>
          <w:trHeight w:val="246"/>
        </w:trPr>
        <w:tc>
          <w:tcPr>
            <w:tcW w:w="864" w:type="dxa"/>
          </w:tcPr>
          <w:p w14:paraId="18502F7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Times New Roman"/>
                <w:sz w:val="20"/>
                <w:szCs w:val="24"/>
                <w:lang w:val="en-US"/>
              </w:rPr>
              <w:t xml:space="preserve">1</w:t>
            </w:r>
          </w:p>
        </w:tc>
        <w:tc>
          <w:tcPr>
            <w:tcW w:w="1134" w:type="dxa"/>
          </w:tcPr>
          <w:p w14:paraId="573A7AC4" w14:textId="77777777" w:rsidR="00997EE9" w:rsidRPr="00E84C88" w:rsidRDefault="00997EE9" w:rsidP="00997EE9">
            <w:pPr xmlns:w="http://schemas.openxmlformats.org/wordprocessingml/2006/main">
              <w:spacing w:after="0" w:line="240" w:lineRule="auto"/>
              <w:rPr>
                <w:rFonts w:ascii="GHEA Grapalat" w:eastAsia="Times New Roman" w:hAnsi="GHEA Grapalat" w:cs="Calibri"/>
              </w:rPr>
            </w:pPr>
            <w:r xmlns:w="http://schemas.openxmlformats.org/wordprocessingml/2006/main" w:rsidRPr="00E84C88">
              <w:rPr>
                <w:rFonts w:ascii="GHEA Grapalat" w:eastAsia="Times New Roman" w:hAnsi="GHEA Grapalat" w:cs="Calibri"/>
              </w:rPr>
              <w:t xml:space="preserve">09134200</w:t>
            </w:r>
          </w:p>
          <w:p w14:paraId="79849F6B" w14:textId="77777777" w:rsidR="00532D6C" w:rsidRPr="00E84C88" w:rsidRDefault="00532D6C" w:rsidP="00532D6C">
            <w:pPr>
              <w:spacing w:after="0" w:line="240" w:lineRule="auto"/>
              <w:rPr>
                <w:rFonts w:ascii="GHEA Grapalat" w:eastAsia="Times New Roman" w:hAnsi="GHEA Grapalat" w:cs="Times New Roman"/>
                <w:b/>
                <w:sz w:val="24"/>
                <w:szCs w:val="24"/>
                <w:lang w:val="en-US"/>
              </w:rPr>
            </w:pPr>
          </w:p>
        </w:tc>
        <w:tc>
          <w:tcPr>
            <w:tcW w:w="1134" w:type="dxa"/>
            <w:vAlign w:val="center"/>
          </w:tcPr>
          <w:p w14:paraId="6FE4D37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8"/>
                <w:szCs w:val="14"/>
                <w:lang w:val="en-US"/>
              </w:rPr>
            </w:pPr>
            <w:r xmlns:w="http://schemas.openxmlformats.org/wordprocessingml/2006/main" w:rsidRPr="00E84C88">
              <w:rPr>
                <w:rFonts w:ascii="Arial" w:eastAsia="Times New Roman" w:hAnsi="Arial" w:cs="Arial"/>
                <w:b/>
                <w:sz w:val="18"/>
                <w:szCs w:val="14"/>
                <w:lang w:val="en-US"/>
              </w:rPr>
              <w:t xml:space="preserve">Дизель</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en-US"/>
              </w:rPr>
              <w:t xml:space="preserve">топливо</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hy-AM"/>
              </w:rPr>
              <w:t xml:space="preserve">лето</w:t>
            </w:r>
          </w:p>
        </w:tc>
        <w:tc>
          <w:tcPr>
            <w:tcW w:w="1560" w:type="dxa"/>
          </w:tcPr>
          <w:p w14:paraId="389259E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p>
        </w:tc>
        <w:tc>
          <w:tcPr>
            <w:tcW w:w="3240" w:type="dxa"/>
          </w:tcPr>
          <w:p w14:paraId="619081C8" w14:textId="77777777" w:rsidR="00532D6C" w:rsidRPr="00E84C88" w:rsidRDefault="00532D6C" w:rsidP="00532D6C">
            <w:pPr xmlns:w="http://schemas.openxmlformats.org/wordprocessingml/2006/main">
              <w:widowControl w:val="0"/>
              <w:autoSpaceDE w:val="0"/>
              <w:autoSpaceDN w:val="0"/>
              <w:adjustRightInd w:val="0"/>
              <w:spacing w:after="0" w:line="240" w:lineRule="auto"/>
              <w:jc w:val="both"/>
              <w:rPr>
                <w:rFonts w:ascii="GHEA Grapalat" w:eastAsia="Times LatArm" w:hAnsi="GHEA Grapalat" w:cs="Times LatArm"/>
                <w:sz w:val="18"/>
                <w:szCs w:val="24"/>
                <w:lang w:val="en-US"/>
              </w:rPr>
            </w:pPr>
            <w:proofErr xmlns:w="http://schemas.openxmlformats.org/wordprocessingml/2006/main" w:type="gramStart"/>
            <w:r xmlns:w="http://schemas.openxmlformats.org/wordprocessingml/2006/main" w:rsidRPr="00E84C88">
              <w:rPr>
                <w:rFonts w:ascii="Arial" w:eastAsia="Times LatArm" w:hAnsi="Arial" w:cs="Arial"/>
                <w:sz w:val="18"/>
                <w:szCs w:val="24"/>
                <w:lang w:val="en-US"/>
              </w:rPr>
              <w:t xml:space="preserve">Цетановое число</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номер </w:t>
            </w:r>
            <w:r xmlns:w="http://schemas.openxmlformats.org/wordprocessingml/2006/main" w:rsidRPr="00E84C88">
              <w:rPr>
                <w:rFonts w:ascii="Arial" w:eastAsia="Times LatArm" w:hAnsi="Arial" w:cs="Arial"/>
                <w:sz w:val="18"/>
                <w:szCs w:val="24"/>
                <w:lang w:val="en-US"/>
              </w:rPr>
              <w:t xml:space="preserve">из </w:t>
            </w:r>
            <w:r xmlns:w="http://schemas.openxmlformats.org/wordprocessingml/2006/main" w:rsidRPr="00E84C88">
              <w:rPr>
                <w:rFonts w:ascii="GHEA Grapalat" w:eastAsia="Times LatArm" w:hAnsi="GHEA Grapalat" w:cs="Times LatArm"/>
                <w:sz w:val="18"/>
                <w:szCs w:val="24"/>
                <w:lang w:val="en-US"/>
              </w:rPr>
              <w:t xml:space="preserve">51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меньше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цетановое число</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индекс </w:t>
            </w:r>
            <w:r xmlns:w="http://schemas.openxmlformats.org/wordprocessingml/2006/main" w:rsidRPr="00E84C88">
              <w:rPr>
                <w:rFonts w:ascii="Arial" w:eastAsia="Times LatArm" w:hAnsi="Arial" w:cs="Arial"/>
                <w:sz w:val="18"/>
                <w:szCs w:val="24"/>
                <w:lang w:val="en-US"/>
              </w:rPr>
              <w:t xml:space="preserve">из </w:t>
            </w:r>
            <w:r xmlns:w="http://schemas.openxmlformats.org/wordprocessingml/2006/main" w:rsidRPr="00E84C88">
              <w:rPr>
                <w:rFonts w:ascii="GHEA Grapalat" w:eastAsia="Times LatArm" w:hAnsi="GHEA Grapalat" w:cs="Times LatArm"/>
                <w:sz w:val="18"/>
                <w:szCs w:val="24"/>
                <w:lang w:val="en-US"/>
              </w:rPr>
              <w:t xml:space="preserve">46</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менее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плотность </w:t>
            </w:r>
            <w:r xmlns:w="http://schemas.openxmlformats.org/wordprocessingml/2006/main" w:rsidRPr="00E84C88">
              <w:rPr>
                <w:rFonts w:ascii="Arial" w:eastAsia="Times LatArm" w:hAnsi="Arial" w:cs="Arial"/>
                <w:sz w:val="18"/>
                <w:szCs w:val="24"/>
                <w:lang w:val="en-US"/>
              </w:rPr>
              <w:t xml:space="preserve">при </w:t>
            </w:r>
            <w:r xmlns:w="http://schemas.openxmlformats.org/wordprocessingml/2006/main" w:rsidRPr="00E84C88">
              <w:rPr>
                <w:rFonts w:ascii="GHEA Grapalat" w:eastAsia="Times LatArm" w:hAnsi="GHEA Grapalat" w:cs="Times LatArm"/>
                <w:sz w:val="18"/>
                <w:szCs w:val="24"/>
                <w:lang w:val="en-US"/>
              </w:rPr>
              <w:t xml:space="preserve">150С </w:t>
            </w:r>
            <w:r xmlns:w="http://schemas.openxmlformats.org/wordprocessingml/2006/main" w:rsidRPr="00E84C88">
              <w:rPr>
                <w:rFonts w:ascii="GHEA Grapalat" w:eastAsia="Times LatArm" w:hAnsi="GHEA Grapalat" w:cs="Times LatArm"/>
                <w:sz w:val="18"/>
                <w:szCs w:val="24"/>
                <w:lang w:val="en-US"/>
              </w:rPr>
              <w:t xml:space="preserve">820-845 </w:t>
            </w:r>
            <w:r xmlns:w="http://schemas.openxmlformats.org/wordprocessingml/2006/main" w:rsidRPr="00E84C88">
              <w:rPr>
                <w:rFonts w:ascii="Arial" w:eastAsia="Times LatArm" w:hAnsi="Arial" w:cs="Arial"/>
                <w:sz w:val="18"/>
                <w:szCs w:val="24"/>
                <w:lang w:val="en-US"/>
              </w:rPr>
              <w:t xml:space="preserve">кг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м³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полициклический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ароматический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углеводороды</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массивный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часть: </w:t>
            </w:r>
            <w:r xmlns:w="http://schemas.openxmlformats.org/wordprocessingml/2006/main" w:rsidRPr="00E84C88">
              <w:rPr>
                <w:rFonts w:ascii="Arial" w:eastAsia="Times LatArm" w:hAnsi="Arial" w:cs="Arial"/>
                <w:sz w:val="18"/>
                <w:szCs w:val="24"/>
                <w:lang w:val="en-US"/>
              </w:rPr>
              <w:t xml:space="preserve">от </w:t>
            </w:r>
            <w:r xmlns:w="http://schemas.openxmlformats.org/wordprocessingml/2006/main" w:rsidRPr="00E84C88">
              <w:rPr>
                <w:rFonts w:ascii="GHEA Grapalat" w:eastAsia="Times LatArm" w:hAnsi="GHEA Grapalat" w:cs="Times LatArm"/>
                <w:sz w:val="18"/>
                <w:szCs w:val="24"/>
                <w:lang w:val="en-US"/>
              </w:rPr>
              <w:t xml:space="preserve">11%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больше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сера</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содержание </w:t>
            </w:r>
            <w:r xmlns:w="http://schemas.openxmlformats.org/wordprocessingml/2006/main" w:rsidRPr="00E84C88">
              <w:rPr>
                <w:rFonts w:ascii="Arial" w:eastAsia="Times LatArm" w:hAnsi="Arial" w:cs="Arial"/>
                <w:sz w:val="18"/>
                <w:szCs w:val="24"/>
                <w:lang w:val="en-US"/>
              </w:rPr>
              <w:t xml:space="preserve">от </w:t>
            </w:r>
            <w:r xmlns:w="http://schemas.openxmlformats.org/wordprocessingml/2006/main" w:rsidRPr="00E84C88">
              <w:rPr>
                <w:rFonts w:ascii="GHEA Grapalat" w:eastAsia="Times LatArm" w:hAnsi="GHEA Grapalat" w:cs="Times LatArm"/>
                <w:sz w:val="18"/>
                <w:szCs w:val="24"/>
                <w:lang w:val="en-US"/>
              </w:rPr>
              <w:t xml:space="preserve">10 </w:t>
            </w:r>
            <w:r xmlns:w="http://schemas.openxmlformats.org/wordprocessingml/2006/main" w:rsidRPr="00E84C88">
              <w:rPr>
                <w:rFonts w:ascii="Arial" w:eastAsia="Times LatArm" w:hAnsi="Arial" w:cs="Arial"/>
                <w:sz w:val="18"/>
                <w:szCs w:val="24"/>
                <w:lang w:val="en-US"/>
              </w:rPr>
              <w:t xml:space="preserve">мг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кг</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больше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Вспышка</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температура: </w:t>
            </w:r>
            <w:r xmlns:w="http://schemas.openxmlformats.org/wordprocessingml/2006/main" w:rsidRPr="00E84C88">
              <w:rPr>
                <w:rFonts w:ascii="Arial" w:eastAsia="Times LatArm" w:hAnsi="Arial" w:cs="Arial"/>
                <w:sz w:val="18"/>
                <w:szCs w:val="24"/>
                <w:lang w:val="en-US"/>
              </w:rPr>
              <w:t xml:space="preserve">от </w:t>
            </w:r>
            <w:r xmlns:w="http://schemas.openxmlformats.org/wordprocessingml/2006/main" w:rsidRPr="00E84C88">
              <w:rPr>
                <w:rFonts w:ascii="GHEA Grapalat" w:eastAsia="Times LatArm" w:hAnsi="GHEA Grapalat" w:cs="Times LatArm"/>
                <w:sz w:val="18"/>
                <w:szCs w:val="24"/>
                <w:lang w:val="en-US"/>
              </w:rPr>
              <w:t xml:space="preserve">55 ºC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низкий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углерод</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lastRenderedPageBreak xmlns:w="http://schemas.openxmlformats.org/wordprocessingml/2006/main"/>
            </w:r>
            <w:r xmlns:w="http://schemas.openxmlformats.org/wordprocessingml/2006/main" w:rsidRPr="00E84C88">
              <w:rPr>
                <w:rFonts w:ascii="Arial" w:eastAsia="Times LatArm" w:hAnsi="Arial" w:cs="Arial"/>
                <w:sz w:val="18"/>
                <w:szCs w:val="24"/>
                <w:lang w:val="en-US"/>
              </w:rPr>
              <w:t xml:space="preserve">остаток в </w:t>
            </w:r>
            <w:r xmlns:w="http://schemas.openxmlformats.org/wordprocessingml/2006/main" w:rsidRPr="00E84C88">
              <w:rPr>
                <w:rFonts w:ascii="GHEA Grapalat" w:eastAsia="Times LatArm" w:hAnsi="GHEA Grapalat" w:cs="Times LatArm"/>
                <w:sz w:val="18"/>
                <w:szCs w:val="24"/>
                <w:lang w:val="en-US"/>
              </w:rPr>
              <w:t xml:space="preserve">10% </w:t>
            </w:r>
            <w:r xmlns:w="http://schemas.openxmlformats.org/wordprocessingml/2006/main" w:rsidRPr="00E84C88">
              <w:rPr>
                <w:rFonts w:ascii="Arial" w:eastAsia="Times LatArm" w:hAnsi="Arial" w:cs="Arial"/>
                <w:sz w:val="18"/>
                <w:szCs w:val="24"/>
                <w:lang w:val="en-US"/>
              </w:rPr>
              <w:t xml:space="preserve">осадка </w:t>
            </w:r>
            <w:r xmlns:w="http://schemas.openxmlformats.org/wordprocessingml/2006/main" w:rsidRPr="00E84C88">
              <w:rPr>
                <w:rFonts w:ascii="Arial" w:eastAsia="Times LatArm" w:hAnsi="Arial" w:cs="Arial"/>
                <w:sz w:val="18"/>
                <w:szCs w:val="24"/>
                <w:lang w:val="en-US"/>
              </w:rPr>
              <w:t xml:space="preserve">от </w:t>
            </w:r>
            <w:r xmlns:w="http://schemas.openxmlformats.org/wordprocessingml/2006/main" w:rsidRPr="00E84C88">
              <w:rPr>
                <w:rFonts w:ascii="GHEA Grapalat" w:eastAsia="Times LatArm" w:hAnsi="GHEA Grapalat" w:cs="Times LatArm"/>
                <w:sz w:val="18"/>
                <w:szCs w:val="24"/>
                <w:lang w:val="en-US"/>
              </w:rPr>
              <w:t xml:space="preserve">0,3%</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более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вязкость </w:t>
            </w:r>
            <w:r xmlns:w="http://schemas.openxmlformats.org/wordprocessingml/2006/main" w:rsidRPr="00E84C88">
              <w:rPr>
                <w:rFonts w:ascii="Arial" w:eastAsia="Times LatArm" w:hAnsi="Arial" w:cs="Arial"/>
                <w:sz w:val="18"/>
                <w:szCs w:val="24"/>
                <w:lang w:val="en-US"/>
              </w:rPr>
              <w:t xml:space="preserve">при </w:t>
            </w:r>
            <w:r xmlns:w="http://schemas.openxmlformats.org/wordprocessingml/2006/main" w:rsidRPr="00E84C88">
              <w:rPr>
                <w:rFonts w:ascii="GHEA Grapalat" w:eastAsia="Times LatArm" w:hAnsi="GHEA Grapalat" w:cs="Times LatArm"/>
                <w:sz w:val="18"/>
                <w:szCs w:val="24"/>
                <w:lang w:val="en-US"/>
              </w:rPr>
              <w:t xml:space="preserve">40 ºС </w:t>
            </w:r>
            <w:r xmlns:w="http://schemas.openxmlformats.org/wordprocessingml/2006/main" w:rsidRPr="00E84C88">
              <w:rPr>
                <w:rFonts w:ascii="Arial" w:eastAsia="Times LatArm" w:hAnsi="Arial" w:cs="Arial"/>
                <w:sz w:val="18"/>
                <w:szCs w:val="24"/>
                <w:lang w:val="en-US"/>
              </w:rPr>
              <w:t xml:space="preserve">от </w:t>
            </w:r>
            <w:r xmlns:w="http://schemas.openxmlformats.org/wordprocessingml/2006/main" w:rsidRPr="00E84C88">
              <w:rPr>
                <w:rFonts w:ascii="GHEA Grapalat" w:eastAsia="Times LatArm" w:hAnsi="GHEA Grapalat" w:cs="Times LatArm"/>
                <w:sz w:val="18"/>
                <w:szCs w:val="24"/>
                <w:lang w:val="en-US"/>
              </w:rPr>
              <w:t xml:space="preserve">2,0</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до </w:t>
            </w:r>
            <w:r xmlns:w="http://schemas.openxmlformats.org/wordprocessingml/2006/main" w:rsidRPr="00E84C88">
              <w:rPr>
                <w:rFonts w:ascii="GHEA Grapalat" w:eastAsia="Times LatArm" w:hAnsi="GHEA Grapalat" w:cs="Times LatArm"/>
                <w:sz w:val="18"/>
                <w:szCs w:val="24"/>
                <w:lang w:val="en-US"/>
              </w:rPr>
              <w:t xml:space="preserve">4,5 </w:t>
            </w:r>
            <w:r xmlns:w="http://schemas.openxmlformats.org/wordprocessingml/2006/main" w:rsidRPr="00E84C88">
              <w:rPr>
                <w:rFonts w:ascii="Arial" w:eastAsia="Times LatArm" w:hAnsi="Arial" w:cs="Arial"/>
                <w:sz w:val="18"/>
                <w:szCs w:val="24"/>
                <w:lang w:val="en-US"/>
              </w:rPr>
              <w:t xml:space="preserve">мм²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с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мутность</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температура: </w:t>
            </w:r>
            <w:r xmlns:w="http://schemas.openxmlformats.org/wordprocessingml/2006/main" w:rsidRPr="00E84C88">
              <w:rPr>
                <w:rFonts w:ascii="Arial" w:eastAsia="Times LatArm" w:hAnsi="Arial" w:cs="Arial"/>
                <w:sz w:val="18"/>
                <w:szCs w:val="24"/>
                <w:lang w:val="en-US"/>
              </w:rPr>
              <w:t xml:space="preserve">от </w:t>
            </w:r>
            <w:r xmlns:w="http://schemas.openxmlformats.org/wordprocessingml/2006/main" w:rsidRPr="00E84C88">
              <w:rPr>
                <w:rFonts w:ascii="GHEA Grapalat" w:eastAsia="Times LatArm" w:hAnsi="GHEA Grapalat" w:cs="Times LatArm"/>
                <w:sz w:val="18"/>
                <w:szCs w:val="24"/>
                <w:lang w:val="en-US"/>
              </w:rPr>
              <w:t xml:space="preserve">5 ºC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нет</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высокий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безопасность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маркировка</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упаковка:</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Армения</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Правительство </w:t>
            </w:r>
            <w:r xmlns:w="http://schemas.openxmlformats.org/wordprocessingml/2006/main" w:rsidRPr="00E84C88">
              <w:rPr>
                <w:rFonts w:ascii="Arial" w:eastAsia="Times LatArm" w:hAnsi="Arial" w:cs="Arial"/>
                <w:sz w:val="18"/>
                <w:szCs w:val="24"/>
                <w:lang w:val="en-US"/>
              </w:rPr>
              <w:t xml:space="preserve">в </w:t>
            </w:r>
            <w:r xmlns:w="http://schemas.openxmlformats.org/wordprocessingml/2006/main" w:rsidRPr="00E84C88">
              <w:rPr>
                <w:rFonts w:ascii="GHEA Grapalat" w:eastAsia="Times LatArm" w:hAnsi="GHEA Grapalat" w:cs="Times LatArm"/>
                <w:sz w:val="18"/>
                <w:szCs w:val="24"/>
                <w:lang w:val="en-US"/>
              </w:rPr>
              <w:t xml:space="preserve">2004 году </w:t>
            </w:r>
            <w:r xmlns:w="http://schemas.openxmlformats.org/wordprocessingml/2006/main" w:rsidRPr="00E84C88">
              <w:rPr>
                <w:rFonts w:ascii="GHEA Grapalat" w:eastAsia="Times LatArm" w:hAnsi="GHEA Grapalat" w:cs="Times LatArm"/>
                <w:sz w:val="18"/>
                <w:szCs w:val="24"/>
                <w:lang w:val="en-US"/>
              </w:rPr>
              <w:t xml:space="preserve">.</w:t>
            </w:r>
            <w:proofErr xmlns:w="http://schemas.openxmlformats.org/wordprocessingml/2006/main" w:type="gramEnd"/>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GHEA Grapalat" w:eastAsia="Times LatArm" w:hAnsi="GHEA Grapalat" w:cs="Times LatArm"/>
                <w:sz w:val="18"/>
                <w:szCs w:val="24"/>
                <w:lang w:val="en-US"/>
              </w:rPr>
              <w:t xml:space="preserve">11 </w:t>
            </w:r>
            <w:r xmlns:w="http://schemas.openxmlformats.org/wordprocessingml/2006/main" w:rsidRPr="00E84C88">
              <w:rPr>
                <w:rFonts w:ascii="Arial" w:eastAsia="Times LatArm" w:hAnsi="Arial" w:cs="Arial"/>
                <w:sz w:val="18"/>
                <w:szCs w:val="24"/>
                <w:lang w:val="en-US"/>
              </w:rPr>
              <w:t xml:space="preserve">ноября </w:t>
            </w:r>
            <w:r xmlns:w="http://schemas.openxmlformats.org/wordprocessingml/2006/main" w:rsidRPr="00E84C88">
              <w:rPr>
                <w:rFonts w:ascii="Arial" w:eastAsia="Times LatArm" w:hAnsi="Arial" w:cs="Arial"/>
                <w:sz w:val="18"/>
                <w:szCs w:val="24"/>
                <w:lang w:val="en-US"/>
              </w:rPr>
              <w:t xml:space="preserve">2011 г. </w:t>
            </w:r>
            <w:r xmlns:w="http://schemas.openxmlformats.org/wordprocessingml/2006/main" w:rsidRPr="00E84C88">
              <w:rPr>
                <w:rFonts w:ascii="GHEA Grapalat" w:eastAsia="Times LatArm" w:hAnsi="GHEA Grapalat" w:cs="Times LatArm"/>
                <w:sz w:val="18"/>
                <w:szCs w:val="24"/>
                <w:lang w:val="en-US"/>
              </w:rPr>
              <w:t xml:space="preserve">N 1592- </w:t>
            </w:r>
            <w:r xmlns:w="http://schemas.openxmlformats.org/wordprocessingml/2006/main" w:rsidRPr="00E84C88">
              <w:rPr>
                <w:rFonts w:ascii="Arial" w:eastAsia="Times LatArm" w:hAnsi="Arial" w:cs="Arial"/>
                <w:sz w:val="18"/>
                <w:szCs w:val="24"/>
                <w:lang w:val="en-US"/>
              </w:rPr>
              <w:t xml:space="preserve">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решение</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Одобренный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внутренний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сгорание</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мотор</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топлива</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технический</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правила</w:t>
            </w:r>
          </w:p>
          <w:p w14:paraId="7FCFC7B2" w14:textId="77777777" w:rsidR="00532D6C" w:rsidRPr="00E84C88" w:rsidRDefault="00532D6C" w:rsidP="00E84C88">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color w:val="000000"/>
                <w:sz w:val="16"/>
                <w:szCs w:val="16"/>
                <w:lang w:val="hy-AM"/>
              </w:rPr>
              <w:t xml:space="preserve">Поставлять</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Pr="00E84C88">
              <w:rPr>
                <w:rFonts w:ascii="Arial" w:eastAsia="Times New Roman" w:hAnsi="Arial" w:cs="Arial"/>
                <w:color w:val="000000"/>
                <w:sz w:val="16"/>
                <w:szCs w:val="16"/>
                <w:lang w:val="hy-AM"/>
              </w:rPr>
              <w:t xml:space="preserve">реализовано</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Pr="00E84C88">
              <w:rPr>
                <w:rFonts w:ascii="Arial" w:eastAsia="Times New Roman" w:hAnsi="Arial" w:cs="Arial"/>
                <w:color w:val="000000"/>
                <w:sz w:val="16"/>
                <w:szCs w:val="16"/>
                <w:lang w:val="hy-AM"/>
              </w:rPr>
              <w:t xml:space="preserve">является</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00E84C88">
              <w:rPr>
                <w:rFonts w:ascii="Arial" w:eastAsia="Times New Roman" w:hAnsi="Arial" w:cs="Arial"/>
                <w:color w:val="000000"/>
                <w:sz w:val="16"/>
                <w:szCs w:val="16"/>
                <w:lang w:val="en-US"/>
              </w:rPr>
              <w:t xml:space="preserve">с купонами определенного формата </w:t>
            </w:r>
            <w:r xmlns:w="http://schemas.openxmlformats.org/wordprocessingml/2006/main" w:rsidR="00E84C88">
              <w:rPr>
                <w:rFonts w:ascii="Arial" w:eastAsia="Times New Roman" w:hAnsi="Arial" w:cs="Arial"/>
                <w:color w:val="000000"/>
                <w:sz w:val="16"/>
                <w:szCs w:val="16"/>
                <w:lang w:val="hy-AM"/>
              </w:rPr>
              <w:t xml:space="preserve">.</w:t>
            </w:r>
          </w:p>
        </w:tc>
        <w:tc>
          <w:tcPr>
            <w:tcW w:w="966" w:type="dxa"/>
            <w:vAlign w:val="center"/>
          </w:tcPr>
          <w:p w14:paraId="612CE3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Arial" w:eastAsia="Times New Roman" w:hAnsi="Arial" w:cs="Arial"/>
                <w:sz w:val="20"/>
                <w:szCs w:val="24"/>
                <w:lang w:val="en-US"/>
              </w:rPr>
              <w:lastRenderedPageBreak xmlns:w="http://schemas.openxmlformats.org/wordprocessingml/2006/main"/>
            </w:r>
            <w:r xmlns:w="http://schemas.openxmlformats.org/wordprocessingml/2006/main" w:rsidRPr="00E84C88">
              <w:rPr>
                <w:rFonts w:ascii="Arial" w:eastAsia="Times New Roman" w:hAnsi="Arial" w:cs="Arial"/>
                <w:sz w:val="20"/>
                <w:szCs w:val="24"/>
                <w:lang w:val="en-US"/>
              </w:rPr>
              <w:t xml:space="preserve">литр</w:t>
            </w:r>
          </w:p>
        </w:tc>
        <w:tc>
          <w:tcPr>
            <w:tcW w:w="924" w:type="dxa"/>
            <w:vAlign w:val="center"/>
          </w:tcPr>
          <w:p w14:paraId="120EB55A" w14:textId="46C30EE5" w:rsidR="00532D6C" w:rsidRPr="00216751" w:rsidRDefault="00C4546D" w:rsidP="00532D6C">
            <w:pPr xmlns:w="http://schemas.openxmlformats.org/wordprocessingml/2006/main">
              <w:spacing w:after="0" w:line="240" w:lineRule="auto"/>
              <w:jc w:val="center"/>
              <w:rPr>
                <w:rFonts w:eastAsia="Times New Roman" w:cs="Times New Roman"/>
                <w:sz w:val="20"/>
                <w:szCs w:val="24"/>
                <w:lang w:val="hy-AM"/>
              </w:rPr>
            </w:pPr>
            <w:r xmlns:w="http://schemas.openxmlformats.org/wordprocessingml/2006/main">
              <w:rPr>
                <w:rFonts w:eastAsia="Times New Roman" w:cs="Times New Roman"/>
                <w:sz w:val="20"/>
                <w:szCs w:val="24"/>
                <w:lang w:val="hy-AM"/>
              </w:rPr>
              <w:t xml:space="preserve">490</w:t>
            </w:r>
          </w:p>
        </w:tc>
        <w:tc>
          <w:tcPr>
            <w:tcW w:w="1127" w:type="dxa"/>
            <w:vAlign w:val="center"/>
          </w:tcPr>
          <w:p w14:paraId="594FF272" w14:textId="7BC43BF5" w:rsidR="00532D6C" w:rsidRPr="00216751" w:rsidRDefault="00C4546D" w:rsidP="00532D6C">
            <w:pPr xmlns:w="http://schemas.openxmlformats.org/wordprocessingml/2006/main">
              <w:spacing w:after="0" w:line="240" w:lineRule="auto"/>
              <w:jc w:val="center"/>
              <w:rPr>
                <w:rFonts w:eastAsia="Times New Roman" w:cs="Times New Roman"/>
                <w:sz w:val="20"/>
                <w:szCs w:val="24"/>
                <w:lang w:val="hy-AM"/>
              </w:rPr>
            </w:pPr>
            <w:r xmlns:w="http://schemas.openxmlformats.org/wordprocessingml/2006/main">
              <w:rPr>
                <w:rFonts w:eastAsia="Times New Roman" w:cs="Times New Roman"/>
                <w:sz w:val="20"/>
                <w:szCs w:val="24"/>
                <w:lang w:val="hy-AM"/>
              </w:rPr>
              <w:t xml:space="preserve">1470000</w:t>
            </w:r>
            <w:bookmarkStart xmlns:w="http://schemas.openxmlformats.org/wordprocessingml/2006/main" w:id="17" w:name="_GoBack"/>
            <w:bookmarkEnd xmlns:w="http://schemas.openxmlformats.org/wordprocessingml/2006/main" w:id="17"/>
          </w:p>
        </w:tc>
        <w:tc>
          <w:tcPr>
            <w:tcW w:w="1127" w:type="dxa"/>
            <w:vAlign w:val="center"/>
          </w:tcPr>
          <w:p w14:paraId="6B14D475" w14:textId="77777777" w:rsidR="00532D6C" w:rsidRPr="00E84C88" w:rsidRDefault="003242D7" w:rsidP="008E294B">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009E077A" w:rsidRPr="00E84C88">
              <w:rPr>
                <w:rFonts w:ascii="GHEA Grapalat" w:eastAsia="Times New Roman" w:hAnsi="GHEA Grapalat" w:cs="Times New Roman"/>
                <w:sz w:val="20"/>
                <w:szCs w:val="20"/>
                <w:lang w:val="en-US"/>
              </w:rPr>
              <w:t xml:space="preserve">0 </w:t>
            </w:r>
            <w:r xmlns:w="http://schemas.openxmlformats.org/wordprocessingml/2006/main" w:rsidR="007A411A" w:rsidRPr="00E84C88">
              <w:rPr>
                <w:rFonts w:ascii="GHEA Grapalat" w:eastAsia="Times New Roman" w:hAnsi="GHEA Grapalat" w:cs="Times New Roman"/>
                <w:sz w:val="20"/>
                <w:szCs w:val="20"/>
                <w:lang w:val="hy-AM"/>
              </w:rPr>
              <w:t xml:space="preserve">00</w:t>
            </w:r>
          </w:p>
        </w:tc>
        <w:tc>
          <w:tcPr>
            <w:tcW w:w="1262" w:type="dxa"/>
            <w:vAlign w:val="center"/>
          </w:tcPr>
          <w:p w14:paraId="19276C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rPr>
              <w:t xml:space="preserve">Туманян</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сообщество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центральное</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улица</w:t>
            </w:r>
          </w:p>
        </w:tc>
        <w:tc>
          <w:tcPr>
            <w:tcW w:w="792" w:type="dxa"/>
            <w:vAlign w:val="center"/>
          </w:tcPr>
          <w:p w14:paraId="187CA50F" w14:textId="77777777" w:rsidR="00532D6C" w:rsidRPr="00E84C88" w:rsidRDefault="003242D7" w:rsidP="008E294B">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009E077A" w:rsidRPr="00E84C88">
              <w:rPr>
                <w:rFonts w:ascii="GHEA Grapalat" w:eastAsia="Times New Roman" w:hAnsi="GHEA Grapalat" w:cs="Times New Roman"/>
                <w:sz w:val="20"/>
                <w:szCs w:val="20"/>
                <w:lang w:val="en-US"/>
              </w:rPr>
              <w:t xml:space="preserve">0 </w:t>
            </w:r>
            <w:r xmlns:w="http://schemas.openxmlformats.org/wordprocessingml/2006/main" w:rsidR="007A411A" w:rsidRPr="00E84C88">
              <w:rPr>
                <w:rFonts w:ascii="GHEA Grapalat" w:eastAsia="Times New Roman" w:hAnsi="GHEA Grapalat" w:cs="Times New Roman"/>
                <w:sz w:val="20"/>
                <w:szCs w:val="20"/>
                <w:lang w:val="hy-AM"/>
              </w:rPr>
              <w:t xml:space="preserve">00</w:t>
            </w:r>
          </w:p>
        </w:tc>
        <w:tc>
          <w:tcPr>
            <w:tcW w:w="1293" w:type="dxa"/>
            <w:vAlign w:val="center"/>
          </w:tcPr>
          <w:p w14:paraId="00D4F4A3" w14:textId="05A35864" w:rsidR="00532D6C" w:rsidRPr="00E84C88" w:rsidRDefault="00532D6C" w:rsidP="00B35FE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запечатать</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с момента:</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до </w:t>
            </w:r>
            <w:r xmlns:w="http://schemas.openxmlformats.org/wordprocessingml/2006/main" w:rsidRPr="00E84C88">
              <w:rPr>
                <w:rFonts w:ascii="GHEA Grapalat" w:eastAsia="Times New Roman" w:hAnsi="GHEA Grapalat" w:cs="Times New Roman"/>
                <w:sz w:val="20"/>
                <w:szCs w:val="24"/>
                <w:lang w:val="hy-AM"/>
              </w:rPr>
              <w:t xml:space="preserve">31.12.2025 </w:t>
            </w:r>
            <w:r xmlns:w="http://schemas.openxmlformats.org/wordprocessingml/2006/main" w:rsidRPr="00E84C88">
              <w:rPr>
                <w:rFonts w:ascii="Arial" w:eastAsia="Times New Roman" w:hAnsi="Arial" w:cs="Arial"/>
                <w:sz w:val="20"/>
                <w:szCs w:val="24"/>
                <w:lang w:val="hy-AM"/>
              </w:rPr>
              <w:t xml:space="preserve">.</w:t>
            </w:r>
          </w:p>
        </w:tc>
      </w:tr>
    </w:tbl>
    <w:p w14:paraId="676AB893"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0437BFF2"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69CB67A6"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3B54491C"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2B85900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18"/>
          <w:szCs w:val="18"/>
          <w:lang w:val="pt-BR"/>
        </w:rPr>
      </w:pP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18"/>
          <w:szCs w:val="18"/>
          <w:lang w:val="pt-BR"/>
        </w:rPr>
        <w:t xml:space="preserve">Продукт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поставлять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срок </w:t>
      </w:r>
      <w:r xmlns:w="http://schemas.openxmlformats.org/wordprocessingml/2006/main" w:rsidRPr="00E84C88">
        <w:rPr>
          <w:rFonts w:ascii="GHEA Grapalat" w:eastAsia="Times New Roman" w:hAnsi="GHEA Grapalat" w:cs="Sylfaen"/>
          <w:sz w:val="18"/>
          <w:szCs w:val="18"/>
          <w:lang w:val="pt-BR"/>
        </w:rPr>
        <w:t xml:space="preserve">и</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поэтапный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поставлять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в </w:t>
      </w:r>
      <w:r xmlns:w="http://schemas.openxmlformats.org/wordprocessingml/2006/main" w:rsidRPr="00E84C88">
        <w:rPr>
          <w:rFonts w:ascii="Arial" w:eastAsia="Times New Roman" w:hAnsi="Arial" w:cs="Arial"/>
          <w:sz w:val="18"/>
          <w:szCs w:val="18"/>
          <w:lang w:val="pt-BR"/>
        </w:rPr>
        <w:t xml:space="preserve">первом </w:t>
      </w:r>
      <w:r xmlns:w="http://schemas.openxmlformats.org/wordprocessingml/2006/main" w:rsidRPr="00E84C88">
        <w:rPr>
          <w:rFonts w:ascii="Arial" w:eastAsia="Times New Roman" w:hAnsi="Arial" w:cs="Arial"/>
          <w:sz w:val="18"/>
          <w:szCs w:val="18"/>
          <w:lang w:val="pt-BR"/>
        </w:rPr>
        <w:t xml:space="preserve">случае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фаза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поставлять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срок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потребность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быть определен</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не менее </w:t>
      </w:r>
      <w:r xmlns:w="http://schemas.openxmlformats.org/wordprocessingml/2006/main" w:rsidRPr="00E84C88">
        <w:rPr>
          <w:rFonts w:ascii="GHEA Grapalat" w:eastAsia="Times New Roman" w:hAnsi="GHEA Grapalat" w:cs="Sylfaen"/>
          <w:sz w:val="18"/>
          <w:szCs w:val="18"/>
          <w:lang w:val="pt-BR"/>
        </w:rPr>
        <w:t xml:space="preserve">20 </w:t>
      </w:r>
      <w:r xmlns:w="http://schemas.openxmlformats.org/wordprocessingml/2006/main" w:rsidRPr="00E84C88">
        <w:rPr>
          <w:rFonts w:ascii="Arial" w:eastAsia="Times New Roman" w:hAnsi="Arial" w:cs="Arial"/>
          <w:sz w:val="18"/>
          <w:szCs w:val="18"/>
          <w:lang w:val="pt-BR"/>
        </w:rPr>
        <w:t xml:space="preserve">календарных дней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день , </w:t>
      </w:r>
      <w:r xmlns:w="http://schemas.openxmlformats.org/wordprocessingml/2006/main" w:rsidRPr="00E84C88">
        <w:rPr>
          <w:rFonts w:ascii="GHEA Grapalat" w:eastAsia="Times New Roman" w:hAnsi="GHEA Grapalat" w:cs="Sylfaen"/>
          <w:sz w:val="18"/>
          <w:szCs w:val="18"/>
          <w:lang w:val="pt-BR"/>
        </w:rPr>
        <w:t xml:space="preserve">в </w:t>
      </w:r>
      <w:r xmlns:w="http://schemas.openxmlformats.org/wordprocessingml/2006/main" w:rsidRPr="00E84C88">
        <w:rPr>
          <w:rFonts w:ascii="Arial" w:eastAsia="Times New Roman" w:hAnsi="Arial" w:cs="Arial"/>
          <w:sz w:val="18"/>
          <w:szCs w:val="18"/>
          <w:lang w:val="pt-BR"/>
        </w:rPr>
        <w:t xml:space="preserve">который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расчет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происходит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 контракту</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намеревался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вечеринки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права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обязанности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исполнение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состояние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сила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войти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день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кроме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это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w:t>
      </w:r>
      <w:r xmlns:w="http://schemas.openxmlformats.org/wordprocessingml/2006/main" w:rsidRPr="00E84C88">
        <w:rPr>
          <w:rFonts w:ascii="Arial" w:eastAsia="Times New Roman" w:hAnsi="Arial" w:cs="Arial"/>
          <w:sz w:val="18"/>
          <w:szCs w:val="18"/>
          <w:lang w:val="pt-BR"/>
        </w:rPr>
        <w:t xml:space="preserve">случае, </w:t>
      </w:r>
      <w:r xmlns:w="http://schemas.openxmlformats.org/wordprocessingml/2006/main" w:rsidRPr="00E84C88">
        <w:rPr>
          <w:rFonts w:ascii="GHEA Grapalat" w:eastAsia="Times New Roman" w:hAnsi="GHEA Grapalat" w:cs="Sylfaen"/>
          <w:sz w:val="18"/>
          <w:szCs w:val="18"/>
          <w:lang w:val="pt-BR"/>
        </w:rPr>
        <w:t xml:space="preserve">если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выбранный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участник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соглашение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продукт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поставлять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более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короткий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Срок </w:t>
      </w:r>
      <w:r xmlns:w="http://schemas.openxmlformats.org/wordprocessingml/2006/main" w:rsidRPr="00E84C88">
        <w:rPr>
          <w:rFonts w:ascii="Arial" w:eastAsia="Times New Roman" w:hAnsi="Arial" w:cs="Arial"/>
          <w:sz w:val="18"/>
          <w:szCs w:val="18"/>
          <w:lang w:val="pt-BR"/>
        </w:rPr>
        <w:t xml:space="preserve">поставки </w:t>
      </w:r>
      <w:r xmlns:w="http://schemas.openxmlformats.org/wordprocessingml/2006/main" w:rsidRPr="00E84C88">
        <w:rPr>
          <w:rFonts w:ascii="GHEA Grapalat" w:eastAsia="Times New Roman" w:hAnsi="GHEA Grapalat" w:cs="Sylfaen"/>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крайний срок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нет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может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более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быть </w:t>
      </w:r>
      <w:r xmlns:w="http://schemas.openxmlformats.org/wordprocessingml/2006/main" w:rsidRPr="00E84C88">
        <w:rPr>
          <w:rFonts w:ascii="Arial" w:eastAsia="Times New Roman" w:hAnsi="Arial" w:cs="Arial"/>
          <w:sz w:val="18"/>
          <w:szCs w:val="18"/>
          <w:lang w:val="pt-BR"/>
        </w:rPr>
        <w:t xml:space="preserve">чем</w:t>
      </w:r>
      <w:r xmlns:w="http://schemas.openxmlformats.org/wordprocessingml/2006/main" w:rsidRPr="00E84C88">
        <w:rPr>
          <w:rFonts w:ascii="GHEA Grapalat" w:eastAsia="Times New Roman" w:hAnsi="GHEA Grapalat" w:cs="Sylfaen"/>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данные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года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25 </w:t>
      </w:r>
      <w:r xmlns:w="http://schemas.openxmlformats.org/wordprocessingml/2006/main" w:rsidRPr="00E84C88">
        <w:rPr>
          <w:rFonts w:ascii="Arial" w:eastAsia="Times New Roman" w:hAnsi="Arial" w:cs="Arial"/>
          <w:sz w:val="18"/>
          <w:szCs w:val="18"/>
          <w:lang w:val="pt-BR"/>
        </w:rPr>
        <w:t xml:space="preserve">декабря </w:t>
      </w:r>
      <w:r xmlns:w="http://schemas.openxmlformats.org/wordprocessingml/2006/main" w:rsidRPr="00E84C88">
        <w:rPr>
          <w:rFonts w:ascii="Arial" w:eastAsia="Times New Roman" w:hAnsi="Arial" w:cs="Arial"/>
          <w:sz w:val="18"/>
          <w:szCs w:val="18"/>
          <w:lang w:val="pt-BR"/>
        </w:rPr>
        <w:t xml:space="preserve">.</w:t>
      </w:r>
    </w:p>
    <w:p w14:paraId="3DF39372" w14:textId="77777777" w:rsidR="00532D6C" w:rsidRPr="00E84C88" w:rsidRDefault="00532D6C" w:rsidP="00532D6C">
      <w:pPr>
        <w:spacing w:after="0" w:line="240" w:lineRule="auto"/>
        <w:jc w:val="both"/>
        <w:rPr>
          <w:rFonts w:ascii="GHEA Grapalat" w:eastAsia="Times New Roman" w:hAnsi="GHEA Grapalat" w:cs="Sylfaen"/>
          <w:sz w:val="12"/>
          <w:szCs w:val="12"/>
          <w:lang w:val="pt-BR"/>
        </w:rPr>
      </w:pPr>
    </w:p>
    <w:p w14:paraId="446C3EA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pt-BR" w:eastAsia="ru-RU"/>
        </w:rPr>
      </w:pPr>
      <w:r xmlns:w="http://schemas.openxmlformats.org/wordprocessingml/2006/main" w:rsidRPr="00E84C88">
        <w:rPr>
          <w:rFonts w:ascii="GHEA Grapalat" w:eastAsia="Times New Roman" w:hAnsi="GHEA Grapalat" w:cs="Times New Roman"/>
          <w:sz w:val="20"/>
          <w:szCs w:val="20"/>
          <w:lang w:val="pt-BR" w:eastAsia="ru-RU"/>
        </w:rPr>
        <w:t xml:space="preserve">** </w:t>
      </w:r>
      <w:r xmlns:w="http://schemas.openxmlformats.org/wordprocessingml/2006/main" w:rsidRPr="00E84C88">
        <w:rPr>
          <w:rFonts w:ascii="Arial" w:eastAsia="Times New Roman" w:hAnsi="Arial" w:cs="Arial"/>
          <w:sz w:val="18"/>
          <w:szCs w:val="18"/>
          <w:lang w:val="pt-BR"/>
        </w:rPr>
        <w:t xml:space="preserve">Если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выбранный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участник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 запросу</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представить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из одного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более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производители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произведено </w:t>
      </w:r>
      <w:r xmlns:w="http://schemas.openxmlformats.org/wordprocessingml/2006/main" w:rsidRPr="00E84C88">
        <w:rPr>
          <w:rFonts w:ascii="GHEA Grapalat" w:eastAsia="Times New Roman" w:hAnsi="GHEA Grapalat" w:cs="Sylfaen"/>
          <w:sz w:val="18"/>
          <w:szCs w:val="18"/>
          <w:lang w:val="pt-BR"/>
        </w:rPr>
        <w:t xml:space="preserve">как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также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другой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товар</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знак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товарный знак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имя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бренд</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имея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продукты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тогда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hy-AM"/>
        </w:rPr>
        <w:t xml:space="preserve">от них</w:t>
      </w:r>
      <w:r xmlns:w="http://schemas.openxmlformats.org/wordprocessingml/2006/main" w:rsidRPr="00E84C88">
        <w:rPr>
          <w:rFonts w:ascii="GHEA Grapalat" w:eastAsia="Times New Roman" w:hAnsi="GHEA Grapalat" w:cs="Sylfae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достаточный</w:t>
      </w:r>
      <w:r xmlns:w="http://schemas.openxmlformats.org/wordprocessingml/2006/main" w:rsidRPr="00E84C88">
        <w:rPr>
          <w:rFonts w:ascii="GHEA Grapalat" w:eastAsia="Times New Roman" w:hAnsi="GHEA Grapalat" w:cs="Sylfae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рейтинговые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включено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являются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этот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приложении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Если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 приглашению</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нет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запланировано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участник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предложенный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продукта,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товар</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бренд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торговая марка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имя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бренд</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производитель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касательно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информация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презентация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затем</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удаляется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являются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товар</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знак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знак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производитель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имя</w:t>
      </w:r>
      <w:r xmlns:w="http://schemas.openxmlformats.org/wordprocessingml/2006/main" w:rsidRPr="00E84C88" w:rsidDel="00EB35E7">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Колонка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 контракту</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намеревался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случае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Продавец</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Покупателю</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подарок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также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продукт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от производителя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последний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от представителя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гарантия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письмо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согласие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сертификат</w:t>
      </w:r>
    </w:p>
    <w:p w14:paraId="07AC5607" w14:textId="77777777" w:rsidR="00532D6C" w:rsidRPr="00E84C88" w:rsidRDefault="00532D6C" w:rsidP="00532D6C">
      <w:pPr>
        <w:spacing w:after="0" w:line="240" w:lineRule="auto"/>
        <w:jc w:val="both"/>
        <w:rPr>
          <w:rFonts w:ascii="GHEA Grapalat" w:eastAsia="Times New Roman" w:hAnsi="GHEA Grapalat" w:cs="Times New Roman"/>
          <w:sz w:val="12"/>
          <w:szCs w:val="12"/>
          <w:lang w:val="pt-BR"/>
        </w:rPr>
      </w:pPr>
    </w:p>
    <w:p w14:paraId="796CF75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Если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контракт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запечатывается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Покупки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Армения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15- </w:t>
      </w:r>
      <w:r xmlns:w="http://schemas.openxmlformats.org/wordprocessingml/2006/main" w:rsidRPr="00E84C88">
        <w:rPr>
          <w:rFonts w:ascii="Arial" w:eastAsia="Times New Roman" w:hAnsi="Arial" w:cs="Arial"/>
          <w:sz w:val="18"/>
          <w:szCs w:val="18"/>
          <w:lang w:val="pt-BR"/>
        </w:rPr>
        <w:t xml:space="preserve">й </w:t>
      </w:r>
      <w:r xmlns:w="http://schemas.openxmlformats.org/wordprocessingml/2006/main" w:rsidRPr="00E84C88">
        <w:rPr>
          <w:rFonts w:ascii="Arial" w:eastAsia="Times New Roman" w:hAnsi="Arial" w:cs="Arial"/>
          <w:sz w:val="18"/>
          <w:szCs w:val="18"/>
          <w:lang w:val="pt-BR"/>
        </w:rPr>
        <w:t xml:space="preserve">закон</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Статья </w:t>
      </w:r>
      <w:r xmlns:w="http://schemas.openxmlformats.org/wordprocessingml/2006/main" w:rsidRPr="00E84C88">
        <w:rPr>
          <w:rFonts w:ascii="GHEA Grapalat" w:eastAsia="Times New Roman" w:hAnsi="GHEA Grapalat" w:cs="Sylfaen"/>
          <w:sz w:val="18"/>
          <w:szCs w:val="18"/>
          <w:lang w:val="pt-BR"/>
        </w:rPr>
        <w:t xml:space="preserve">6</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часть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основа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на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тогда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колонне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крайний срок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расчет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реализовано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финансовый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ресурсы</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быть запланированным</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случае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вечеринки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между</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герметичный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соглашение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сила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войти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 того дня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начиная с </w:t>
      </w:r>
      <w:r xmlns:w="http://schemas.openxmlformats.org/wordprocessingml/2006/main" w:rsidRPr="00E84C88">
        <w:rPr>
          <w:rFonts w:ascii="GHEA Grapalat" w:eastAsia="Times New Roman" w:hAnsi="GHEA Grapalat" w:cs="Sylfaen"/>
          <w:sz w:val="18"/>
          <w:szCs w:val="18"/>
          <w:lang w:val="pt-BR"/>
        </w:rPr>
        <w:t xml:space="preserve">:</w:t>
      </w:r>
    </w:p>
    <w:p w14:paraId="645A02F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1D7ECE30" w14:textId="77777777" w:rsidTr="00532D6C">
        <w:trPr>
          <w:jc w:val="center"/>
        </w:trPr>
        <w:tc>
          <w:tcPr>
            <w:tcW w:w="4536" w:type="dxa"/>
          </w:tcPr>
          <w:p w14:paraId="6C31DF9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ПОКУПАТЕЛЬ</w:t>
            </w:r>
          </w:p>
          <w:p w14:paraId="505C1786" w14:textId="77777777" w:rsidR="00532D6C" w:rsidRPr="00E84C88" w:rsidRDefault="00532D6C" w:rsidP="00532D6C">
            <w:pPr>
              <w:spacing w:after="0" w:line="240" w:lineRule="auto"/>
              <w:rPr>
                <w:rFonts w:ascii="GHEA Grapalat" w:eastAsia="Times New Roman" w:hAnsi="GHEA Grapalat" w:cs="Times New Roman"/>
              </w:rPr>
            </w:pPr>
          </w:p>
          <w:p w14:paraId="77FF3DD4" w14:textId="77777777" w:rsidR="00532D6C" w:rsidRPr="00E84C88" w:rsidRDefault="00532D6C" w:rsidP="00532D6C">
            <w:pPr>
              <w:spacing w:after="0" w:line="240" w:lineRule="auto"/>
              <w:rPr>
                <w:rFonts w:ascii="GHEA Grapalat" w:eastAsia="Times New Roman" w:hAnsi="GHEA Grapalat" w:cs="Times New Roman"/>
                <w:sz w:val="24"/>
                <w:szCs w:val="24"/>
              </w:rPr>
            </w:pPr>
          </w:p>
          <w:p w14:paraId="15F3D92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46DEF0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подпись </w:t>
            </w:r>
            <w:r xmlns:w="http://schemas.openxmlformats.org/wordprocessingml/2006/main" w:rsidRPr="00E84C88">
              <w:rPr>
                <w:rFonts w:ascii="GHEA Grapalat" w:eastAsia="Times New Roman" w:hAnsi="GHEA Grapalat" w:cs="Times New Roman"/>
                <w:sz w:val="18"/>
                <w:szCs w:val="18"/>
                <w:lang w:val="en-US"/>
              </w:rPr>
              <w:t xml:space="preserve">/</w:t>
            </w:r>
          </w:p>
          <w:p w14:paraId="71BD73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rPr>
            </w:pPr>
            <w:r xmlns:w="http://schemas.openxmlformats.org/wordprocessingml/2006/main" w:rsidRPr="00E84C88">
              <w:rPr>
                <w:rFonts w:ascii="Arial" w:eastAsia="Times New Roman" w:hAnsi="Arial" w:cs="Arial"/>
                <w:sz w:val="18"/>
                <w:szCs w:val="18"/>
              </w:rPr>
              <w:t xml:space="preserve">К. </w:t>
            </w:r>
            <w:r xmlns:w="http://schemas.openxmlformats.org/wordprocessingml/2006/main" w:rsidRPr="00E84C88">
              <w:rPr>
                <w:rFonts w:ascii="GHEA Grapalat" w:eastAsia="Times New Roman" w:hAnsi="GHEA Grapalat" w:cs="Times New Roman"/>
                <w:sz w:val="18"/>
                <w:szCs w:val="18"/>
              </w:rPr>
              <w:t xml:space="preserve">Т.</w:t>
            </w:r>
          </w:p>
        </w:tc>
        <w:tc>
          <w:tcPr>
            <w:tcW w:w="760" w:type="dxa"/>
          </w:tcPr>
          <w:p w14:paraId="0BFD6D80"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145E8C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rPr>
            </w:pPr>
            <w:r xmlns:w="http://schemas.openxmlformats.org/wordprocessingml/2006/main" w:rsidRPr="00E84C88">
              <w:rPr>
                <w:rFonts w:ascii="Arial" w:eastAsia="Times New Roman" w:hAnsi="Arial" w:cs="Arial"/>
                <w:b/>
                <w:bCs/>
                <w:sz w:val="24"/>
                <w:szCs w:val="24"/>
                <w:lang w:val="pt-BR"/>
              </w:rPr>
              <w:t xml:space="preserve">ПРОДАВЕЦ</w:t>
            </w:r>
          </w:p>
          <w:p w14:paraId="0A35BCC0"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A96D004"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16B701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05B2C9A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подпись </w:t>
            </w:r>
            <w:r xmlns:w="http://schemas.openxmlformats.org/wordprocessingml/2006/main" w:rsidRPr="00E84C88">
              <w:rPr>
                <w:rFonts w:ascii="GHEA Grapalat" w:eastAsia="Times New Roman" w:hAnsi="GHEA Grapalat" w:cs="Times New Roman"/>
                <w:sz w:val="18"/>
                <w:szCs w:val="18"/>
                <w:lang w:val="en-US"/>
              </w:rPr>
              <w:t xml:space="preserve">/</w:t>
            </w:r>
          </w:p>
          <w:p w14:paraId="36EF82E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rPr>
            </w:pPr>
            <w:r xmlns:w="http://schemas.openxmlformats.org/wordprocessingml/2006/main" w:rsidRPr="00E84C88">
              <w:rPr>
                <w:rFonts w:ascii="Arial" w:eastAsia="Times New Roman" w:hAnsi="Arial" w:cs="Arial"/>
                <w:sz w:val="18"/>
                <w:szCs w:val="18"/>
              </w:rPr>
              <w:t xml:space="preserve">К. </w:t>
            </w:r>
            <w:r xmlns:w="http://schemas.openxmlformats.org/wordprocessingml/2006/main" w:rsidRPr="00E84C88">
              <w:rPr>
                <w:rFonts w:ascii="GHEA Grapalat" w:eastAsia="Times New Roman" w:hAnsi="GHEA Grapalat" w:cs="Times New Roman"/>
                <w:sz w:val="18"/>
                <w:szCs w:val="18"/>
              </w:rPr>
              <w:t xml:space="preserve">Т.</w:t>
            </w:r>
          </w:p>
        </w:tc>
      </w:tr>
    </w:tbl>
    <w:p w14:paraId="24B8C63B"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20"/>
          <w:szCs w:val="24"/>
        </w:rPr>
        <w:br xmlns:w="http://schemas.openxmlformats.org/wordprocessingml/2006/main" w:type="page"/>
      </w:r>
      <w:r xmlns:w="http://schemas.openxmlformats.org/wordprocessingml/2006/main" w:rsidRPr="00E84C88">
        <w:rPr>
          <w:rFonts w:ascii="Arial" w:eastAsia="Times New Roman" w:hAnsi="Arial" w:cs="Arial"/>
          <w:sz w:val="18"/>
          <w:szCs w:val="24"/>
          <w:lang w:val="hy-AM"/>
        </w:rPr>
        <w:lastRenderedPageBreak xmlns:w="http://schemas.openxmlformats.org/wordprocessingml/2006/main"/>
      </w:r>
      <w:r xmlns:w="http://schemas.openxmlformats.org/wordprocessingml/2006/main" w:rsidRPr="00E84C88">
        <w:rPr>
          <w:rFonts w:ascii="Arial" w:eastAsia="Times New Roman" w:hAnsi="Arial" w:cs="Arial"/>
          <w:sz w:val="18"/>
          <w:szCs w:val="24"/>
          <w:lang w:val="hy-AM"/>
        </w:rPr>
        <w:t xml:space="preserve">Приложение </w:t>
      </w:r>
      <w:r xmlns:w="http://schemas.openxmlformats.org/wordprocessingml/2006/main" w:rsidRPr="00E84C88">
        <w:rPr>
          <w:rFonts w:ascii="GHEA Grapalat" w:eastAsia="Times New Roman" w:hAnsi="GHEA Grapalat" w:cs="Times New Roman"/>
          <w:sz w:val="18"/>
          <w:szCs w:val="24"/>
          <w:lang w:val="hy-AM"/>
        </w:rPr>
        <w:t xml:space="preserve">№ 2</w:t>
      </w:r>
    </w:p>
    <w:p w14:paraId="5F998126"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лет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Запечатано .</w:t>
      </w:r>
      <w:r xmlns:w="http://schemas.openxmlformats.org/wordprocessingml/2006/main" w:rsidRPr="00E84C88">
        <w:rPr>
          <w:rFonts w:ascii="GHEA Grapalat" w:eastAsia="Times New Roman" w:hAnsi="GHEA Grapalat" w:cs="Times New Roman"/>
          <w:sz w:val="18"/>
          <w:szCs w:val="24"/>
          <w:lang w:val="hy-AM"/>
        </w:rPr>
        <w:t xml:space="preserve"> </w:t>
      </w:r>
    </w:p>
    <w:p w14:paraId="1EFC861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с кодом</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договор</w:t>
      </w:r>
    </w:p>
    <w:p w14:paraId="58B100C9"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19781675"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2F024E8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Arial" w:eastAsia="Times New Roman" w:hAnsi="Arial" w:cs="Arial"/>
          <w:sz w:val="20"/>
          <w:szCs w:val="24"/>
          <w:lang w:val="en-US"/>
        </w:rPr>
        <w:t xml:space="preserve">ОПЛАТА</w:t>
      </w: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РАСПИСАНИЕ </w:t>
      </w:r>
      <w:r xmlns:w="http://schemas.openxmlformats.org/wordprocessingml/2006/main" w:rsidRPr="00E84C88">
        <w:rPr>
          <w:rFonts w:ascii="GHEA Grapalat" w:eastAsia="Times New Roman" w:hAnsi="GHEA Grapalat" w:cs="Times New Roman"/>
          <w:sz w:val="20"/>
          <w:szCs w:val="24"/>
          <w:lang w:val="en-US"/>
        </w:rPr>
        <w:t xml:space="preserve">*</w:t>
      </w:r>
    </w:p>
    <w:p w14:paraId="068AC06D" w14:textId="485E35B8" w:rsidR="00532D6C" w:rsidRPr="00E84C88" w:rsidRDefault="00D96837"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Pr>
          <w:rFonts w:ascii="GHEA Grapalat" w:eastAsia="Times New Roman" w:hAnsi="GHEA Grapalat" w:cs="Times New Roman"/>
          <w:sz w:val="20"/>
          <w:szCs w:val="24"/>
          <w:lang w:val="en-US"/>
        </w:rPr>
        <w:t xml:space="preserve">                                                                                                                                                                                </w:t>
      </w:r>
      <w:r xmlns:w="http://schemas.openxmlformats.org/wordprocessingml/2006/main" w:rsidR="00532D6C" w:rsidRPr="00E84C88">
        <w:rPr>
          <w:rFonts w:ascii="Arial" w:eastAsia="Times New Roman" w:hAnsi="Arial" w:cs="Arial"/>
          <w:sz w:val="18"/>
          <w:szCs w:val="24"/>
          <w:lang w:val="en-US"/>
        </w:rPr>
        <w:t xml:space="preserve">Армения</w:t>
      </w:r>
      <w:r xmlns:w="http://schemas.openxmlformats.org/wordprocessingml/2006/main" w:rsidR="00532D6C" w:rsidRPr="00E84C88">
        <w:rPr>
          <w:rFonts w:ascii="GHEA Grapalat" w:eastAsia="Times New Roman" w:hAnsi="GHEA Grapalat" w:cs="Sylfaen"/>
          <w:sz w:val="18"/>
          <w:szCs w:val="24"/>
          <w:lang w:val="es-ES"/>
        </w:rPr>
        <w:t xml:space="preserve"> </w:t>
      </w:r>
      <w:r xmlns:w="http://schemas.openxmlformats.org/wordprocessingml/2006/main" w:rsidR="00532D6C" w:rsidRPr="00E84C88">
        <w:rPr>
          <w:rFonts w:ascii="Arial" w:eastAsia="Times New Roman" w:hAnsi="Arial" w:cs="Arial"/>
          <w:sz w:val="18"/>
          <w:szCs w:val="24"/>
          <w:lang w:val="en-US"/>
        </w:rPr>
        <w:t xml:space="preserve">деньги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1429"/>
        <w:gridCol w:w="1123"/>
        <w:gridCol w:w="414"/>
        <w:gridCol w:w="414"/>
        <w:gridCol w:w="414"/>
        <w:gridCol w:w="414"/>
        <w:gridCol w:w="414"/>
        <w:gridCol w:w="414"/>
        <w:gridCol w:w="414"/>
        <w:gridCol w:w="471"/>
        <w:gridCol w:w="471"/>
        <w:gridCol w:w="471"/>
        <w:gridCol w:w="471"/>
        <w:gridCol w:w="471"/>
        <w:gridCol w:w="1035"/>
      </w:tblGrid>
      <w:tr w:rsidR="00532D6C" w:rsidRPr="00E84C88" w14:paraId="14134D10" w14:textId="77777777" w:rsidTr="00532D6C">
        <w:tc>
          <w:tcPr>
            <w:tcW w:w="15693" w:type="dxa"/>
            <w:gridSpan w:val="16"/>
          </w:tcPr>
          <w:p w14:paraId="1404B7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s-ES"/>
              </w:rPr>
              <w:t xml:space="preserve">Продукт</w:t>
            </w:r>
          </w:p>
        </w:tc>
      </w:tr>
      <w:tr w:rsidR="00532D6C" w:rsidRPr="00C4546D" w14:paraId="000DF80A" w14:textId="77777777" w:rsidTr="009C6DB1">
        <w:tc>
          <w:tcPr>
            <w:tcW w:w="1764" w:type="dxa"/>
            <w:vAlign w:val="center"/>
          </w:tcPr>
          <w:p w14:paraId="438024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по приглашению</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намеревался</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часть</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число</w:t>
            </w:r>
          </w:p>
        </w:tc>
        <w:tc>
          <w:tcPr>
            <w:tcW w:w="2215" w:type="dxa"/>
            <w:vAlign w:val="center"/>
          </w:tcPr>
          <w:p w14:paraId="260D92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шоппинг</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согласно плану</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намеревался</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через</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код </w:t>
            </w:r>
            <w:r xmlns:w="http://schemas.openxmlformats.org/wordprocessingml/2006/main" w:rsidRPr="00E84C88">
              <w:rPr>
                <w:rFonts w:ascii="Arial" w:eastAsia="Times New Roman" w:hAnsi="Arial" w:cs="Arial"/>
                <w:sz w:val="18"/>
                <w:szCs w:val="24"/>
                <w:lang w:val="en-US"/>
              </w:rPr>
              <w:t xml:space="preserve">в соответствии </w:t>
            </w:r>
            <w:r xmlns:w="http://schemas.openxmlformats.org/wordprocessingml/2006/main" w:rsidRPr="00E84C88">
              <w:rPr>
                <w:rFonts w:ascii="GHEA Grapalat" w:eastAsia="Times New Roman" w:hAnsi="GHEA Grapalat" w:cs="Times New Roman"/>
                <w:sz w:val="18"/>
                <w:szCs w:val="24"/>
                <w:lang w:val="es-ES"/>
              </w:rPr>
              <w:t xml:space="preserve">с</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ГМА</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классификация </w:t>
            </w:r>
            <w:r xmlns:w="http://schemas.openxmlformats.org/wordprocessingml/2006/main" w:rsidRPr="00E84C88">
              <w:rPr>
                <w:rFonts w:ascii="GHEA Grapalat" w:eastAsia="Times New Roman" w:hAnsi="GHEA Grapalat" w:cs="Times New Roman"/>
                <w:sz w:val="18"/>
                <w:szCs w:val="24"/>
                <w:lang w:val="es-ES"/>
              </w:rPr>
              <w:t xml:space="preserve">(CPV)</w:t>
            </w:r>
          </w:p>
        </w:tc>
        <w:tc>
          <w:tcPr>
            <w:tcW w:w="1966" w:type="dxa"/>
            <w:vAlign w:val="center"/>
          </w:tcPr>
          <w:p w14:paraId="71C34C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имя</w:t>
            </w:r>
          </w:p>
        </w:tc>
        <w:tc>
          <w:tcPr>
            <w:tcW w:w="9748" w:type="dxa"/>
            <w:gridSpan w:val="13"/>
            <w:vAlign w:val="center"/>
          </w:tcPr>
          <w:p w14:paraId="6C4A78EC" w14:textId="75874C77" w:rsidR="00532D6C" w:rsidRPr="00E84C88" w:rsidRDefault="00532D6C" w:rsidP="00E84C88">
            <w:pPr xmlns:w="http://schemas.openxmlformats.org/wordprocessingml/2006/main">
              <w:spacing w:after="0" w:line="240" w:lineRule="auto"/>
              <w:jc w:val="both"/>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s-ES"/>
              </w:rPr>
              <w:t xml:space="preserve">перед</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платежи</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запланировано</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является</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будет </w:t>
            </w:r>
            <w:r xmlns:w="http://schemas.openxmlformats.org/wordprocessingml/2006/main" w:rsidRPr="00E84C88">
              <w:rPr>
                <w:rFonts w:ascii="Arial" w:eastAsia="Times New Roman" w:hAnsi="Arial" w:cs="Arial"/>
                <w:sz w:val="18"/>
                <w:szCs w:val="24"/>
                <w:lang w:val="es-ES"/>
              </w:rPr>
              <w:t xml:space="preserve">реализован </w:t>
            </w:r>
            <w:r xmlns:w="http://schemas.openxmlformats.org/wordprocessingml/2006/main" w:rsidRPr="00E84C88">
              <w:rPr>
                <w:rFonts w:ascii="Arial" w:eastAsia="Times New Roman" w:hAnsi="Arial" w:cs="Arial"/>
                <w:sz w:val="18"/>
                <w:szCs w:val="24"/>
                <w:lang w:val="es-ES"/>
              </w:rPr>
              <w:t xml:space="preserve">в </w:t>
            </w:r>
            <w:r xmlns:w="http://schemas.openxmlformats.org/wordprocessingml/2006/main" w:rsidRPr="00E84C88">
              <w:rPr>
                <w:rFonts w:ascii="GHEA Grapalat" w:eastAsia="Times New Roman" w:hAnsi="GHEA Grapalat" w:cs="Times New Roman"/>
                <w:sz w:val="18"/>
                <w:szCs w:val="24"/>
                <w:lang w:val="es-ES"/>
              </w:rPr>
              <w:t xml:space="preserve">2025 </w:t>
            </w:r>
            <w:r xmlns:w="http://schemas.openxmlformats.org/wordprocessingml/2006/main" w:rsidRPr="00E84C88">
              <w:rPr>
                <w:rFonts w:ascii="Arial" w:eastAsia="Times New Roman" w:hAnsi="Arial" w:cs="Arial"/>
                <w:sz w:val="18"/>
                <w:szCs w:val="24"/>
                <w:lang w:val="es-ES"/>
              </w:rPr>
              <w:t xml:space="preserve">году </w:t>
            </w:r>
            <w:r xmlns:w="http://schemas.openxmlformats.org/wordprocessingml/2006/main" w:rsidR="009C6DB1">
              <w:rPr>
                <w:rFonts w:eastAsia="Times New Roman" w:cs="Times New Roman"/>
                <w:sz w:val="18"/>
                <w:szCs w:val="24"/>
                <w:lang w:val="hy-AM"/>
              </w:rPr>
              <w:t xml:space="preserve">согласно</w:t>
            </w:r>
            <w:r xmlns:w="http://schemas.openxmlformats.org/wordprocessingml/2006/main" w:rsidRPr="00E84C88">
              <w:rPr>
                <w:rFonts w:ascii="GHEA Grapalat" w:eastAsia="Times New Roman" w:hAnsi="GHEA Grapalat" w:cs="Times New Roman"/>
                <w:sz w:val="18"/>
                <w:szCs w:val="24"/>
                <w:lang w:val="es-ES"/>
              </w:rPr>
              <w:t xml:space="preserve">​</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месяцев </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что</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включая </w:t>
            </w:r>
            <w:r xmlns:w="http://schemas.openxmlformats.org/wordprocessingml/2006/main" w:rsidRPr="00E84C88">
              <w:rPr>
                <w:rFonts w:ascii="GHEA Grapalat" w:eastAsia="Times New Roman" w:hAnsi="GHEA Grapalat" w:cs="Times New Roman"/>
                <w:sz w:val="18"/>
                <w:szCs w:val="24"/>
                <w:lang w:val="es-ES"/>
              </w:rPr>
              <w:t xml:space="preserve">**</w:t>
            </w:r>
          </w:p>
        </w:tc>
      </w:tr>
      <w:tr w:rsidR="00532D6C" w:rsidRPr="00E84C88" w14:paraId="491F0AFF" w14:textId="77777777" w:rsidTr="009C6DB1">
        <w:trPr>
          <w:trHeight w:val="1538"/>
        </w:trPr>
        <w:tc>
          <w:tcPr>
            <w:tcW w:w="1764" w:type="dxa"/>
          </w:tcPr>
          <w:p w14:paraId="32F14650"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2215" w:type="dxa"/>
          </w:tcPr>
          <w:p w14:paraId="6D234B1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966" w:type="dxa"/>
          </w:tcPr>
          <w:p w14:paraId="7E05C67D"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657" w:type="dxa"/>
            <w:textDirection w:val="btLr"/>
            <w:vAlign w:val="center"/>
          </w:tcPr>
          <w:p w14:paraId="3E9CAEB5"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Январь</w:t>
            </w:r>
          </w:p>
        </w:tc>
        <w:tc>
          <w:tcPr>
            <w:tcW w:w="657" w:type="dxa"/>
            <w:textDirection w:val="btLr"/>
            <w:vAlign w:val="center"/>
          </w:tcPr>
          <w:p w14:paraId="1BE734FE"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E84C88">
              <w:rPr>
                <w:rFonts w:ascii="Arial" w:eastAsia="Times New Roman" w:hAnsi="Arial" w:cs="Arial"/>
                <w:sz w:val="18"/>
                <w:lang w:val="pt-BR"/>
              </w:rPr>
              <w:t xml:space="preserve">февраль</w:t>
            </w:r>
          </w:p>
        </w:tc>
        <w:tc>
          <w:tcPr>
            <w:tcW w:w="685" w:type="dxa"/>
            <w:textDirection w:val="btLr"/>
            <w:vAlign w:val="center"/>
          </w:tcPr>
          <w:p w14:paraId="0FE8A295"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Маршировать</w:t>
            </w:r>
          </w:p>
        </w:tc>
        <w:tc>
          <w:tcPr>
            <w:tcW w:w="685" w:type="dxa"/>
            <w:textDirection w:val="btLr"/>
            <w:vAlign w:val="center"/>
          </w:tcPr>
          <w:p w14:paraId="6AB1EB58"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E84C88">
              <w:rPr>
                <w:rFonts w:ascii="Arial" w:eastAsia="Times New Roman" w:hAnsi="Arial" w:cs="Arial"/>
                <w:sz w:val="18"/>
                <w:lang w:val="pt-BR"/>
              </w:rPr>
              <w:t xml:space="preserve">Апрель</w:t>
            </w:r>
          </w:p>
        </w:tc>
        <w:tc>
          <w:tcPr>
            <w:tcW w:w="685" w:type="dxa"/>
            <w:textDirection w:val="btLr"/>
            <w:vAlign w:val="center"/>
          </w:tcPr>
          <w:p w14:paraId="469E782B"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Может</w:t>
            </w:r>
          </w:p>
        </w:tc>
        <w:tc>
          <w:tcPr>
            <w:tcW w:w="685" w:type="dxa"/>
            <w:textDirection w:val="btLr"/>
            <w:vAlign w:val="center"/>
          </w:tcPr>
          <w:p w14:paraId="4874E45C"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Июнь</w:t>
            </w:r>
          </w:p>
        </w:tc>
        <w:tc>
          <w:tcPr>
            <w:tcW w:w="685" w:type="dxa"/>
            <w:textDirection w:val="btLr"/>
            <w:vAlign w:val="center"/>
          </w:tcPr>
          <w:p w14:paraId="476975FD"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Июль</w:t>
            </w:r>
            <w:r xmlns:w="http://schemas.openxmlformats.org/wordprocessingml/2006/main" w:rsidRPr="00E84C88">
              <w:rPr>
                <w:rFonts w:ascii="GHEA Grapalat" w:eastAsia="Times New Roman" w:hAnsi="GHEA Grapalat" w:cs="Times Armenian"/>
                <w:sz w:val="18"/>
                <w:lang w:val="pt-BR"/>
              </w:rPr>
              <w:t xml:space="preserve"> </w:t>
            </w:r>
          </w:p>
        </w:tc>
        <w:tc>
          <w:tcPr>
            <w:tcW w:w="685" w:type="dxa"/>
            <w:textDirection w:val="btLr"/>
            <w:vAlign w:val="center"/>
          </w:tcPr>
          <w:p w14:paraId="33E03936"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Август</w:t>
            </w:r>
          </w:p>
        </w:tc>
        <w:tc>
          <w:tcPr>
            <w:tcW w:w="685" w:type="dxa"/>
            <w:textDirection w:val="btLr"/>
            <w:vAlign w:val="center"/>
          </w:tcPr>
          <w:p w14:paraId="3BFF9F57"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Сентябрь</w:t>
            </w:r>
            <w:r xmlns:w="http://schemas.openxmlformats.org/wordprocessingml/2006/main" w:rsidRPr="00E84C88">
              <w:rPr>
                <w:rFonts w:ascii="GHEA Grapalat" w:eastAsia="Times New Roman" w:hAnsi="GHEA Grapalat" w:cs="Times Armenian"/>
                <w:sz w:val="18"/>
                <w:lang w:val="pt-BR"/>
              </w:rPr>
              <w:t xml:space="preserve"> </w:t>
            </w:r>
          </w:p>
        </w:tc>
        <w:tc>
          <w:tcPr>
            <w:tcW w:w="685" w:type="dxa"/>
            <w:textDirection w:val="btLr"/>
            <w:vAlign w:val="center"/>
          </w:tcPr>
          <w:p w14:paraId="58909476"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Октябрь</w:t>
            </w:r>
          </w:p>
        </w:tc>
        <w:tc>
          <w:tcPr>
            <w:tcW w:w="664" w:type="dxa"/>
            <w:textDirection w:val="btLr"/>
            <w:vAlign w:val="center"/>
          </w:tcPr>
          <w:p w14:paraId="3D9C5420"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lang w:val="pt-BR"/>
              </w:rPr>
              <w:t xml:space="preserve">Ноябрь</w:t>
            </w:r>
          </w:p>
        </w:tc>
        <w:tc>
          <w:tcPr>
            <w:tcW w:w="685" w:type="dxa"/>
            <w:textDirection w:val="btLr"/>
            <w:vAlign w:val="center"/>
          </w:tcPr>
          <w:p w14:paraId="315420A0"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декабрь</w:t>
            </w:r>
          </w:p>
        </w:tc>
        <w:tc>
          <w:tcPr>
            <w:tcW w:w="1605" w:type="dxa"/>
            <w:vAlign w:val="center"/>
          </w:tcPr>
          <w:p w14:paraId="03745B2B" w14:textId="77777777" w:rsidR="00532D6C" w:rsidRPr="00E84C88" w:rsidRDefault="00532D6C" w:rsidP="00532D6C">
            <w:pPr xmlns:w="http://schemas.openxmlformats.org/wordprocessingml/2006/main">
              <w:spacing w:after="0" w:line="240" w:lineRule="auto"/>
              <w:ind w:right="-1"/>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Общий</w:t>
            </w:r>
          </w:p>
          <w:p w14:paraId="21DA273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p>
        </w:tc>
      </w:tr>
      <w:tr w:rsidR="00B35FE4" w:rsidRPr="00E84C88" w14:paraId="1D08A1DC" w14:textId="77777777" w:rsidTr="009C6DB1">
        <w:trPr>
          <w:cantSplit/>
          <w:trHeight w:val="1538"/>
        </w:trPr>
        <w:tc>
          <w:tcPr>
            <w:tcW w:w="1764" w:type="dxa"/>
            <w:vAlign w:val="center"/>
          </w:tcPr>
          <w:p w14:paraId="46F5C44F"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0"/>
                <w:szCs w:val="24"/>
                <w:lang w:val="es-ES"/>
              </w:rPr>
            </w:pPr>
            <w:r xmlns:w="http://schemas.openxmlformats.org/wordprocessingml/2006/main" w:rsidRPr="00E84C88">
              <w:rPr>
                <w:rFonts w:ascii="GHEA Grapalat" w:eastAsia="Times New Roman" w:hAnsi="GHEA Grapalat" w:cs="Times New Roman"/>
                <w:sz w:val="20"/>
                <w:szCs w:val="24"/>
                <w:lang w:val="es-ES"/>
              </w:rPr>
              <w:t xml:space="preserve">1</w:t>
            </w:r>
          </w:p>
        </w:tc>
        <w:tc>
          <w:tcPr>
            <w:tcW w:w="2215" w:type="dxa"/>
            <w:vAlign w:val="center"/>
          </w:tcPr>
          <w:p w14:paraId="5D78E536"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Calibri"/>
              </w:rPr>
            </w:pPr>
            <w:r xmlns:w="http://schemas.openxmlformats.org/wordprocessingml/2006/main" w:rsidRPr="00E84C88">
              <w:rPr>
                <w:rFonts w:ascii="GHEA Grapalat" w:eastAsia="Times New Roman" w:hAnsi="GHEA Grapalat" w:cs="Calibri"/>
              </w:rPr>
              <w:t xml:space="preserve">09134200</w:t>
            </w:r>
          </w:p>
          <w:p w14:paraId="01FE32A5" w14:textId="77777777" w:rsidR="00B35FE4" w:rsidRPr="00E84C88" w:rsidRDefault="00B35FE4" w:rsidP="00B35FE4">
            <w:pPr>
              <w:spacing w:after="0" w:line="240" w:lineRule="auto"/>
              <w:jc w:val="center"/>
              <w:rPr>
                <w:rFonts w:ascii="GHEA Grapalat" w:eastAsia="Times New Roman" w:hAnsi="GHEA Grapalat" w:cs="Times New Roman"/>
                <w:b/>
                <w:sz w:val="24"/>
                <w:szCs w:val="24"/>
                <w:lang w:val="en-US"/>
              </w:rPr>
            </w:pPr>
          </w:p>
        </w:tc>
        <w:tc>
          <w:tcPr>
            <w:tcW w:w="1966" w:type="dxa"/>
            <w:vAlign w:val="center"/>
          </w:tcPr>
          <w:p w14:paraId="0FE9983F"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b/>
                <w:sz w:val="18"/>
                <w:szCs w:val="14"/>
                <w:lang w:val="en-US"/>
              </w:rPr>
            </w:pPr>
            <w:r xmlns:w="http://schemas.openxmlformats.org/wordprocessingml/2006/main" w:rsidRPr="00E84C88">
              <w:rPr>
                <w:rFonts w:ascii="Arial" w:eastAsia="Times New Roman" w:hAnsi="Arial" w:cs="Arial"/>
                <w:b/>
                <w:sz w:val="18"/>
                <w:szCs w:val="14"/>
                <w:lang w:val="en-US"/>
              </w:rPr>
              <w:t xml:space="preserve">Дизель</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en-US"/>
              </w:rPr>
              <w:t xml:space="preserve">топливо</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hy-AM"/>
              </w:rPr>
              <w:t xml:space="preserve">лето</w:t>
            </w:r>
          </w:p>
        </w:tc>
        <w:tc>
          <w:tcPr>
            <w:tcW w:w="657" w:type="dxa"/>
            <w:vAlign w:val="center"/>
          </w:tcPr>
          <w:p w14:paraId="1CF3B338" w14:textId="7D176ADC" w:rsidR="00B35FE4" w:rsidRPr="00E84C88" w:rsidRDefault="00B35FE4" w:rsidP="00B35FE4">
            <w:pPr>
              <w:spacing w:after="0" w:line="240" w:lineRule="auto"/>
              <w:jc w:val="center"/>
              <w:rPr>
                <w:rFonts w:ascii="GHEA Grapalat" w:eastAsia="Times New Roman" w:hAnsi="GHEA Grapalat" w:cs="Times New Roman"/>
                <w:sz w:val="24"/>
                <w:szCs w:val="24"/>
                <w:lang w:val="pt-BR"/>
              </w:rPr>
            </w:pPr>
          </w:p>
        </w:tc>
        <w:tc>
          <w:tcPr>
            <w:tcW w:w="657" w:type="dxa"/>
            <w:vAlign w:val="center"/>
          </w:tcPr>
          <w:p w14:paraId="300749AD" w14:textId="128B17A9" w:rsidR="00B35FE4" w:rsidRPr="00E84C88" w:rsidRDefault="00B35FE4" w:rsidP="00B35FE4">
            <w:pPr>
              <w:spacing w:after="0" w:line="240" w:lineRule="auto"/>
              <w:jc w:val="center"/>
              <w:rPr>
                <w:rFonts w:ascii="GHEA Grapalat" w:eastAsia="Times New Roman" w:hAnsi="GHEA Grapalat" w:cs="Times New Roman"/>
                <w:sz w:val="24"/>
                <w:szCs w:val="24"/>
                <w:lang w:val="pt-BR"/>
              </w:rPr>
            </w:pPr>
          </w:p>
        </w:tc>
        <w:tc>
          <w:tcPr>
            <w:tcW w:w="685" w:type="dxa"/>
            <w:textDirection w:val="tbRl"/>
            <w:vAlign w:val="center"/>
          </w:tcPr>
          <w:p w14:paraId="22A2489E" w14:textId="2D0BFCBC"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46C895E9" w14:textId="3973DDAD"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182BF48C" w14:textId="0064E362"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69515DB9" w14:textId="2E8005A2"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71856B41" w14:textId="1502FBBC"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26708FC8" w14:textId="6A437706"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textDirection w:val="tbRl"/>
            <w:vAlign w:val="center"/>
          </w:tcPr>
          <w:p w14:paraId="4748A62D" w14:textId="031A4111"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textDirection w:val="tbRl"/>
            <w:vAlign w:val="center"/>
          </w:tcPr>
          <w:p w14:paraId="491BE0DE" w14:textId="175FE745"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64" w:type="dxa"/>
            <w:textDirection w:val="tbRl"/>
            <w:vAlign w:val="center"/>
          </w:tcPr>
          <w:p w14:paraId="4D8E7A4A" w14:textId="2E429463"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textDirection w:val="tbRl"/>
            <w:vAlign w:val="center"/>
          </w:tcPr>
          <w:p w14:paraId="6DF65A52" w14:textId="438B74BB"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1605" w:type="dxa"/>
            <w:textDirection w:val="tbRl"/>
          </w:tcPr>
          <w:p w14:paraId="1EF3FC25" w14:textId="77777777" w:rsidR="00B35FE4" w:rsidRPr="00E84C88" w:rsidRDefault="00B35FE4" w:rsidP="009C6DB1">
            <w:pPr>
              <w:spacing w:after="0" w:line="240" w:lineRule="auto"/>
              <w:ind w:left="113" w:right="113"/>
              <w:jc w:val="center"/>
              <w:rPr>
                <w:rFonts w:ascii="GHEA Grapalat" w:eastAsia="Times New Roman" w:hAnsi="GHEA Grapalat" w:cs="Times New Roman"/>
                <w:sz w:val="20"/>
                <w:szCs w:val="24"/>
                <w:lang w:val="pt-BR"/>
              </w:rPr>
            </w:pPr>
          </w:p>
          <w:p w14:paraId="111CD0C4" w14:textId="77777777" w:rsidR="00B35FE4" w:rsidRPr="00E84C88" w:rsidRDefault="00B35FE4" w:rsidP="009C6DB1">
            <w:pPr>
              <w:spacing w:after="0" w:line="240" w:lineRule="auto"/>
              <w:ind w:left="113" w:right="113"/>
              <w:jc w:val="center"/>
              <w:rPr>
                <w:rFonts w:ascii="GHEA Grapalat" w:eastAsia="Times New Roman" w:hAnsi="GHEA Grapalat" w:cs="Times New Roman"/>
                <w:sz w:val="20"/>
                <w:szCs w:val="24"/>
                <w:lang w:val="pt-BR"/>
              </w:rPr>
            </w:pPr>
          </w:p>
          <w:p w14:paraId="1981A0F5" w14:textId="77777777"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b/>
                <w:sz w:val="24"/>
                <w:szCs w:val="24"/>
                <w:lang w:val="pt-BR"/>
              </w:rPr>
            </w:pPr>
            <w:r xmlns:w="http://schemas.openxmlformats.org/wordprocessingml/2006/main" w:rsidRPr="00E84C88">
              <w:rPr>
                <w:rFonts w:ascii="GHEA Grapalat" w:eastAsia="Times New Roman" w:hAnsi="GHEA Grapalat" w:cs="Times New Roman"/>
                <w:sz w:val="20"/>
                <w:szCs w:val="24"/>
                <w:lang w:val="pt-BR"/>
              </w:rPr>
              <w:t xml:space="preserve">100%</w:t>
            </w:r>
          </w:p>
        </w:tc>
      </w:tr>
    </w:tbl>
    <w:p w14:paraId="6F363A01" w14:textId="77777777" w:rsidR="00532D6C" w:rsidRPr="00E84C88" w:rsidRDefault="00532D6C" w:rsidP="00532D6C">
      <w:pPr>
        <w:spacing w:after="0" w:line="240" w:lineRule="auto"/>
        <w:rPr>
          <w:rFonts w:ascii="GHEA Grapalat" w:eastAsia="Times New Roman" w:hAnsi="GHEA Grapalat" w:cs="Times New Roman"/>
          <w:sz w:val="18"/>
          <w:szCs w:val="18"/>
          <w:lang w:val="en-US"/>
        </w:rPr>
      </w:pPr>
    </w:p>
    <w:p w14:paraId="0E5C245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18"/>
          <w:szCs w:val="18"/>
          <w:lang w:val="pt-BR"/>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Оплата</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предмет</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деньги</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быть представленным</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являются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инкрементный</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по порядку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если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контракт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запечатывается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Покупки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Армения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15- </w:t>
      </w:r>
      <w:r xmlns:w="http://schemas.openxmlformats.org/wordprocessingml/2006/main" w:rsidRPr="00E84C88">
        <w:rPr>
          <w:rFonts w:ascii="Arial" w:eastAsia="Times New Roman" w:hAnsi="Arial" w:cs="Arial"/>
          <w:sz w:val="18"/>
          <w:szCs w:val="18"/>
          <w:lang w:val="pt-BR"/>
        </w:rPr>
        <w:t xml:space="preserve">й </w:t>
      </w:r>
      <w:r xmlns:w="http://schemas.openxmlformats.org/wordprocessingml/2006/main" w:rsidRPr="00E84C88">
        <w:rPr>
          <w:rFonts w:ascii="Arial" w:eastAsia="Times New Roman" w:hAnsi="Arial" w:cs="Arial"/>
          <w:sz w:val="18"/>
          <w:szCs w:val="18"/>
          <w:lang w:val="pt-BR"/>
        </w:rPr>
        <w:t xml:space="preserve">закон</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Статья </w:t>
      </w:r>
      <w:r xmlns:w="http://schemas.openxmlformats.org/wordprocessingml/2006/main" w:rsidRPr="00E84C88">
        <w:rPr>
          <w:rFonts w:ascii="GHEA Grapalat" w:eastAsia="Times New Roman" w:hAnsi="GHEA Grapalat" w:cs="Sylfaen"/>
          <w:sz w:val="18"/>
          <w:szCs w:val="18"/>
          <w:lang w:val="pt-BR"/>
        </w:rPr>
        <w:t xml:space="preserve">6</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часть</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основа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на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тогда</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этот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расписание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заполняется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запечатывается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финансовый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ресурсы</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быть запланированным</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случае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вечеринки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между</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герметичный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соглашение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назад</w:t>
      </w:r>
      <w:r xmlns:w="http://schemas.openxmlformats.org/wordprocessingml/2006/main" w:rsidRPr="00E84C88">
        <w:rPr>
          <w:rFonts w:ascii="GHEA Grapalat" w:eastAsia="Times New Roman" w:hAnsi="GHEA Grapalat" w:cs="Sylfaen"/>
          <w:sz w:val="18"/>
          <w:szCs w:val="18"/>
          <w:lang w:val="pt-BR"/>
        </w:rPr>
        <w:t xml:space="preserve"> в </w:t>
      </w:r>
      <w:r xmlns:w="http://schemas.openxmlformats.org/wordprocessingml/2006/main" w:rsidRPr="00E84C88">
        <w:rPr>
          <w:rFonts w:ascii="Arial" w:eastAsia="Times New Roman" w:hAnsi="Arial" w:cs="Arial"/>
          <w:sz w:val="18"/>
          <w:szCs w:val="18"/>
          <w:lang w:val="pt-BR"/>
        </w:rPr>
        <w:t xml:space="preserve">то </w:t>
      </w:r>
      <w:r xmlns:w="http://schemas.openxmlformats.org/wordprocessingml/2006/main" w:rsidRPr="00E84C88">
        <w:rPr>
          <w:rFonts w:ascii="Arial" w:eastAsia="Times New Roman" w:hAnsi="Arial" w:cs="Arial"/>
          <w:sz w:val="18"/>
          <w:szCs w:val="18"/>
          <w:lang w:val="pt-BR"/>
        </w:rPr>
        <w:t xml:space="preserve">же время </w:t>
      </w:r>
      <w:r xmlns:w="http://schemas.openxmlformats.org/wordprocessingml/2006/main" w:rsidRPr="00E84C88">
        <w:rPr>
          <w:rFonts w:ascii="GHEA Grapalat" w:eastAsia="Times New Roman" w:hAnsi="GHEA Grapalat" w:cs="Sylfaen"/>
          <w:sz w:val="18"/>
          <w:szCs w:val="18"/>
          <w:lang w:val="pt-BR"/>
        </w:rPr>
        <w:t xml:space="preserve">, как</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его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неразделимые</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часть </w:t>
      </w:r>
      <w:r xmlns:w="http://schemas.openxmlformats.org/wordprocessingml/2006/main" w:rsidRPr="00E84C88">
        <w:rPr>
          <w:rFonts w:ascii="GHEA Grapalat" w:eastAsia="Times New Roman" w:hAnsi="GHEA Grapalat" w:cs="Sylfaen"/>
          <w:sz w:val="18"/>
          <w:szCs w:val="18"/>
          <w:lang w:val="pt-BR"/>
        </w:rPr>
        <w:t xml:space="preserve">:</w:t>
      </w:r>
    </w:p>
    <w:p w14:paraId="7FEAC75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18"/>
          <w:lang w:val="pt-BR"/>
        </w:rPr>
      </w:pP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 приглашении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деньги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быть отмеченным</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являются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процентов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контракт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при герметизации</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процент</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вместо</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быть отмеченным</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является</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специфический</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денег</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размер</w:t>
      </w:r>
    </w:p>
    <w:p w14:paraId="6CEE351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p w14:paraId="09787194"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6819FBAB" w14:textId="77777777" w:rsidTr="00532D6C">
        <w:trPr>
          <w:jc w:val="center"/>
        </w:trPr>
        <w:tc>
          <w:tcPr>
            <w:tcW w:w="4536" w:type="dxa"/>
          </w:tcPr>
          <w:p w14:paraId="6CA9FE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ПОКУПАТЕЛЬ</w:t>
            </w:r>
          </w:p>
          <w:p w14:paraId="509DF5BE" w14:textId="77777777" w:rsidR="00532D6C" w:rsidRPr="00E84C88" w:rsidRDefault="00532D6C" w:rsidP="00532D6C">
            <w:pPr>
              <w:spacing w:after="0" w:line="240" w:lineRule="auto"/>
              <w:rPr>
                <w:rFonts w:ascii="GHEA Grapalat" w:eastAsia="Times New Roman" w:hAnsi="GHEA Grapalat" w:cs="Times New Roman"/>
              </w:rPr>
            </w:pPr>
          </w:p>
          <w:p w14:paraId="56E961A6" w14:textId="77777777" w:rsidR="00532D6C" w:rsidRPr="00E84C88" w:rsidRDefault="00532D6C" w:rsidP="00532D6C">
            <w:pPr>
              <w:spacing w:after="0" w:line="240" w:lineRule="auto"/>
              <w:rPr>
                <w:rFonts w:ascii="GHEA Grapalat" w:eastAsia="Times New Roman" w:hAnsi="GHEA Grapalat" w:cs="Times New Roman"/>
                <w:sz w:val="24"/>
                <w:szCs w:val="24"/>
              </w:rPr>
            </w:pPr>
          </w:p>
          <w:p w14:paraId="5253FF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7B70AA4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подпись </w:t>
            </w:r>
            <w:r xmlns:w="http://schemas.openxmlformats.org/wordprocessingml/2006/main" w:rsidRPr="00E84C88">
              <w:rPr>
                <w:rFonts w:ascii="GHEA Grapalat" w:eastAsia="Times New Roman" w:hAnsi="GHEA Grapalat" w:cs="Times New Roman"/>
                <w:sz w:val="18"/>
                <w:szCs w:val="18"/>
                <w:lang w:val="en-US"/>
              </w:rPr>
              <w:t xml:space="preserve">/</w:t>
            </w:r>
          </w:p>
          <w:p w14:paraId="2C412C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rPr>
            </w:pPr>
            <w:r xmlns:w="http://schemas.openxmlformats.org/wordprocessingml/2006/main" w:rsidRPr="00E84C88">
              <w:rPr>
                <w:rFonts w:ascii="Arial" w:eastAsia="Times New Roman" w:hAnsi="Arial" w:cs="Arial"/>
                <w:sz w:val="18"/>
                <w:szCs w:val="18"/>
              </w:rPr>
              <w:t xml:space="preserve">К. </w:t>
            </w:r>
            <w:r xmlns:w="http://schemas.openxmlformats.org/wordprocessingml/2006/main" w:rsidRPr="00E84C88">
              <w:rPr>
                <w:rFonts w:ascii="GHEA Grapalat" w:eastAsia="Times New Roman" w:hAnsi="GHEA Grapalat" w:cs="Times New Roman"/>
                <w:sz w:val="18"/>
                <w:szCs w:val="18"/>
              </w:rPr>
              <w:t xml:space="preserve">Т.</w:t>
            </w:r>
          </w:p>
        </w:tc>
        <w:tc>
          <w:tcPr>
            <w:tcW w:w="760" w:type="dxa"/>
          </w:tcPr>
          <w:p w14:paraId="5B4A7D04"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53AAFB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rPr>
            </w:pPr>
            <w:r xmlns:w="http://schemas.openxmlformats.org/wordprocessingml/2006/main" w:rsidRPr="00E84C88">
              <w:rPr>
                <w:rFonts w:ascii="Arial" w:eastAsia="Times New Roman" w:hAnsi="Arial" w:cs="Arial"/>
                <w:b/>
                <w:bCs/>
                <w:sz w:val="24"/>
                <w:szCs w:val="24"/>
                <w:lang w:val="pt-BR"/>
              </w:rPr>
              <w:t xml:space="preserve">ПРОДАВЕЦ</w:t>
            </w:r>
          </w:p>
          <w:p w14:paraId="617AE53F"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2B98B63"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632525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2311771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подпись </w:t>
            </w:r>
            <w:r xmlns:w="http://schemas.openxmlformats.org/wordprocessingml/2006/main" w:rsidRPr="00E84C88">
              <w:rPr>
                <w:rFonts w:ascii="GHEA Grapalat" w:eastAsia="Times New Roman" w:hAnsi="GHEA Grapalat" w:cs="Times New Roman"/>
                <w:sz w:val="18"/>
                <w:szCs w:val="18"/>
                <w:lang w:val="en-US"/>
              </w:rPr>
              <w:t xml:space="preserve">/</w:t>
            </w:r>
          </w:p>
          <w:p w14:paraId="70117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rPr>
            </w:pPr>
            <w:r xmlns:w="http://schemas.openxmlformats.org/wordprocessingml/2006/main" w:rsidRPr="00E84C88">
              <w:rPr>
                <w:rFonts w:ascii="Arial" w:eastAsia="Times New Roman" w:hAnsi="Arial" w:cs="Arial"/>
                <w:sz w:val="18"/>
                <w:szCs w:val="18"/>
              </w:rPr>
              <w:t xml:space="preserve">К. </w:t>
            </w:r>
            <w:r xmlns:w="http://schemas.openxmlformats.org/wordprocessingml/2006/main" w:rsidRPr="00E84C88">
              <w:rPr>
                <w:rFonts w:ascii="GHEA Grapalat" w:eastAsia="Times New Roman" w:hAnsi="GHEA Grapalat" w:cs="Times New Roman"/>
                <w:sz w:val="18"/>
                <w:szCs w:val="18"/>
              </w:rPr>
              <w:t xml:space="preserve">Т.</w:t>
            </w:r>
          </w:p>
        </w:tc>
      </w:tr>
    </w:tbl>
    <w:p w14:paraId="47D8B7A5" w14:textId="77777777" w:rsidR="00532D6C" w:rsidRPr="00E84C88" w:rsidRDefault="00532D6C" w:rsidP="00532D6C">
      <w:pPr>
        <w:spacing w:after="0" w:line="240" w:lineRule="auto"/>
        <w:rPr>
          <w:rFonts w:ascii="GHEA Grapalat" w:eastAsia="Times New Roman" w:hAnsi="GHEA Grapalat" w:cs="Times New Roman"/>
          <w:sz w:val="20"/>
          <w:szCs w:val="24"/>
        </w:rPr>
        <w:sectPr w:rsidR="00532D6C" w:rsidRPr="00E84C88" w:rsidSect="00C4546D">
          <w:footnotePr>
            <w:pos w:val="beneathText"/>
          </w:footnotePr>
          <w:type w:val="continuous"/>
          <w:pgSz w:w="11906" w:h="16838" w:code="9"/>
          <w:pgMar w:top="533" w:right="1138" w:bottom="720" w:left="662" w:header="562" w:footer="562" w:gutter="0"/>
          <w:cols w:space="720"/>
          <w:docGrid w:linePitch="299"/>
        </w:sectPr>
      </w:pPr>
    </w:p>
    <w:p w14:paraId="600A1DB1" w14:textId="77777777" w:rsidR="00532D6C" w:rsidRPr="00E84C88" w:rsidRDefault="00532D6C" w:rsidP="00532D6C">
      <w:pPr>
        <w:spacing w:after="0" w:line="240" w:lineRule="auto"/>
        <w:rPr>
          <w:rFonts w:ascii="GHEA Grapalat" w:eastAsia="Times New Roman" w:hAnsi="GHEA Grapalat" w:cs="Times New Roman"/>
          <w:sz w:val="20"/>
          <w:szCs w:val="24"/>
        </w:rPr>
      </w:pPr>
    </w:p>
    <w:p w14:paraId="7F21E697"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rPr>
      </w:pPr>
      <w:r xmlns:w="http://schemas.openxmlformats.org/wordprocessingml/2006/main" w:rsidRPr="00E84C88">
        <w:rPr>
          <w:rFonts w:ascii="Arial" w:eastAsia="Times New Roman" w:hAnsi="Arial" w:cs="Arial"/>
          <w:sz w:val="18"/>
          <w:szCs w:val="24"/>
          <w:lang w:val="hy-AM"/>
        </w:rPr>
        <w:t xml:space="preserve">Приложение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GHEA Grapalat" w:eastAsia="Times New Roman" w:hAnsi="GHEA Grapalat" w:cs="Times New Roman"/>
          <w:sz w:val="18"/>
          <w:szCs w:val="24"/>
        </w:rPr>
        <w:t xml:space="preserve">3</w:t>
      </w:r>
    </w:p>
    <w:p w14:paraId="52982025"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лет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Запечатано .</w:t>
      </w:r>
      <w:r xmlns:w="http://schemas.openxmlformats.org/wordprocessingml/2006/main" w:rsidRPr="00E84C88">
        <w:rPr>
          <w:rFonts w:ascii="GHEA Grapalat" w:eastAsia="Times New Roman" w:hAnsi="GHEA Grapalat" w:cs="Times New Roman"/>
          <w:sz w:val="18"/>
          <w:szCs w:val="24"/>
          <w:lang w:val="hy-AM"/>
        </w:rPr>
        <w:t xml:space="preserve"> </w:t>
      </w:r>
    </w:p>
    <w:p w14:paraId="31161DDC"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с кодом</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договор</w:t>
      </w:r>
    </w:p>
    <w:p w14:paraId="3884426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p w14:paraId="44F4868B"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5116"/>
      </w:tblGrid>
      <w:tr w:rsidR="00532D6C" w:rsidRPr="00C4546D" w14:paraId="0FCA0276" w14:textId="77777777" w:rsidTr="00532D6C">
        <w:trPr>
          <w:tblCellSpacing w:w="7" w:type="dxa"/>
          <w:jc w:val="center"/>
        </w:trPr>
        <w:tc>
          <w:tcPr>
            <w:tcW w:w="0" w:type="auto"/>
            <w:vAlign w:val="center"/>
          </w:tcPr>
          <w:p w14:paraId="73DA5883" w14:textId="77777777" w:rsidR="00532D6C" w:rsidRPr="00E84C88" w:rsidRDefault="00A117B7"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xmlns:w14="http://schemas.microsoft.com/office/word/2010/wordml" xmlns:v="urn:schemas-microsoft-com:vml" xmlns:o="urn:schemas-microsoft-com:office:office">
              <w:rPr>
                <w:rFonts w:ascii="GHEA Grapalat" w:eastAsia="Times New Roman" w:hAnsi="GHEA Grapalat" w:cs="Times New Roman"/>
                <w:noProof/>
                <w:sz w:val="24"/>
                <w:szCs w:val="24"/>
                <w:lang w:eastAsia="ru-RU"/>
              </w:rPr>
              <w:pict xmlns:w="http://schemas.openxmlformats.org/wordprocessingml/2006/main" xmlns:w14="http://schemas.microsoft.com/office/word/2010/wordml" xmlns:v="urn:schemas-microsoft-com:vml" xmlns:o="urn:schemas-microsoft-com:office:office" w14:anchorId="7349D25D">
                <v:rect id="Прямоугольник 1"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xmlns:w="http://schemas.openxmlformats.org/wordprocessingml/2006/main" w:rsidR="00532D6C" w:rsidRPr="00E84C88">
              <w:rPr>
                <w:rFonts w:ascii="Arial" w:eastAsia="Times New Roman" w:hAnsi="Arial" w:cs="Arial"/>
                <w:iCs/>
                <w:color w:val="000000"/>
                <w:sz w:val="21"/>
                <w:szCs w:val="21"/>
                <w:lang w:val="en-US"/>
              </w:rPr>
              <w:t xml:space="preserve">Договор</w:t>
            </w:r>
            <w:r xmlns:w="http://schemas.openxmlformats.org/wordprocessingml/2006/main" w:rsidR="00532D6C" w:rsidRPr="00E84C88">
              <w:rPr>
                <w:rFonts w:ascii="GHEA Grapalat" w:eastAsia="Times New Roman" w:hAnsi="GHEA Grapalat" w:cs="Times New Roman"/>
                <w:iCs/>
                <w:color w:val="000000"/>
                <w:sz w:val="21"/>
                <w:szCs w:val="21"/>
                <w:lang w:val="pt-BR"/>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сторона</w:t>
            </w:r>
            <w:r xmlns:w="http://schemas.openxmlformats.org/wordprocessingml/2006/main" w:rsidR="00532D6C" w:rsidRPr="00E84C88">
              <w:rPr>
                <w:rFonts w:ascii="GHEA Grapalat" w:eastAsia="Times New Roman" w:hAnsi="GHEA Grapalat" w:cs="Times New Roman"/>
                <w:iCs/>
                <w:color w:val="000000"/>
                <w:sz w:val="21"/>
                <w:szCs w:val="21"/>
                <w:lang w:val="pt-BR"/>
              </w:rPr>
              <w:t xml:space="preserve"> </w:t>
            </w:r>
          </w:p>
          <w:p w14:paraId="1A82878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p w14:paraId="1C9572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p w14:paraId="2C451ED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расположение</w:t>
            </w:r>
            <w:r xmlns:w="http://schemas.openxmlformats.org/wordprocessingml/2006/main" w:rsidRPr="00E84C88">
              <w:rPr>
                <w:rFonts w:ascii="GHEA Grapalat" w:eastAsia="Times New Roman" w:hAnsi="GHEA Grapalat" w:cs="Times New Roman"/>
                <w:iCs/>
                <w:color w:val="000000"/>
                <w:sz w:val="21"/>
                <w:szCs w:val="21"/>
                <w:lang w:val="pt-BR"/>
              </w:rPr>
              <w:t xml:space="preserve"> </w:t>
            </w:r>
            <w:r xmlns:w="http://schemas.openxmlformats.org/wordprocessingml/2006/main" w:rsidRPr="00E84C88">
              <w:rPr>
                <w:rFonts w:ascii="Arial" w:eastAsia="Times New Roman" w:hAnsi="Arial" w:cs="Arial"/>
                <w:iCs/>
                <w:color w:val="000000"/>
                <w:sz w:val="21"/>
                <w:szCs w:val="21"/>
                <w:lang w:val="en-US"/>
              </w:rPr>
              <w:t xml:space="preserve">место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w:t>
            </w:r>
          </w:p>
          <w:p w14:paraId="72BBCC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чч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w:t>
            </w:r>
          </w:p>
          <w:p w14:paraId="29B394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ххх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w:t>
            </w:r>
          </w:p>
        </w:tc>
        <w:tc>
          <w:tcPr>
            <w:tcW w:w="0" w:type="auto"/>
            <w:vAlign w:val="center"/>
          </w:tcPr>
          <w:p w14:paraId="69587C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Клиент</w:t>
            </w:r>
          </w:p>
          <w:p w14:paraId="029F1A4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_____________________________</w:t>
            </w:r>
          </w:p>
          <w:p w14:paraId="2CC05E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_____________________________</w:t>
            </w:r>
          </w:p>
          <w:p w14:paraId="6B086B5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расположение</w:t>
            </w:r>
            <w:r xmlns:w="http://schemas.openxmlformats.org/wordprocessingml/2006/main" w:rsidRPr="00E84C88">
              <w:rPr>
                <w:rFonts w:ascii="GHEA Grapalat" w:eastAsia="Times New Roman" w:hAnsi="GHEA Grapalat" w:cs="Times New Roman"/>
                <w:iCs/>
                <w:color w:val="000000"/>
                <w:sz w:val="21"/>
                <w:szCs w:val="21"/>
                <w:lang w:val="pt-BR"/>
              </w:rPr>
              <w:t xml:space="preserve"> </w:t>
            </w:r>
            <w:r xmlns:w="http://schemas.openxmlformats.org/wordprocessingml/2006/main" w:rsidRPr="00E84C88">
              <w:rPr>
                <w:rFonts w:ascii="Arial" w:eastAsia="Times New Roman" w:hAnsi="Arial" w:cs="Arial"/>
                <w:iCs/>
                <w:color w:val="000000"/>
                <w:sz w:val="21"/>
                <w:szCs w:val="21"/>
                <w:lang w:val="en-US"/>
              </w:rPr>
              <w:t xml:space="preserve">место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w:t>
            </w:r>
          </w:p>
          <w:p w14:paraId="3D0B0D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чч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w:t>
            </w:r>
          </w:p>
          <w:p w14:paraId="6C157F8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хххх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tc>
      </w:tr>
    </w:tbl>
    <w:p w14:paraId="53CD2722" w14:textId="77777777" w:rsidR="00532D6C" w:rsidRPr="00E84C88" w:rsidRDefault="00532D6C" w:rsidP="00532D6C">
      <w:pPr xmlns:w="http://schemas.openxmlformats.org/wordprocessingml/2006/main">
        <w:spacing w:after="0" w:line="240" w:lineRule="auto"/>
        <w:ind w:firstLine="375"/>
        <w:rPr>
          <w:rFonts w:ascii="GHEA Grapalat" w:eastAsia="Times New Roman" w:hAnsi="GHEA Grapalat" w:cs="GHEA Grapalat"/>
          <w:iCs/>
          <w:color w:val="000000"/>
          <w:sz w:val="21"/>
          <w:szCs w:val="21"/>
          <w:lang w:val="pt-BR"/>
        </w:rPr>
      </w:pPr>
      <w:r xmlns:w="http://schemas.openxmlformats.org/wordprocessingml/2006/main" w:rsidRPr="00E84C88">
        <w:rPr>
          <w:rFonts w:ascii="GHEA Grapalat" w:eastAsia="Times New Roman" w:hAnsi="GHEA Grapalat" w:cs="Courier New"/>
          <w:iCs/>
          <w:color w:val="000000"/>
          <w:sz w:val="21"/>
          <w:szCs w:val="21"/>
          <w:lang w:val="pt-BR"/>
        </w:rPr>
        <w:t xml:space="preserve">  </w:t>
      </w:r>
    </w:p>
    <w:p w14:paraId="00631B06" w14:textId="77777777" w:rsidR="00532D6C" w:rsidRPr="00E84C88" w:rsidRDefault="00532D6C" w:rsidP="00532D6C">
      <w:pPr>
        <w:spacing w:after="0" w:line="240" w:lineRule="auto"/>
        <w:ind w:firstLine="375"/>
        <w:rPr>
          <w:rFonts w:ascii="GHEA Grapalat" w:eastAsia="Times New Roman" w:hAnsi="GHEA Grapalat" w:cs="Times New Roman"/>
          <w:iCs/>
          <w:color w:val="000000"/>
          <w:sz w:val="15"/>
          <w:szCs w:val="21"/>
          <w:lang w:val="pt-BR"/>
        </w:rPr>
      </w:pPr>
    </w:p>
    <w:p w14:paraId="75105638"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E84C88">
        <w:rPr>
          <w:rFonts w:ascii="Arial" w:eastAsia="Times New Roman" w:hAnsi="Arial" w:cs="Arial"/>
          <w:b/>
          <w:bCs/>
          <w:iCs/>
          <w:color w:val="000000"/>
          <w:lang w:val="en-US"/>
        </w:rPr>
        <w:t xml:space="preserve">ПРОТОКОЛ </w:t>
      </w:r>
      <w:r xmlns:w="http://schemas.openxmlformats.org/wordprocessingml/2006/main" w:rsidRPr="00E84C88">
        <w:rPr>
          <w:rFonts w:ascii="GHEA Grapalat" w:eastAsia="Times New Roman" w:hAnsi="GHEA Grapalat" w:cs="Times New Roman"/>
          <w:b/>
          <w:bCs/>
          <w:iCs/>
          <w:color w:val="000000"/>
          <w:lang w:val="pt-BR"/>
        </w:rPr>
        <w:t xml:space="preserve">N</w:t>
      </w:r>
    </w:p>
    <w:p w14:paraId="0EC8A686"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b/>
          <w:bCs/>
          <w:iCs/>
          <w:color w:val="000000"/>
          <w:lang w:val="pt-BR"/>
        </w:rPr>
      </w:pPr>
      <w:r xmlns:w="http://schemas.openxmlformats.org/wordprocessingml/2006/main" w:rsidRPr="00E84C88">
        <w:rPr>
          <w:rFonts w:ascii="Arial" w:eastAsia="Times New Roman" w:hAnsi="Arial" w:cs="Arial"/>
          <w:b/>
          <w:bCs/>
          <w:iCs/>
          <w:color w:val="000000"/>
          <w:lang w:val="en-US"/>
        </w:rPr>
        <w:t xml:space="preserve">ДОГОВОР</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ИЛИ</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ЧТО</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ОДИН</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О</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pt-BR"/>
        </w:rPr>
        <w:t xml:space="preserve">ПРОИЗВОДИТЕЛЬНОСТЬ</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pt-BR"/>
        </w:rPr>
        <w:t xml:space="preserve">РЕЗУЛЬТАТЫ</w:t>
      </w:r>
      <w:r xmlns:w="http://schemas.openxmlformats.org/wordprocessingml/2006/main" w:rsidRPr="00E84C88">
        <w:rPr>
          <w:rFonts w:ascii="GHEA Grapalat" w:eastAsia="Times New Roman" w:hAnsi="GHEA Grapalat" w:cs="Times New Roman"/>
          <w:b/>
          <w:bCs/>
          <w:iCs/>
          <w:color w:val="000000"/>
          <w:lang w:val="pt-BR"/>
        </w:rPr>
        <w:t xml:space="preserve"> </w:t>
      </w:r>
    </w:p>
    <w:p w14:paraId="42A90E10"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E84C88">
        <w:rPr>
          <w:rFonts w:ascii="Arial" w:eastAsia="Times New Roman" w:hAnsi="Arial" w:cs="Arial"/>
          <w:b/>
          <w:bCs/>
          <w:iCs/>
          <w:color w:val="000000"/>
          <w:lang w:val="en-US"/>
        </w:rPr>
        <w:t xml:space="preserve">ПЕРЕДАЧА </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ПРИНЯТИЕ</w:t>
      </w:r>
    </w:p>
    <w:p w14:paraId="6A8D5C2B" w14:textId="77777777" w:rsidR="00532D6C" w:rsidRPr="00E84C88" w:rsidRDefault="00532D6C" w:rsidP="00532D6C">
      <w:pPr>
        <w:spacing w:after="0" w:line="240" w:lineRule="auto"/>
        <w:jc w:val="center"/>
        <w:rPr>
          <w:rFonts w:ascii="GHEA Grapalat" w:eastAsia="Times New Roman" w:hAnsi="GHEA Grapalat" w:cs="Times New Roman"/>
          <w:b/>
          <w:bCs/>
          <w:iCs/>
          <w:sz w:val="20"/>
          <w:szCs w:val="20"/>
          <w:lang w:val="es-ES"/>
        </w:rPr>
      </w:pPr>
    </w:p>
    <w:p w14:paraId="4C15CE17" w14:textId="77777777" w:rsidR="00532D6C" w:rsidRPr="00E84C88" w:rsidRDefault="00532D6C" w:rsidP="00532D6C">
      <w:pPr xmlns:w="http://schemas.openxmlformats.org/wordprocessingml/2006/main">
        <w:spacing w:after="0" w:line="240" w:lineRule="auto"/>
        <w:ind w:firstLine="540"/>
        <w:jc w:val="both"/>
        <w:rPr>
          <w:rFonts w:ascii="GHEA Grapalat" w:eastAsia="Times New Roman" w:hAnsi="GHEA Grapalat" w:cs="Times New Roman"/>
          <w:iCs/>
          <w:sz w:val="20"/>
          <w:szCs w:val="20"/>
          <w:lang w:val="es-ES"/>
        </w:rPr>
      </w:pPr>
      <w:r xmlns:w="http://schemas.openxmlformats.org/wordprocessingml/2006/main" w:rsidRPr="00E84C88">
        <w:rPr>
          <w:rFonts w:ascii="GHEA Grapalat" w:eastAsia="Times New Roman" w:hAnsi="GHEA Grapalat" w:cs="Times New Roman"/>
          <w:color w:val="000000"/>
          <w:sz w:val="21"/>
          <w:szCs w:val="21"/>
          <w:lang w:val="es-ES" w:eastAsia="ru-RU"/>
        </w:rPr>
        <w:t xml:space="preserve">                     </w:t>
      </w:r>
      <w:r xmlns:w="http://schemas.openxmlformats.org/wordprocessingml/2006/main" w:rsidRPr="00E84C88">
        <w:rPr>
          <w:rFonts w:ascii="GHEA Grapalat" w:eastAsia="Times New Roman" w:hAnsi="GHEA Grapalat" w:cs="Times New Roman"/>
          <w:iCs/>
          <w:sz w:val="20"/>
          <w:szCs w:val="20"/>
          <w:lang w:val="es-ES"/>
        </w:rPr>
        <w:t xml:space="preserve">  </w:t>
      </w:r>
      <w:r xmlns:w="http://schemas.openxmlformats.org/wordprocessingml/2006/main" w:rsidRPr="00E84C88">
        <w:rPr>
          <w:rFonts w:ascii="GHEA Grapalat" w:eastAsia="Times New Roman" w:hAnsi="GHEA Grapalat" w:cs="Times New Roman"/>
          <w:color w:val="000000"/>
          <w:sz w:val="21"/>
          <w:szCs w:val="21"/>
          <w:lang w:val="es-ES" w:eastAsia="ru-RU"/>
        </w:rPr>
        <w:t xml:space="preserve">20 </w:t>
      </w:r>
      <w:r xmlns:w="http://schemas.openxmlformats.org/wordprocessingml/2006/main" w:rsidRPr="00E84C88">
        <w:rPr>
          <w:rFonts w:ascii="Arial" w:eastAsia="Times New Roman" w:hAnsi="Arial" w:cs="Arial"/>
          <w:color w:val="000000"/>
          <w:sz w:val="21"/>
          <w:szCs w:val="21"/>
          <w:lang w:val="en-AU" w:eastAsia="ru-RU"/>
        </w:rPr>
        <w:t xml:space="preserve">лет </w:t>
      </w:r>
      <w:r xmlns:w="http://schemas.openxmlformats.org/wordprocessingml/2006/main" w:rsidRPr="00E84C88">
        <w:rPr>
          <w:rFonts w:ascii="GHEA Grapalat" w:eastAsia="Times New Roman" w:hAnsi="GHEA Grapalat" w:cs="Times New Roman"/>
          <w:color w:val="000000"/>
          <w:sz w:val="21"/>
          <w:szCs w:val="21"/>
          <w:lang w:val="es-ES" w:eastAsia="ru-RU"/>
        </w:rPr>
        <w:t xml:space="preserve">.</w:t>
      </w:r>
    </w:p>
    <w:p w14:paraId="7B90147B" w14:textId="77777777" w:rsidR="00532D6C" w:rsidRPr="00E84C88" w:rsidRDefault="00532D6C" w:rsidP="00532D6C">
      <w:pPr>
        <w:spacing w:after="0" w:line="240" w:lineRule="auto"/>
        <w:jc w:val="both"/>
        <w:rPr>
          <w:rFonts w:ascii="GHEA Grapalat" w:eastAsia="Times New Roman" w:hAnsi="GHEA Grapalat" w:cs="Times New Roman"/>
          <w:iCs/>
          <w:sz w:val="20"/>
          <w:szCs w:val="20"/>
          <w:lang w:val="es-ES"/>
        </w:rPr>
      </w:pPr>
    </w:p>
    <w:p w14:paraId="616EA180"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GHEA Grapalat" w:eastAsia="Times New Roman" w:hAnsi="GHEA Grapalat" w:cs="Times New Roman"/>
          <w:color w:val="000000"/>
          <w:sz w:val="21"/>
          <w:szCs w:val="21"/>
          <w:lang w:val="es-ES"/>
        </w:rPr>
        <w:t xml:space="preserve">Название </w:t>
      </w:r>
      <w:r xmlns:w="http://schemas.openxmlformats.org/wordprocessingml/2006/main" w:rsidRPr="00E84C88">
        <w:rPr>
          <w:rFonts w:ascii="Arial" w:eastAsia="Times New Roman" w:hAnsi="Arial" w:cs="Arial"/>
          <w:color w:val="000000"/>
          <w:sz w:val="21"/>
          <w:szCs w:val="21"/>
          <w:lang w:val="en-US"/>
        </w:rPr>
        <w:t xml:space="preserve">Соглашения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далее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Соглашение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__________________________________________________________________________________________</w:t>
      </w:r>
    </w:p>
    <w:p w14:paraId="6C369E3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Договор</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герметизация</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Дата: </w:t>
      </w:r>
      <w:r xmlns:w="http://schemas.openxmlformats.org/wordprocessingml/2006/main" w:rsidRPr="00E84C88">
        <w:rPr>
          <w:rFonts w:ascii="GHEA Grapalat" w:eastAsia="Times New Roman" w:hAnsi="GHEA Grapalat" w:cs="Times New Roman"/>
          <w:color w:val="000000"/>
          <w:sz w:val="21"/>
          <w:szCs w:val="21"/>
          <w:lang w:val="es-ES"/>
        </w:rPr>
        <w:t xml:space="preserve">____ </w:t>
      </w:r>
      <w:r xmlns:w="http://schemas.openxmlformats.org/wordprocessingml/2006/main" w:rsidRPr="00E84C88">
        <w:rPr>
          <w:rFonts w:ascii="GHEA Grapalat" w:eastAsia="Times New Roman" w:hAnsi="GHEA Grapalat" w:cs="Times New Roman"/>
          <w:color w:val="000000"/>
          <w:sz w:val="21"/>
          <w:szCs w:val="21"/>
          <w:lang w:val="es-ES"/>
        </w:rPr>
        <w:t xml:space="preserve">__________________ </w:t>
      </w:r>
      <w:r xmlns:w="http://schemas.openxmlformats.org/wordprocessingml/2006/main" w:rsidRPr="00E84C88">
        <w:rPr>
          <w:rFonts w:ascii="Arial" w:eastAsia="Times New Roman" w:hAnsi="Arial" w:cs="Arial"/>
          <w:color w:val="000000"/>
          <w:sz w:val="21"/>
          <w:szCs w:val="21"/>
          <w:lang w:val="en-US"/>
        </w:rPr>
        <w:t xml:space="preserve">20</w:t>
      </w:r>
    </w:p>
    <w:p w14:paraId="06608158"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Договор</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число </w:t>
      </w:r>
      <w:r xmlns:w="http://schemas.openxmlformats.org/wordprocessingml/2006/main" w:rsidRPr="00E84C88">
        <w:rPr>
          <w:rFonts w:ascii="GHEA Grapalat" w:eastAsia="Times New Roman" w:hAnsi="GHEA Grapalat" w:cs="Times New Roman"/>
          <w:color w:val="000000"/>
          <w:sz w:val="21"/>
          <w:szCs w:val="21"/>
          <w:lang w:val="es-ES"/>
        </w:rPr>
        <w:t xml:space="preserve">: __________</w:t>
      </w:r>
    </w:p>
    <w:p w14:paraId="3F4ECD08" w14:textId="62EE44A2" w:rsidR="00532D6C" w:rsidRPr="00E84C88" w:rsidRDefault="00532D6C" w:rsidP="00532D6C">
      <w:pPr xmlns:w="http://schemas.openxmlformats.org/wordprocessingml/2006/main">
        <w:spacing w:after="0" w:line="240" w:lineRule="auto"/>
        <w:jc w:val="both"/>
        <w:rPr>
          <w:rFonts w:ascii="GHEA Grapalat" w:eastAsia="Times New Roman" w:hAnsi="GHEA Grapalat" w:cs="Sylfaen"/>
          <w:iCs/>
          <w:sz w:val="24"/>
          <w:szCs w:val="24"/>
          <w:lang w:val="es-ES"/>
        </w:rPr>
      </w:pPr>
      <w:proofErr xmlns:w="http://schemas.openxmlformats.org/wordprocessingml/2006/main" w:type="gramStart"/>
      <w:r xmlns:w="http://schemas.openxmlformats.org/wordprocessingml/2006/main" w:rsidRPr="00E84C88">
        <w:rPr>
          <w:rFonts w:ascii="Arial" w:eastAsia="Times New Roman" w:hAnsi="Arial" w:cs="Arial"/>
          <w:iCs/>
          <w:color w:val="000000"/>
          <w:sz w:val="21"/>
          <w:szCs w:val="21"/>
          <w:lang w:val="en-US"/>
        </w:rPr>
        <w:t xml:space="preserve">Клиент</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и</w:t>
      </w:r>
      <w:proofErr xmlns:w="http://schemas.openxmlformats.org/wordprocessingml/2006/main" w:type="gramEnd"/>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Договор</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сторона:</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база</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принимая</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договор</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исполнение</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касательно</w:t>
      </w:r>
      <w:r xmlns:w="http://schemas.openxmlformats.org/wordprocessingml/2006/main" w:rsidR="00D96837">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20</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вне</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написано</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Счет </w:t>
      </w:r>
      <w:r xmlns:w="http://schemas.openxmlformats.org/wordprocessingml/2006/main" w:rsidRPr="00E84C88">
        <w:rPr>
          <w:rFonts w:ascii="GHEA Grapalat" w:eastAsia="Times New Roman" w:hAnsi="GHEA Grapalat" w:cs="Times New Roman"/>
          <w:color w:val="000000"/>
          <w:sz w:val="21"/>
          <w:szCs w:val="21"/>
          <w:lang w:val="es-ES"/>
        </w:rPr>
        <w:t xml:space="preserve">N ___</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счет </w:t>
      </w:r>
      <w:r xmlns:w="http://schemas.openxmlformats.org/wordprocessingml/2006/main" w:rsidRPr="00E84C88">
        <w:rPr>
          <w:rFonts w:ascii="GHEA Grapalat" w:eastAsia="Times New Roman" w:hAnsi="GHEA Grapalat" w:cs="Times New Roman"/>
          <w:color w:val="000000"/>
          <w:sz w:val="21"/>
          <w:szCs w:val="21"/>
          <w:lang w:val="hy-AM"/>
        </w:rPr>
        <w:t xml:space="preserve">был </w:t>
      </w:r>
      <w:r xmlns:w="http://schemas.openxmlformats.org/wordprocessingml/2006/main" w:rsidRPr="00E84C88">
        <w:rPr>
          <w:rFonts w:ascii="Arial" w:eastAsia="Times New Roman" w:hAnsi="Arial" w:cs="Arial"/>
          <w:color w:val="000000"/>
          <w:sz w:val="21"/>
          <w:szCs w:val="21"/>
          <w:lang w:val="es-ES"/>
        </w:rPr>
        <w:t xml:space="preserve">составлен</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этот</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протокол</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из следующих</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о </w:t>
      </w:r>
      <w:r xmlns:w="http://schemas.openxmlformats.org/wordprocessingml/2006/main" w:rsidRPr="00E84C88">
        <w:rPr>
          <w:rFonts w:ascii="GHEA Grapalat" w:eastAsia="Times New Roman" w:hAnsi="GHEA Grapalat" w:cs="Times New Roman"/>
          <w:color w:val="000000"/>
          <w:sz w:val="21"/>
          <w:szCs w:val="21"/>
          <w:lang w:val="es-ES"/>
        </w:rPr>
        <w:t xml:space="preserve">.</w:t>
      </w:r>
    </w:p>
    <w:p w14:paraId="4D1C915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iCs/>
          <w:color w:val="000000"/>
          <w:sz w:val="21"/>
          <w:szCs w:val="21"/>
          <w:lang w:val="hy-AM"/>
        </w:rPr>
      </w:pPr>
      <w:r xmlns:w="http://schemas.openxmlformats.org/wordprocessingml/2006/main" w:rsidRPr="00E84C88">
        <w:rPr>
          <w:rFonts w:ascii="Arial" w:eastAsia="Times New Roman" w:hAnsi="Arial" w:cs="Arial"/>
          <w:iCs/>
          <w:color w:val="000000"/>
          <w:sz w:val="21"/>
          <w:szCs w:val="21"/>
          <w:lang w:val="en-US"/>
        </w:rPr>
        <w:t xml:space="preserve">Договор</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в пределах</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Договор</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proofErr xmlns:w="http://schemas.openxmlformats.org/wordprocessingml/2006/main" w:type="gramStart"/>
      <w:r xmlns:w="http://schemas.openxmlformats.org/wordprocessingml/2006/main" w:rsidRPr="00E84C88">
        <w:rPr>
          <w:rFonts w:ascii="Arial" w:eastAsia="Times New Roman" w:hAnsi="Arial" w:cs="Arial"/>
          <w:iCs/>
          <w:snapToGrid w:val="0"/>
          <w:color w:val="000000"/>
          <w:sz w:val="21"/>
          <w:szCs w:val="21"/>
          <w:lang w:val="es-ES"/>
        </w:rPr>
        <w:t xml:space="preserve">сторона</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поставлять</w:t>
      </w:r>
      <w:proofErr xmlns:w="http://schemas.openxmlformats.org/wordprocessingml/2006/main" w:type="gramEnd"/>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является</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следующий</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продукты:</w:t>
      </w:r>
    </w:p>
    <w:p w14:paraId="5C014E03" w14:textId="77777777" w:rsidR="00532D6C" w:rsidRPr="00E84C88" w:rsidRDefault="00532D6C" w:rsidP="00532D6C">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32D6C" w:rsidRPr="00E84C88" w14:paraId="112FBED4" w14:textId="77777777" w:rsidTr="00532D6C">
        <w:trPr>
          <w:jc w:val="right"/>
        </w:trPr>
        <w:tc>
          <w:tcPr>
            <w:tcW w:w="357" w:type="dxa"/>
            <w:vMerge w:val="restart"/>
            <w:shd w:val="clear" w:color="auto" w:fill="auto"/>
            <w:vAlign w:val="center"/>
          </w:tcPr>
          <w:p w14:paraId="391AAFE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Н</w:t>
            </w:r>
          </w:p>
        </w:tc>
        <w:tc>
          <w:tcPr>
            <w:tcW w:w="10348" w:type="dxa"/>
            <w:gridSpan w:val="8"/>
            <w:shd w:val="clear" w:color="auto" w:fill="auto"/>
            <w:vAlign w:val="center"/>
          </w:tcPr>
          <w:p w14:paraId="4FDA9FC2" w14:textId="77777777" w:rsidR="00532D6C" w:rsidRPr="00E84C88" w:rsidRDefault="00532D6C" w:rsidP="00532D6C">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Предоставил</w:t>
            </w:r>
            <w:r xmlns:w="http://schemas.openxmlformats.org/wordprocessingml/2006/main" w:rsidRPr="00E84C88">
              <w:rPr>
                <w:rFonts w:ascii="GHEA Grapalat" w:eastAsia="Times New Roman" w:hAnsi="GHEA Grapalat" w:cs="Courier New"/>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товаров</w:t>
            </w:r>
          </w:p>
        </w:tc>
      </w:tr>
      <w:tr w:rsidR="00532D6C" w:rsidRPr="00C4546D" w14:paraId="6E3B2E84" w14:textId="77777777" w:rsidTr="00532D6C">
        <w:trPr>
          <w:jc w:val="right"/>
        </w:trPr>
        <w:tc>
          <w:tcPr>
            <w:tcW w:w="357" w:type="dxa"/>
            <w:vMerge/>
            <w:shd w:val="clear" w:color="auto" w:fill="auto"/>
          </w:tcPr>
          <w:p w14:paraId="6FB88D5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14:paraId="16129F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имя</w:t>
            </w:r>
          </w:p>
        </w:tc>
        <w:tc>
          <w:tcPr>
            <w:tcW w:w="1440" w:type="dxa"/>
            <w:vMerge w:val="restart"/>
            <w:shd w:val="clear" w:color="auto" w:fill="auto"/>
            <w:vAlign w:val="center"/>
          </w:tcPr>
          <w:p w14:paraId="638ACA2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технический</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описание</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кратко</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эссе</w:t>
            </w:r>
          </w:p>
        </w:tc>
        <w:tc>
          <w:tcPr>
            <w:tcW w:w="2916" w:type="dxa"/>
            <w:gridSpan w:val="2"/>
            <w:shd w:val="clear" w:color="auto" w:fill="auto"/>
            <w:vAlign w:val="center"/>
          </w:tcPr>
          <w:p w14:paraId="5E7A2C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количественный</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индикатор</w:t>
            </w:r>
          </w:p>
        </w:tc>
        <w:tc>
          <w:tcPr>
            <w:tcW w:w="2976" w:type="dxa"/>
            <w:gridSpan w:val="2"/>
            <w:shd w:val="clear" w:color="auto" w:fill="auto"/>
            <w:vAlign w:val="center"/>
          </w:tcPr>
          <w:p w14:paraId="0FFED8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исполнение</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крайний срок</w:t>
            </w:r>
          </w:p>
        </w:tc>
        <w:tc>
          <w:tcPr>
            <w:tcW w:w="1168" w:type="dxa"/>
            <w:vMerge w:val="restart"/>
            <w:shd w:val="clear" w:color="auto" w:fill="auto"/>
            <w:vAlign w:val="center"/>
          </w:tcPr>
          <w:p w14:paraId="3EC957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Оплата</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предмет</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сумма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тыс.</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драм </w:t>
            </w:r>
            <w:r xmlns:w="http://schemas.openxmlformats.org/wordprocessingml/2006/main" w:rsidRPr="00E84C88">
              <w:rPr>
                <w:rFonts w:ascii="GHEA Grapalat" w:eastAsia="Times New Roman" w:hAnsi="GHEA Grapalat" w:cs="Times New Roman"/>
                <w:sz w:val="18"/>
                <w:szCs w:val="18"/>
                <w:lang w:val="en-US"/>
              </w:rPr>
              <w:t xml:space="preserve">/</w:t>
            </w:r>
          </w:p>
        </w:tc>
        <w:tc>
          <w:tcPr>
            <w:tcW w:w="675" w:type="dxa"/>
            <w:vMerge w:val="restart"/>
            <w:shd w:val="clear" w:color="auto" w:fill="auto"/>
            <w:vAlign w:val="center"/>
          </w:tcPr>
          <w:p w14:paraId="4D2061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Оплата</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срок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согласно</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оплата</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расписание </w:t>
            </w:r>
            <w:r xmlns:w="http://schemas.openxmlformats.org/wordprocessingml/2006/main" w:rsidRPr="00E84C88">
              <w:rPr>
                <w:rFonts w:ascii="GHEA Grapalat" w:eastAsia="Times New Roman" w:hAnsi="GHEA Grapalat" w:cs="Times New Roman"/>
                <w:sz w:val="18"/>
                <w:szCs w:val="18"/>
                <w:lang w:val="en-US"/>
              </w:rPr>
              <w:t xml:space="preserve">/</w:t>
            </w:r>
          </w:p>
        </w:tc>
      </w:tr>
      <w:tr w:rsidR="00532D6C" w:rsidRPr="00E84C88" w14:paraId="4F6B9AAD" w14:textId="77777777" w:rsidTr="00532D6C">
        <w:trPr>
          <w:trHeight w:val="1105"/>
          <w:jc w:val="right"/>
        </w:trPr>
        <w:tc>
          <w:tcPr>
            <w:tcW w:w="357" w:type="dxa"/>
            <w:vMerge/>
            <w:tcBorders>
              <w:bottom w:val="single" w:sz="4" w:space="0" w:color="auto"/>
            </w:tcBorders>
            <w:shd w:val="clear" w:color="auto" w:fill="auto"/>
          </w:tcPr>
          <w:p w14:paraId="6F745DA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14:paraId="5E390E67"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14:paraId="4DEA7DA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14:paraId="37E444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в соответствии с</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по контракту</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одобренный</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покупка</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расписание</w:t>
            </w:r>
          </w:p>
        </w:tc>
        <w:tc>
          <w:tcPr>
            <w:tcW w:w="1116" w:type="dxa"/>
            <w:tcBorders>
              <w:bottom w:val="single" w:sz="4" w:space="0" w:color="auto"/>
            </w:tcBorders>
            <w:shd w:val="clear" w:color="auto" w:fill="auto"/>
            <w:vAlign w:val="center"/>
          </w:tcPr>
          <w:p w14:paraId="4B1701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на самом деле</w:t>
            </w:r>
          </w:p>
        </w:tc>
        <w:tc>
          <w:tcPr>
            <w:tcW w:w="1842" w:type="dxa"/>
            <w:tcBorders>
              <w:bottom w:val="single" w:sz="4" w:space="0" w:color="auto"/>
            </w:tcBorders>
            <w:shd w:val="clear" w:color="auto" w:fill="auto"/>
            <w:vAlign w:val="center"/>
          </w:tcPr>
          <w:p w14:paraId="4C99DA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в соответствии с</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по контракту</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одобренный</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покупка</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расписание</w:t>
            </w:r>
          </w:p>
        </w:tc>
        <w:tc>
          <w:tcPr>
            <w:tcW w:w="1134" w:type="dxa"/>
            <w:tcBorders>
              <w:bottom w:val="single" w:sz="4" w:space="0" w:color="auto"/>
            </w:tcBorders>
            <w:shd w:val="clear" w:color="auto" w:fill="auto"/>
            <w:vAlign w:val="center"/>
          </w:tcPr>
          <w:p w14:paraId="4555316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на самом деле</w:t>
            </w:r>
          </w:p>
        </w:tc>
        <w:tc>
          <w:tcPr>
            <w:tcW w:w="1168" w:type="dxa"/>
            <w:vMerge/>
            <w:tcBorders>
              <w:bottom w:val="single" w:sz="4" w:space="0" w:color="auto"/>
            </w:tcBorders>
            <w:shd w:val="clear" w:color="auto" w:fill="auto"/>
            <w:vAlign w:val="center"/>
          </w:tcPr>
          <w:p w14:paraId="7054B91E"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14:paraId="7D4EB46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72AFEDB4" w14:textId="77777777" w:rsidTr="00532D6C">
        <w:trPr>
          <w:jc w:val="right"/>
        </w:trPr>
        <w:tc>
          <w:tcPr>
            <w:tcW w:w="357" w:type="dxa"/>
            <w:shd w:val="clear" w:color="auto" w:fill="auto"/>
            <w:vAlign w:val="center"/>
          </w:tcPr>
          <w:p w14:paraId="6E19AEC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14:paraId="6A539AAE"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14:paraId="2461E5A5"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14:paraId="5AB3BC0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14:paraId="3C40AD7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14:paraId="184B50B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14:paraId="1C63ABC9"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14:paraId="36C1FFCF"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14:paraId="4B7F6E1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6886A433" w14:textId="77777777" w:rsidTr="00532D6C">
        <w:trPr>
          <w:jc w:val="right"/>
        </w:trPr>
        <w:tc>
          <w:tcPr>
            <w:tcW w:w="357" w:type="dxa"/>
            <w:shd w:val="clear" w:color="auto" w:fill="auto"/>
          </w:tcPr>
          <w:p w14:paraId="623F01CF"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14:paraId="26353FF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14:paraId="63E29694"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14:paraId="06B7950B"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14:paraId="4BDD8257"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14:paraId="0BDE180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14:paraId="624D7965"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14:paraId="51370D41"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14:paraId="4804503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r>
    </w:tbl>
    <w:p w14:paraId="10561E48" w14:textId="77777777" w:rsidR="00532D6C" w:rsidRPr="00E84C88" w:rsidRDefault="00532D6C" w:rsidP="00532D6C">
      <w:pPr xmlns:w="http://schemas.openxmlformats.org/wordprocessingml/2006/main">
        <w:spacing w:after="0" w:line="240" w:lineRule="auto"/>
        <w:ind w:firstLine="375"/>
        <w:jc w:val="both"/>
        <w:rPr>
          <w:rFonts w:ascii="GHEA Grapalat" w:eastAsia="Times New Roman" w:hAnsi="GHEA Grapalat" w:cs="GHEA Grapalat"/>
          <w:iCs/>
          <w:color w:val="000000"/>
          <w:sz w:val="21"/>
          <w:szCs w:val="21"/>
          <w:lang w:val="es-ES"/>
        </w:rPr>
      </w:pPr>
      <w:r xmlns:w="http://schemas.openxmlformats.org/wordprocessingml/2006/main" w:rsidRPr="00E84C88">
        <w:rPr>
          <w:rFonts w:ascii="GHEA Grapalat" w:eastAsia="Times New Roman" w:hAnsi="GHEA Grapalat" w:cs="Courier New"/>
          <w:iCs/>
          <w:color w:val="000000"/>
          <w:sz w:val="21"/>
          <w:szCs w:val="21"/>
          <w:lang w:val="es-ES"/>
        </w:rPr>
        <w:t xml:space="preserve"> </w:t>
      </w:r>
    </w:p>
    <w:p w14:paraId="52D47D42" w14:textId="77777777" w:rsidR="00532D6C" w:rsidRPr="00E84C88" w:rsidRDefault="00532D6C" w:rsidP="00532D6C">
      <w:pPr xmlns:w="http://schemas.openxmlformats.org/wordprocessingml/2006/main">
        <w:spacing w:after="0" w:line="240" w:lineRule="auto"/>
        <w:ind w:firstLine="375"/>
        <w:jc w:val="both"/>
        <w:rPr>
          <w:rFonts w:ascii="GHEA Grapalat" w:eastAsia="Times New Roman" w:hAnsi="GHEA Grapalat" w:cs="Times New Roman"/>
          <w:iCs/>
          <w:snapToGrid w:val="0"/>
          <w:color w:val="000000"/>
          <w:sz w:val="21"/>
          <w:szCs w:val="21"/>
          <w:lang w:val="es-ES"/>
        </w:rPr>
      </w:pPr>
      <w:r xmlns:w="http://schemas.openxmlformats.org/wordprocessingml/2006/main" w:rsidRPr="00E84C88">
        <w:rPr>
          <w:rFonts w:ascii="GHEA Grapalat" w:eastAsia="Times New Roman" w:hAnsi="GHEA Grapalat" w:cs="Courier New"/>
          <w:iCs/>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Этот</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протокол</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двусторонний</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подтверждение</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число</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база</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держал</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счет</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счет</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и</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положительный</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es-ES"/>
        </w:rPr>
        <w:t xml:space="preserve">заключение</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существование</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являются</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этот</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протокол</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компонент</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часть</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и</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прикрепил</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являются </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w:t>
      </w:r>
    </w:p>
    <w:p w14:paraId="3CD6234B"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7E14D7AC"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
          <w:szCs w:val="21"/>
          <w:lang w:val="es-ES"/>
        </w:rPr>
      </w:pPr>
    </w:p>
    <w:p w14:paraId="00A2E31D" w14:textId="77777777" w:rsidR="00532D6C" w:rsidRPr="00E84C88" w:rsidRDefault="00532D6C" w:rsidP="00532D6C">
      <w:pPr xmlns:w="http://schemas.openxmlformats.org/wordprocessingml/2006/main">
        <w:spacing w:after="0" w:line="240" w:lineRule="auto"/>
        <w:ind w:firstLine="375"/>
        <w:rPr>
          <w:rFonts w:ascii="GHEA Grapalat" w:eastAsia="Times New Roman" w:hAnsi="GHEA Grapalat" w:cs="Times New Roman"/>
          <w:iCs/>
          <w:snapToGrid w:val="0"/>
          <w:color w:val="000000"/>
          <w:sz w:val="2"/>
          <w:szCs w:val="21"/>
          <w:lang w:val="es-ES"/>
        </w:rPr>
      </w:pPr>
      <w:r xmlns:w="http://schemas.openxmlformats.org/wordprocessingml/2006/main" w:rsidRPr="00E84C88">
        <w:rPr>
          <w:rFonts w:ascii="GHEA Grapalat" w:eastAsia="Times New Roman" w:hAnsi="GHEA Grapalat"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32D6C" w:rsidRPr="00E84C88" w14:paraId="78F3F72A" w14:textId="77777777" w:rsidTr="00532D6C">
        <w:trPr>
          <w:trHeight w:val="266"/>
          <w:tblCellSpacing w:w="7" w:type="dxa"/>
          <w:jc w:val="center"/>
        </w:trPr>
        <w:tc>
          <w:tcPr>
            <w:tcW w:w="0" w:type="auto"/>
            <w:vAlign w:val="center"/>
          </w:tcPr>
          <w:p w14:paraId="03EF8C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E84C88">
              <w:rPr>
                <w:rFonts w:ascii="Arial" w:eastAsia="Times New Roman" w:hAnsi="Arial" w:cs="Arial"/>
                <w:iCs/>
                <w:color w:val="000000"/>
                <w:sz w:val="21"/>
                <w:szCs w:val="21"/>
                <w:lang w:val="en-US"/>
              </w:rPr>
              <w:t xml:space="preserve">Продукт</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передал</w:t>
            </w:r>
            <w:r xmlns:w="http://schemas.openxmlformats.org/wordprocessingml/2006/main" w:rsidRPr="00E84C88">
              <w:rPr>
                <w:rFonts w:ascii="GHEA Grapalat" w:eastAsia="Times New Roman" w:hAnsi="GHEA Grapalat" w:cs="Times New Roman"/>
                <w:iCs/>
                <w:color w:val="000000"/>
                <w:sz w:val="21"/>
                <w:szCs w:val="21"/>
                <w:lang w:val="en-US"/>
              </w:rPr>
              <w:t xml:space="preserve"> </w:t>
            </w:r>
          </w:p>
        </w:tc>
        <w:tc>
          <w:tcPr>
            <w:tcW w:w="0" w:type="auto"/>
            <w:vAlign w:val="center"/>
          </w:tcPr>
          <w:p w14:paraId="17E64B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E84C88">
              <w:rPr>
                <w:rFonts w:ascii="Arial" w:eastAsia="Times New Roman" w:hAnsi="Arial" w:cs="Arial"/>
                <w:iCs/>
                <w:color w:val="000000"/>
                <w:sz w:val="21"/>
                <w:szCs w:val="21"/>
                <w:lang w:val="en-US"/>
              </w:rPr>
              <w:t xml:space="preserve">Продукт</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принял</w:t>
            </w:r>
          </w:p>
        </w:tc>
      </w:tr>
      <w:tr w:rsidR="00532D6C" w:rsidRPr="00E84C88" w14:paraId="576FC7C9" w14:textId="77777777" w:rsidTr="00532D6C">
        <w:trPr>
          <w:trHeight w:val="473"/>
          <w:tblCellSpacing w:w="7" w:type="dxa"/>
          <w:jc w:val="center"/>
        </w:trPr>
        <w:tc>
          <w:tcPr>
            <w:tcW w:w="0" w:type="auto"/>
            <w:vAlign w:val="center"/>
          </w:tcPr>
          <w:p w14:paraId="425E09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2CB110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подпись</w:t>
            </w:r>
            <w:r xmlns:w="http://schemas.openxmlformats.org/wordprocessingml/2006/main" w:rsidRPr="00E84C88">
              <w:rPr>
                <w:rFonts w:ascii="GHEA Grapalat" w:eastAsia="Times New Roman" w:hAnsi="GHEA Grapalat" w:cs="Times New Roman"/>
                <w:iCs/>
                <w:sz w:val="15"/>
                <w:szCs w:val="15"/>
                <w:lang w:val="en-US"/>
              </w:rPr>
              <w:t xml:space="preserve"> </w:t>
            </w:r>
          </w:p>
        </w:tc>
        <w:tc>
          <w:tcPr>
            <w:tcW w:w="0" w:type="auto"/>
            <w:vAlign w:val="center"/>
          </w:tcPr>
          <w:p w14:paraId="1FD62BC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765935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подпись</w:t>
            </w:r>
            <w:r xmlns:w="http://schemas.openxmlformats.org/wordprocessingml/2006/main" w:rsidRPr="00E84C88">
              <w:rPr>
                <w:rFonts w:ascii="GHEA Grapalat" w:eastAsia="Times New Roman" w:hAnsi="GHEA Grapalat" w:cs="Times New Roman"/>
                <w:iCs/>
                <w:sz w:val="15"/>
                <w:szCs w:val="15"/>
                <w:lang w:val="en-US"/>
              </w:rPr>
              <w:t xml:space="preserve"> </w:t>
            </w:r>
          </w:p>
        </w:tc>
      </w:tr>
      <w:tr w:rsidR="00532D6C" w:rsidRPr="00E84C88" w14:paraId="36D4168C" w14:textId="77777777" w:rsidTr="00532D6C">
        <w:trPr>
          <w:trHeight w:val="503"/>
          <w:tblCellSpacing w:w="7" w:type="dxa"/>
          <w:jc w:val="center"/>
        </w:trPr>
        <w:tc>
          <w:tcPr>
            <w:tcW w:w="0" w:type="auto"/>
            <w:vAlign w:val="center"/>
          </w:tcPr>
          <w:p w14:paraId="76505D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041974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фамилия </w:t>
            </w:r>
            <w:r xmlns:w="http://schemas.openxmlformats.org/wordprocessingml/2006/main" w:rsidRPr="00E84C88">
              <w:rPr>
                <w:rFonts w:ascii="GHEA Grapalat" w:eastAsia="Times New Roman" w:hAnsi="GHEA Grapalat" w:cs="Times New Roman"/>
                <w:iCs/>
                <w:sz w:val="15"/>
                <w:szCs w:val="15"/>
                <w:lang w:val="en-US"/>
              </w:rPr>
              <w:t xml:space="preserve">, </w:t>
            </w:r>
            <w:r xmlns:w="http://schemas.openxmlformats.org/wordprocessingml/2006/main" w:rsidRPr="00E84C88">
              <w:rPr>
                <w:rFonts w:ascii="Arial" w:eastAsia="Times New Roman" w:hAnsi="Arial" w:cs="Arial"/>
                <w:iCs/>
                <w:sz w:val="15"/>
                <w:szCs w:val="15"/>
                <w:lang w:val="en-US"/>
              </w:rPr>
              <w:t xml:space="preserve">имя</w:t>
            </w:r>
          </w:p>
        </w:tc>
        <w:tc>
          <w:tcPr>
            <w:tcW w:w="0" w:type="auto"/>
            <w:vAlign w:val="center"/>
          </w:tcPr>
          <w:p w14:paraId="5F9BE39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7A76B39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фамилия </w:t>
            </w:r>
            <w:r xmlns:w="http://schemas.openxmlformats.org/wordprocessingml/2006/main" w:rsidRPr="00E84C88">
              <w:rPr>
                <w:rFonts w:ascii="GHEA Grapalat" w:eastAsia="Times New Roman" w:hAnsi="GHEA Grapalat" w:cs="Times New Roman"/>
                <w:iCs/>
                <w:sz w:val="15"/>
                <w:szCs w:val="15"/>
                <w:lang w:val="en-US"/>
              </w:rPr>
              <w:t xml:space="preserve">, </w:t>
            </w:r>
            <w:r xmlns:w="http://schemas.openxmlformats.org/wordprocessingml/2006/main" w:rsidRPr="00E84C88">
              <w:rPr>
                <w:rFonts w:ascii="Arial" w:eastAsia="Times New Roman" w:hAnsi="Arial" w:cs="Arial"/>
                <w:iCs/>
                <w:sz w:val="15"/>
                <w:szCs w:val="15"/>
                <w:lang w:val="en-US"/>
              </w:rPr>
              <w:t xml:space="preserve">имя</w:t>
            </w:r>
          </w:p>
        </w:tc>
      </w:tr>
      <w:tr w:rsidR="00532D6C" w:rsidRPr="00E84C88" w14:paraId="2D5B3C04" w14:textId="77777777" w:rsidTr="00532D6C">
        <w:trPr>
          <w:trHeight w:val="281"/>
          <w:tblCellSpacing w:w="7" w:type="dxa"/>
          <w:jc w:val="center"/>
        </w:trPr>
        <w:tc>
          <w:tcPr>
            <w:tcW w:w="0" w:type="auto"/>
            <w:vAlign w:val="center"/>
          </w:tcPr>
          <w:p w14:paraId="0171D45A" w14:textId="3E87A5B3" w:rsidR="00532D6C" w:rsidRPr="00E84C88" w:rsidRDefault="00D96837" w:rsidP="00532D6C">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Pr>
                <w:rFonts w:ascii="GHEA Grapalat" w:eastAsia="Times New Roman" w:hAnsi="GHEA Grapalat" w:cs="Times New Roman"/>
                <w:iCs/>
                <w:color w:val="000000"/>
                <w:sz w:val="21"/>
                <w:szCs w:val="21"/>
                <w:lang w:val="en-US"/>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К. </w:t>
            </w:r>
            <w:r xmlns:w="http://schemas.openxmlformats.org/wordprocessingml/2006/main" w:rsidR="00532D6C" w:rsidRPr="00E84C88">
              <w:rPr>
                <w:rFonts w:ascii="GHEA Grapalat" w:eastAsia="Times New Roman" w:hAnsi="GHEA Grapalat" w:cs="Times New Roman"/>
                <w:iCs/>
                <w:color w:val="000000"/>
                <w:sz w:val="21"/>
                <w:szCs w:val="21"/>
                <w:lang w:val="en-US"/>
              </w:rPr>
              <w:t xml:space="preserve">Т.</w:t>
            </w:r>
            <w:r xmlns:w="http://schemas.openxmlformats.org/wordprocessingml/2006/main">
              <w:rPr>
                <w:rFonts w:ascii="GHEA Grapalat" w:eastAsia="Times New Roman" w:hAnsi="GHEA Grapalat" w:cs="Courier New"/>
                <w:iCs/>
                <w:color w:val="000000"/>
                <w:sz w:val="21"/>
                <w:szCs w:val="21"/>
                <w:lang w:val="en-US"/>
              </w:rPr>
              <w:t xml:space="preserve">                       </w:t>
            </w:r>
            <w:r xmlns:w="http://schemas.openxmlformats.org/wordprocessingml/2006/main">
              <w:rPr>
                <w:rFonts w:ascii="GHEA Grapalat" w:eastAsia="Times New Roman" w:hAnsi="GHEA Grapalat" w:cs="GHEA Grapalat"/>
                <w:iCs/>
                <w:color w:val="000000"/>
                <w:sz w:val="21"/>
                <w:szCs w:val="21"/>
                <w:lang w:val="en-US"/>
              </w:rPr>
              <w:t xml:space="preserve">                                              </w:t>
            </w:r>
          </w:p>
        </w:tc>
        <w:tc>
          <w:tcPr>
            <w:tcW w:w="0" w:type="auto"/>
            <w:vAlign w:val="center"/>
          </w:tcPr>
          <w:p w14:paraId="06EC2BDC" w14:textId="33CD46B1" w:rsidR="00532D6C" w:rsidRPr="00E84C88" w:rsidRDefault="00D96837" w:rsidP="00532D6C">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Pr>
                <w:rFonts w:ascii="GHEA Grapalat" w:eastAsia="Times New Roman" w:hAnsi="GHEA Grapalat" w:cs="Courier New"/>
                <w:iCs/>
                <w:color w:val="000000"/>
                <w:sz w:val="21"/>
                <w:szCs w:val="21"/>
                <w:lang w:val="en-US"/>
              </w:rPr>
              <w:t xml:space="preserve">                       </w:t>
            </w:r>
            <w:r xmlns:w="http://schemas.openxmlformats.org/wordprocessingml/2006/main" w:rsidR="00532D6C" w:rsidRPr="00E84C88">
              <w:rPr>
                <w:rFonts w:ascii="GHEA Grapalat" w:eastAsia="Times New Roman" w:hAnsi="GHEA Grapalat" w:cs="GHEA Grapalat"/>
                <w:iCs/>
                <w:color w:val="000000"/>
                <w:sz w:val="21"/>
                <w:szCs w:val="21"/>
                <w:lang w:val="en-US"/>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К. </w:t>
            </w:r>
            <w:r xmlns:w="http://schemas.openxmlformats.org/wordprocessingml/2006/main" w:rsidR="00532D6C" w:rsidRPr="00E84C88">
              <w:rPr>
                <w:rFonts w:ascii="GHEA Grapalat" w:eastAsia="Times New Roman" w:hAnsi="GHEA Grapalat" w:cs="Times New Roman"/>
                <w:iCs/>
                <w:color w:val="000000"/>
                <w:sz w:val="21"/>
                <w:szCs w:val="21"/>
                <w:lang w:val="en-US"/>
              </w:rPr>
              <w:t xml:space="preserve">Т.</w:t>
            </w:r>
          </w:p>
        </w:tc>
      </w:tr>
    </w:tbl>
    <w:p w14:paraId="201A2110"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2573161A"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4B23B6E1" w14:textId="77777777" w:rsidR="00532D6C"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7A978C2A"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2E9237E"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6503528B"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4B827A0F"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679169F0"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509A09E2"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4079F9F2"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2768066"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37288779"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8E1EC33"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7E2F1FB0"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70DFA7DC"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4F3785C0"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0130712" w14:textId="77777777" w:rsidR="00C4546D" w:rsidRPr="00E84C88"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342BA640" w14:textId="77777777" w:rsidR="00532D6C" w:rsidRPr="00E84C88" w:rsidRDefault="00532D6C" w:rsidP="00532D6C">
      <w:pPr>
        <w:spacing w:after="0" w:line="240" w:lineRule="auto"/>
        <w:jc w:val="right"/>
        <w:rPr>
          <w:rFonts w:ascii="GHEA Grapalat" w:eastAsia="Times New Roman" w:hAnsi="GHEA Grapalat" w:cs="Sylfaen"/>
          <w:sz w:val="20"/>
          <w:szCs w:val="24"/>
          <w:lang w:val="pt-BR"/>
        </w:rPr>
      </w:pPr>
    </w:p>
    <w:p w14:paraId="0995B29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en-US"/>
        </w:rPr>
      </w:pPr>
      <w:r xmlns:w="http://schemas.openxmlformats.org/wordprocessingml/2006/main" w:rsidRPr="00E84C88">
        <w:rPr>
          <w:rFonts w:ascii="Arial" w:eastAsia="Times New Roman" w:hAnsi="Arial" w:cs="Arial"/>
          <w:sz w:val="20"/>
          <w:szCs w:val="24"/>
          <w:lang w:val="pt-BR"/>
        </w:rPr>
        <w:lastRenderedPageBreak xmlns:w="http://schemas.openxmlformats.org/wordprocessingml/2006/main"/>
      </w:r>
      <w:r xmlns:w="http://schemas.openxmlformats.org/wordprocessingml/2006/main" w:rsidRPr="00E84C88">
        <w:rPr>
          <w:rFonts w:ascii="Arial" w:eastAsia="Times New Roman" w:hAnsi="Arial" w:cs="Arial"/>
          <w:sz w:val="20"/>
          <w:szCs w:val="24"/>
          <w:lang w:val="pt-BR"/>
        </w:rPr>
        <w:t xml:space="preserve">Приложение </w:t>
      </w:r>
      <w:r xmlns:w="http://schemas.openxmlformats.org/wordprocessingml/2006/main" w:rsidRPr="00E84C88">
        <w:rPr>
          <w:rFonts w:ascii="GHEA Grapalat" w:eastAsia="Times New Roman" w:hAnsi="GHEA Grapalat" w:cs="Sylfaen"/>
          <w:sz w:val="20"/>
          <w:szCs w:val="24"/>
          <w:lang w:val="en-US"/>
        </w:rPr>
        <w:t xml:space="preserve">3.1</w:t>
      </w:r>
    </w:p>
    <w:p w14:paraId="4EF09CA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Sylfaen"/>
          <w:sz w:val="20"/>
          <w:szCs w:val="24"/>
          <w:lang w:val="pt-BR"/>
        </w:rPr>
        <w:t xml:space="preserve">20 </w:t>
      </w:r>
      <w:r xmlns:w="http://schemas.openxmlformats.org/wordprocessingml/2006/main" w:rsidRPr="00E84C88">
        <w:rPr>
          <w:rFonts w:ascii="Arial" w:eastAsia="Times New Roman" w:hAnsi="Arial" w:cs="Arial"/>
          <w:sz w:val="20"/>
          <w:szCs w:val="24"/>
          <w:lang w:val="pt-BR"/>
        </w:rPr>
        <w:t xml:space="preserve">лет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Запечатано .</w:t>
      </w:r>
      <w:r xmlns:w="http://schemas.openxmlformats.org/wordprocessingml/2006/main" w:rsidRPr="00E84C88">
        <w:rPr>
          <w:rFonts w:ascii="GHEA Grapalat" w:eastAsia="Times New Roman" w:hAnsi="GHEA Grapalat" w:cs="Sylfaen"/>
          <w:sz w:val="20"/>
          <w:szCs w:val="24"/>
          <w:lang w:val="pt-BR"/>
        </w:rPr>
        <w:t xml:space="preserve"> </w:t>
      </w:r>
    </w:p>
    <w:p w14:paraId="7FB57D3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с кодом</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договор</w:t>
      </w:r>
    </w:p>
    <w:p w14:paraId="70909D2F"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76EB12ED"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3341FBDE" w14:textId="77777777" w:rsidR="00532D6C" w:rsidRPr="00E84C88" w:rsidRDefault="00532D6C" w:rsidP="00532D6C">
      <w:pPr>
        <w:spacing w:after="0" w:line="240" w:lineRule="auto"/>
        <w:ind w:left="-142" w:firstLine="142"/>
        <w:jc w:val="center"/>
        <w:rPr>
          <w:rFonts w:ascii="GHEA Grapalat" w:eastAsia="Times New Roman" w:hAnsi="GHEA Grapalat" w:cs="Sylfaen"/>
          <w:sz w:val="24"/>
          <w:szCs w:val="24"/>
          <w:lang w:val="en-US"/>
        </w:rPr>
      </w:pPr>
    </w:p>
    <w:p w14:paraId="0568518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Cs/>
          <w:sz w:val="18"/>
          <w:szCs w:val="18"/>
          <w:lang w:val="en-US"/>
        </w:rPr>
      </w:pPr>
      <w:r xmlns:w="http://schemas.openxmlformats.org/wordprocessingml/2006/main" w:rsidRPr="00E84C88">
        <w:rPr>
          <w:rFonts w:ascii="Arial" w:eastAsia="Times New Roman" w:hAnsi="Arial" w:cs="Arial"/>
          <w:bCs/>
          <w:sz w:val="18"/>
          <w:szCs w:val="18"/>
          <w:lang w:val="en-US"/>
        </w:rPr>
        <w:t xml:space="preserve">АКТ </w:t>
      </w:r>
      <w:r xmlns:w="http://schemas.openxmlformats.org/wordprocessingml/2006/main" w:rsidRPr="00E84C88">
        <w:rPr>
          <w:rFonts w:ascii="GHEA Grapalat" w:eastAsia="Times New Roman" w:hAnsi="GHEA Grapalat" w:cs="Sylfaen"/>
          <w:bCs/>
          <w:sz w:val="18"/>
          <w:szCs w:val="18"/>
          <w:lang w:val="en-US"/>
        </w:rPr>
        <w:t xml:space="preserve">N</w:t>
      </w:r>
      <w:r xmlns:w="http://schemas.openxmlformats.org/wordprocessingml/2006/main" w:rsidRPr="00E84C88">
        <w:rPr>
          <w:rFonts w:ascii="GHEA Grapalat" w:eastAsia="Times New Roman" w:hAnsi="GHEA Grapalat" w:cs="Sylfaen"/>
          <w:bCs/>
          <w:sz w:val="18"/>
          <w:szCs w:val="18"/>
          <w:u w:val="single"/>
          <w:lang w:val="en-US"/>
        </w:rPr>
        <w:tab xmlns:w="http://schemas.openxmlformats.org/wordprocessingml/2006/main"/>
      </w:r>
      <w:r xmlns:w="http://schemas.openxmlformats.org/wordprocessingml/2006/main" w:rsidRPr="00E84C88">
        <w:rPr>
          <w:rFonts w:ascii="GHEA Grapalat" w:eastAsia="Times New Roman" w:hAnsi="GHEA Grapalat" w:cs="Sylfaen"/>
          <w:bCs/>
          <w:sz w:val="18"/>
          <w:szCs w:val="18"/>
          <w:lang w:val="en-US"/>
        </w:rPr>
        <w:t xml:space="preserve">           </w:t>
      </w:r>
    </w:p>
    <w:p w14:paraId="0E0CBF1A" w14:textId="1DD2C9CB" w:rsidR="00532D6C" w:rsidRPr="00E84C88" w:rsidRDefault="00532D6C" w:rsidP="00532D6C">
      <w:pPr xmlns:w="http://schemas.openxmlformats.org/wordprocessingml/2006/main">
        <w:tabs>
          <w:tab w:val="left" w:pos="360"/>
          <w:tab w:val="left" w:pos="540"/>
          <w:tab w:val="left" w:pos="2250"/>
        </w:tabs>
        <w:spacing w:after="0" w:line="240" w:lineRule="auto"/>
        <w:jc w:val="center"/>
        <w:rPr>
          <w:rFonts w:ascii="GHEA Grapalat" w:eastAsia="Times New Roman" w:hAnsi="GHEA Grapalat" w:cs="Sylfaen"/>
          <w:bCs/>
          <w:sz w:val="18"/>
          <w:szCs w:val="18"/>
          <w:lang w:val="en-US"/>
        </w:rPr>
      </w:pPr>
      <w:proofErr xmlns:w="http://schemas.openxmlformats.org/wordprocessingml/2006/main" w:type="gramStart"/>
      <w:r xmlns:w="http://schemas.openxmlformats.org/wordprocessingml/2006/main" w:rsidRPr="00E84C88">
        <w:rPr>
          <w:rFonts w:ascii="Arial" w:eastAsia="Times New Roman" w:hAnsi="Arial" w:cs="Arial"/>
          <w:bCs/>
          <w:sz w:val="18"/>
          <w:szCs w:val="18"/>
          <w:lang w:val="en-US"/>
        </w:rPr>
        <w:t xml:space="preserve">договор</w:t>
      </w:r>
      <w:proofErr xmlns:w="http://schemas.openxmlformats.org/wordprocessingml/2006/main" w:type="gramEnd"/>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результат</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Покупателю</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передать</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факт</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исправить</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касательно</w:t>
      </w:r>
      <w:r xmlns:w="http://schemas.openxmlformats.org/wordprocessingml/2006/main" w:rsidR="00D96837">
        <w:rPr>
          <w:rFonts w:ascii="GHEA Grapalat" w:eastAsia="Times New Roman" w:hAnsi="GHEA Grapalat" w:cs="Sylfaen"/>
          <w:bCs/>
          <w:sz w:val="18"/>
          <w:szCs w:val="18"/>
          <w:lang w:val="en-US"/>
        </w:rPr>
        <w:t xml:space="preserve">                                                                                                               </w:t>
      </w:r>
    </w:p>
    <w:p w14:paraId="1A0C031E" w14:textId="392D5F8C" w:rsidR="00532D6C" w:rsidRPr="00E84C88" w:rsidRDefault="00D96837" w:rsidP="00532D6C">
      <w:pPr xmlns:w="http://schemas.openxmlformats.org/wordprocessingml/2006/main">
        <w:spacing w:after="0" w:line="240" w:lineRule="auto"/>
        <w:jc w:val="center"/>
        <w:rPr>
          <w:rFonts w:ascii="GHEA Grapalat" w:eastAsia="Times New Roman" w:hAnsi="GHEA Grapalat" w:cs="Sylfaen"/>
          <w:b/>
          <w:bCs/>
          <w:sz w:val="18"/>
          <w:szCs w:val="18"/>
          <w:lang w:val="en-US"/>
        </w:rPr>
      </w:pPr>
      <w:r xmlns:w="http://schemas.openxmlformats.org/wordprocessingml/2006/main">
        <w:rPr>
          <w:rFonts w:ascii="GHEA Grapalat" w:eastAsia="Times New Roman" w:hAnsi="GHEA Grapalat" w:cs="Sylfaen"/>
          <w:bCs/>
          <w:sz w:val="18"/>
          <w:szCs w:val="18"/>
          <w:lang w:val="en-US"/>
        </w:rPr>
        <w:t xml:space="preserve">                                                                                                        </w:t>
      </w:r>
    </w:p>
    <w:p w14:paraId="59E051FD"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18"/>
          <w:lang w:val="en-US"/>
        </w:rPr>
      </w:pPr>
    </w:p>
    <w:p w14:paraId="0DB64AAE" w14:textId="77777777" w:rsidR="00532D6C" w:rsidRPr="00E84C88" w:rsidRDefault="00532D6C" w:rsidP="00532D6C">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20"/>
          <w:szCs w:val="24"/>
          <w:lang w:val="en-US"/>
        </w:rPr>
      </w:pP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Настоящим</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записывается</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это </w:t>
      </w:r>
      <w:r xmlns:w="http://schemas.openxmlformats.org/wordprocessingml/2006/main" w:rsidRPr="00E84C88">
        <w:rPr>
          <w:rFonts w:ascii="GHEA Grapalat" w:eastAsia="Times New Roman" w:hAnsi="GHEA Grapalat" w:cs="Sylfaen"/>
          <w:sz w:val="20"/>
          <w:szCs w:val="24"/>
          <w:lang w:val="hy-AM"/>
        </w:rPr>
        <w:t xml:space="preserve">что?</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 xml:space="preserve">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далее </w:t>
      </w:r>
      <w:r xmlns:w="http://schemas.openxmlformats.org/wordprocessingml/2006/main" w:rsidRPr="00E84C88">
        <w:rPr>
          <w:rFonts w:ascii="GHEA Grapalat" w:eastAsia="Times New Roman" w:hAnsi="GHEA Grapalat" w:cs="Sylfaen"/>
          <w:sz w:val="20"/>
          <w:szCs w:val="24"/>
          <w:lang w:val="en-US"/>
        </w:rPr>
        <w:t xml:space="preserve">именуемый </w:t>
      </w:r>
      <w:r xmlns:w="http://schemas.openxmlformats.org/wordprocessingml/2006/main" w:rsidRPr="00E84C88">
        <w:rPr>
          <w:rFonts w:ascii="Arial" w:eastAsia="Times New Roman" w:hAnsi="Arial" w:cs="Arial"/>
          <w:sz w:val="20"/>
          <w:szCs w:val="24"/>
          <w:lang w:val="en-US"/>
        </w:rPr>
        <w:t xml:space="preserve">Покупатель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hy-AM"/>
        </w:rPr>
        <w:t xml:space="preserve">и</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en-US"/>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p>
    <w:p w14:paraId="255B9AAD" w14:textId="77777777" w:rsidR="00532D6C" w:rsidRPr="00E84C88" w:rsidRDefault="00532D6C" w:rsidP="00532D6C">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12"/>
          <w:szCs w:val="16"/>
          <w:lang w:val="en-US"/>
        </w:rPr>
      </w:pP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12"/>
          <w:szCs w:val="16"/>
          <w:lang w:val="en-US"/>
        </w:rPr>
        <w:t xml:space="preserve">Покупателя</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имя</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Продавец</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имя</w:t>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p>
    <w:p w14:paraId="4649B1CB" w14:textId="77777777" w:rsidR="00532D6C" w:rsidRPr="00E84C88" w:rsidRDefault="00532D6C" w:rsidP="00532D6C">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далее </w:t>
      </w:r>
      <w:r xmlns:w="http://schemas.openxmlformats.org/wordprocessingml/2006/main" w:rsidRPr="00E84C88">
        <w:rPr>
          <w:rFonts w:ascii="GHEA Grapalat" w:eastAsia="Times New Roman" w:hAnsi="GHEA Grapalat" w:cs="Sylfaen"/>
          <w:sz w:val="20"/>
          <w:szCs w:val="24"/>
          <w:lang w:val="hy-AM"/>
        </w:rPr>
        <w:t xml:space="preserve">именуемый </w:t>
      </w:r>
      <w:r xmlns:w="http://schemas.openxmlformats.org/wordprocessingml/2006/main" w:rsidRPr="00E84C88">
        <w:rPr>
          <w:rFonts w:ascii="Arial" w:eastAsia="Times New Roman" w:hAnsi="Arial" w:cs="Arial"/>
          <w:sz w:val="20"/>
          <w:szCs w:val="24"/>
          <w:lang w:val="en-US"/>
        </w:rPr>
        <w:t xml:space="preserve">Продавец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от </w:t>
      </w:r>
      <w:r xmlns:w="http://schemas.openxmlformats.org/wordprocessingml/2006/main" w:rsidRPr="00E84C88">
        <w:rPr>
          <w:rFonts w:ascii="GHEA Grapalat" w:eastAsia="Times New Roman" w:hAnsi="GHEA Grapalat" w:cs="Sylfaen"/>
          <w:sz w:val="20"/>
          <w:szCs w:val="24"/>
          <w:lang w:val="en-US"/>
        </w:rPr>
        <w:t xml:space="preserve">20 </w:t>
      </w:r>
      <w:r xmlns:w="http://schemas.openxmlformats.org/wordprocessingml/2006/main" w:rsidRPr="00E84C88">
        <w:rPr>
          <w:rFonts w:ascii="Arial" w:eastAsia="Times New Roman" w:hAnsi="Arial" w:cs="Arial"/>
          <w:sz w:val="20"/>
          <w:szCs w:val="24"/>
          <w:lang w:val="en-US"/>
        </w:rPr>
        <w:t xml:space="preserve">лет </w:t>
      </w:r>
      <w:r xmlns:w="http://schemas.openxmlformats.org/wordprocessingml/2006/main" w:rsidRPr="00E84C88">
        <w:rPr>
          <w:rFonts w:ascii="GHEA Grapalat" w:eastAsia="Times New Roman" w:hAnsi="GHEA Grapalat" w:cs="Sylfaen"/>
          <w:sz w:val="20"/>
          <w:szCs w:val="24"/>
          <w:lang w:val="en-US"/>
        </w:rPr>
        <w:t xml:space="preserve">.</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запечатанный </w:t>
      </w:r>
      <w:r xmlns:w="http://schemas.openxmlformats.org/wordprocessingml/2006/main" w:rsidRPr="00E84C88">
        <w:rPr>
          <w:rFonts w:ascii="GHEA Grapalat" w:eastAsia="Times New Roman" w:hAnsi="GHEA Grapalat" w:cs="Sylfaen"/>
          <w:sz w:val="20"/>
          <w:szCs w:val="24"/>
          <w:lang w:val="hy-AM"/>
        </w:rPr>
        <w:t xml:space="preserve">N</w:t>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p>
    <w:p w14:paraId="14369583" w14:textId="77777777" w:rsidR="00532D6C" w:rsidRPr="00E84C88" w:rsidRDefault="00532D6C" w:rsidP="00532D6C">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12"/>
          <w:szCs w:val="16"/>
          <w:lang w:val="hy-AM"/>
        </w:rPr>
      </w:pP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Arial" w:eastAsia="Times New Roman" w:hAnsi="Arial" w:cs="Arial"/>
          <w:sz w:val="12"/>
          <w:szCs w:val="16"/>
          <w:lang w:val="hy-AM"/>
        </w:rPr>
        <w:t xml:space="preserve">договор</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герметизация</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дата</w:t>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договор</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число</w:t>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p>
    <w:p w14:paraId="0D127120" w14:textId="77777777" w:rsidR="00532D6C" w:rsidRPr="00E84C88" w:rsidRDefault="00532D6C" w:rsidP="00532D6C">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договор</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в пределах</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Продавцу </w:t>
      </w:r>
      <w:r xmlns:w="http://schemas.openxmlformats.org/wordprocessingml/2006/main" w:rsidRPr="00E84C88">
        <w:rPr>
          <w:rFonts w:ascii="GHEA Grapalat" w:eastAsia="Times New Roman" w:hAnsi="GHEA Grapalat" w:cs="Sylfaen"/>
          <w:sz w:val="20"/>
          <w:szCs w:val="24"/>
          <w:lang w:val="hy-AM"/>
        </w:rPr>
        <w:t xml:space="preserve">20 </w:t>
      </w:r>
      <w:r xmlns:w="http://schemas.openxmlformats.org/wordprocessingml/2006/main" w:rsidRPr="00E84C88">
        <w:rPr>
          <w:rFonts w:ascii="Arial" w:eastAsia="Times New Roman" w:hAnsi="Arial" w:cs="Arial"/>
          <w:sz w:val="20"/>
          <w:szCs w:val="24"/>
          <w:lang w:val="hy-AM"/>
        </w:rPr>
        <w:t xml:space="preserve">лет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поставка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приемка</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для этой цели</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Покупателю</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передал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ниже</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упомянул</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продукты </w:t>
      </w:r>
      <w:r xmlns:w="http://schemas.openxmlformats.org/wordprocessingml/2006/main" w:rsidRPr="00E84C88">
        <w:rPr>
          <w:rFonts w:ascii="GHEA Grapalat" w:eastAsia="Times New Roman" w:hAnsi="GHEA Grapalat" w:cs="Sylfaen"/>
          <w:sz w:val="20"/>
          <w:szCs w:val="24"/>
          <w:lang w:val="hy-AM"/>
        </w:rPr>
        <w:t xml:space="preserve">.</w:t>
      </w:r>
    </w:p>
    <w:p w14:paraId="178A8463" w14:textId="77777777" w:rsidR="00532D6C" w:rsidRPr="00E84C88" w:rsidRDefault="00532D6C" w:rsidP="00532D6C">
      <w:pPr>
        <w:tabs>
          <w:tab w:val="left" w:pos="2972"/>
        </w:tabs>
        <w:spacing w:after="0" w:line="240" w:lineRule="auto"/>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32D6C" w:rsidRPr="00E84C88" w14:paraId="461D248D" w14:textId="77777777" w:rsidTr="00532D6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0580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Cs/>
                <w:sz w:val="18"/>
                <w:szCs w:val="18"/>
                <w:lang w:val="en-US" w:eastAsia="ru-RU"/>
              </w:rPr>
            </w:pPr>
            <w:r xmlns:w="http://schemas.openxmlformats.org/wordprocessingml/2006/main" w:rsidRPr="00E84C88">
              <w:rPr>
                <w:rFonts w:ascii="Arial" w:eastAsia="Times New Roman" w:hAnsi="Arial" w:cs="Arial"/>
                <w:bCs/>
                <w:sz w:val="18"/>
                <w:szCs w:val="18"/>
                <w:lang w:val="en-US" w:eastAsia="ru-RU"/>
              </w:rPr>
              <w:t xml:space="preserve">Продукт</w:t>
            </w:r>
          </w:p>
        </w:tc>
      </w:tr>
      <w:tr w:rsidR="00532D6C" w:rsidRPr="00E84C88" w14:paraId="065886F4"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71003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6C587E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измерение</w:t>
            </w:r>
            <w:r xmlns:w="http://schemas.openxmlformats.org/wordprocessingml/2006/main" w:rsidRPr="00E84C88">
              <w:rPr>
                <w:rFonts w:ascii="GHEA Grapalat" w:eastAsia="Times New Roman" w:hAnsi="GHEA Grapalat" w:cs="Sylfae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блок</w:t>
            </w:r>
            <w:r xmlns:w="http://schemas.openxmlformats.org/wordprocessingml/2006/main" w:rsidRPr="00E84C88">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A09D5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количество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фактическое </w:t>
            </w:r>
            <w:r xmlns:w="http://schemas.openxmlformats.org/wordprocessingml/2006/main" w:rsidRPr="00E84C88">
              <w:rPr>
                <w:rFonts w:ascii="GHEA Grapalat" w:eastAsia="Times New Roman" w:hAnsi="GHEA Grapalat" w:cs="Times New Roman"/>
                <w:sz w:val="18"/>
                <w:szCs w:val="18"/>
                <w:lang w:val="en-US"/>
              </w:rPr>
              <w:t xml:space="preserve">)</w:t>
            </w:r>
          </w:p>
        </w:tc>
      </w:tr>
      <w:tr w:rsidR="00532D6C" w:rsidRPr="00E84C88" w14:paraId="0DDB773E"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D3DFE55"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52C57E"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86F389B"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r w:rsidR="00532D6C" w:rsidRPr="00E84C88" w14:paraId="35B76655"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77A2C56"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503BC87"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B64665A"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bl>
    <w:p w14:paraId="57DDAA56" w14:textId="77777777" w:rsidR="00532D6C" w:rsidRPr="00E84C88" w:rsidRDefault="00532D6C" w:rsidP="00532D6C">
      <w:pPr>
        <w:tabs>
          <w:tab w:val="left" w:pos="360"/>
          <w:tab w:val="left" w:pos="540"/>
        </w:tabs>
        <w:spacing w:after="0" w:line="240" w:lineRule="auto"/>
        <w:jc w:val="both"/>
        <w:rPr>
          <w:rFonts w:ascii="GHEA Grapalat" w:eastAsia="Times New Roman" w:hAnsi="GHEA Grapalat" w:cs="Sylfaen"/>
          <w:sz w:val="24"/>
          <w:szCs w:val="24"/>
          <w:lang w:val="en-US" w:eastAsia="ru-RU"/>
        </w:rPr>
      </w:pPr>
    </w:p>
    <w:p w14:paraId="6DDC8ED0" w14:textId="77777777" w:rsidR="00532D6C" w:rsidRPr="00E84C88" w:rsidRDefault="00532D6C" w:rsidP="00532D6C">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4"/>
          <w:lang w:val="en-US"/>
        </w:rPr>
      </w:pPr>
      <w:r xmlns:w="http://schemas.openxmlformats.org/wordprocessingml/2006/main" w:rsidRPr="00E84C88">
        <w:rPr>
          <w:rFonts w:ascii="Arial" w:eastAsia="Times New Roman" w:hAnsi="Arial" w:cs="Arial"/>
          <w:sz w:val="20"/>
          <w:szCs w:val="24"/>
          <w:lang w:val="en-US"/>
        </w:rPr>
        <w:t xml:space="preserve">Этот</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акт</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составленный</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в </w:t>
      </w:r>
      <w:r xmlns:w="http://schemas.openxmlformats.org/wordprocessingml/2006/main" w:rsidRPr="00E84C88">
        <w:rPr>
          <w:rFonts w:ascii="GHEA Grapalat" w:eastAsia="Times New Roman" w:hAnsi="GHEA Grapalat" w:cs="Sylfaen"/>
          <w:sz w:val="20"/>
          <w:szCs w:val="24"/>
          <w:lang w:val="en-US"/>
        </w:rPr>
        <w:t xml:space="preserve">2 </w:t>
      </w:r>
      <w:r xmlns:w="http://schemas.openxmlformats.org/wordprocessingml/2006/main" w:rsidRPr="00E84C88">
        <w:rPr>
          <w:rFonts w:ascii="Arial" w:eastAsia="Times New Roman" w:hAnsi="Arial" w:cs="Arial"/>
          <w:sz w:val="20"/>
          <w:szCs w:val="24"/>
          <w:lang w:val="en-US"/>
        </w:rPr>
        <w:t xml:space="preserve">экземплярах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каждый</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в сторону</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предоставил</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является</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один за другим</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пример </w:t>
      </w:r>
      <w:r xmlns:w="http://schemas.openxmlformats.org/wordprocessingml/2006/main" w:rsidRPr="00E84C88">
        <w:rPr>
          <w:rFonts w:ascii="GHEA Grapalat" w:eastAsia="Times New Roman" w:hAnsi="GHEA Grapalat" w:cs="Sylfaen"/>
          <w:sz w:val="20"/>
          <w:szCs w:val="24"/>
          <w:lang w:val="en-US"/>
        </w:rPr>
        <w:t xml:space="preserve">:</w:t>
      </w:r>
    </w:p>
    <w:p w14:paraId="415FBF24"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hy-AM"/>
        </w:rPr>
      </w:pPr>
    </w:p>
    <w:p w14:paraId="1134B268" w14:textId="77777777" w:rsidR="00532D6C" w:rsidRPr="00E84C88" w:rsidRDefault="00532D6C" w:rsidP="00532D6C">
      <w:pPr>
        <w:spacing w:after="0" w:line="240" w:lineRule="auto"/>
        <w:jc w:val="center"/>
        <w:rPr>
          <w:rFonts w:ascii="GHEA Grapalat" w:eastAsia="Times New Roman" w:hAnsi="GHEA Grapalat" w:cs="Sylfaen"/>
          <w:lang w:val="hy-AM"/>
        </w:rPr>
      </w:pPr>
    </w:p>
    <w:p w14:paraId="2DACE998" w14:textId="77777777" w:rsidR="00532D6C" w:rsidRPr="00E84C88" w:rsidRDefault="00532D6C" w:rsidP="00532D6C">
      <w:pPr>
        <w:spacing w:after="0" w:line="240" w:lineRule="auto"/>
        <w:jc w:val="center"/>
        <w:rPr>
          <w:rFonts w:ascii="GHEA Grapalat" w:eastAsia="Times New Roman" w:hAnsi="GHEA Grapalat" w:cs="Sylfaen"/>
          <w:sz w:val="14"/>
          <w:szCs w:val="14"/>
          <w:lang w:val="hy-AM"/>
        </w:rPr>
      </w:pPr>
    </w:p>
    <w:p w14:paraId="5D8A2D54" w14:textId="77777777" w:rsidR="00532D6C" w:rsidRPr="00E84C88" w:rsidRDefault="00532D6C" w:rsidP="00532D6C">
      <w:pPr>
        <w:spacing w:after="0" w:line="240" w:lineRule="auto"/>
        <w:jc w:val="center"/>
        <w:rPr>
          <w:rFonts w:ascii="GHEA Grapalat" w:eastAsia="Times New Roman" w:hAnsi="GHEA Grapalat" w:cs="Sylfaen"/>
          <w:lang w:val="hy-AM"/>
        </w:rPr>
      </w:pPr>
    </w:p>
    <w:p w14:paraId="18F9E9C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lang w:val="en-US"/>
        </w:rPr>
      </w:pPr>
      <w:r xmlns:w="http://schemas.openxmlformats.org/wordprocessingml/2006/main" w:rsidRPr="00E84C88">
        <w:rPr>
          <w:rFonts w:ascii="Arial" w:eastAsia="Times New Roman" w:hAnsi="Arial" w:cs="Arial"/>
          <w:lang w:val="en-US"/>
        </w:rPr>
        <w:t xml:space="preserve">СТОРОНЫ</w:t>
      </w:r>
    </w:p>
    <w:p w14:paraId="468B21BB" w14:textId="77777777" w:rsidR="00532D6C" w:rsidRPr="00E84C88" w:rsidRDefault="00532D6C" w:rsidP="00532D6C">
      <w:pPr>
        <w:spacing w:after="0" w:line="240" w:lineRule="auto"/>
        <w:jc w:val="center"/>
        <w:rPr>
          <w:rFonts w:ascii="GHEA Grapalat" w:eastAsia="Times New Roman" w:hAnsi="GHEA Grapalat" w:cs="Sylfaen"/>
          <w:lang w:val="en-US"/>
        </w:rPr>
      </w:pPr>
    </w:p>
    <w:p w14:paraId="6299EEFA"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p w14:paraId="4671EA2D"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532D6C" w:rsidRPr="00E84C88" w14:paraId="5E31A503" w14:textId="77777777" w:rsidTr="00532D6C">
        <w:tc>
          <w:tcPr>
            <w:tcW w:w="4785" w:type="dxa"/>
          </w:tcPr>
          <w:p w14:paraId="1B3195C5" w14:textId="77777777" w:rsidR="00532D6C" w:rsidRPr="00E84C88" w:rsidRDefault="00532D6C" w:rsidP="00532D6C">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E84C88">
              <w:rPr>
                <w:rFonts w:ascii="Arial" w:eastAsia="Times New Roman" w:hAnsi="Arial" w:cs="Arial"/>
                <w:b/>
                <w:bCs/>
                <w:lang w:val="en-US"/>
              </w:rPr>
              <w:t xml:space="preserve">Передан</w:t>
            </w:r>
          </w:p>
        </w:tc>
        <w:tc>
          <w:tcPr>
            <w:tcW w:w="5223" w:type="dxa"/>
          </w:tcPr>
          <w:p w14:paraId="584B5CBD" w14:textId="77777777" w:rsidR="00532D6C" w:rsidRPr="00E84C88" w:rsidRDefault="00532D6C" w:rsidP="00532D6C">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E84C88">
              <w:rPr>
                <w:rFonts w:ascii="GHEA Grapalat" w:eastAsia="Times New Roman" w:hAnsi="GHEA Grapalat" w:cs="Sylfaen"/>
                <w:b/>
                <w:bCs/>
                <w:lang w:val="en-US"/>
              </w:rPr>
              <w:t xml:space="preserve">        </w:t>
            </w:r>
            <w:r xmlns:w="http://schemas.openxmlformats.org/wordprocessingml/2006/main" w:rsidRPr="00E84C88">
              <w:rPr>
                <w:rFonts w:ascii="Arial" w:eastAsia="Times New Roman" w:hAnsi="Arial" w:cs="Arial"/>
                <w:b/>
                <w:bCs/>
                <w:lang w:val="en-US"/>
              </w:rPr>
              <w:t xml:space="preserve">Принял</w:t>
            </w:r>
          </w:p>
        </w:tc>
      </w:tr>
    </w:tbl>
    <w:p w14:paraId="31944293" w14:textId="464AE02C" w:rsidR="00532D6C" w:rsidRPr="00E84C88" w:rsidRDefault="00D96837" w:rsidP="00532D6C">
      <w:pPr xmlns:w="http://schemas.openxmlformats.org/wordprocessingml/2006/main">
        <w:tabs>
          <w:tab w:val="left" w:pos="360"/>
          <w:tab w:val="left" w:pos="540"/>
        </w:tabs>
        <w:spacing w:after="0" w:line="240" w:lineRule="auto"/>
        <w:rPr>
          <w:rFonts w:ascii="GHEA Grapalat" w:eastAsia="Times New Roman" w:hAnsi="GHEA Grapalat" w:cs="Sylfaen"/>
          <w:sz w:val="20"/>
          <w:szCs w:val="20"/>
          <w:lang w:val="en-US" w:eastAsia="ru-RU"/>
        </w:rPr>
      </w:pPr>
      <w:r xmlns:w="http://schemas.openxmlformats.org/wordprocessingml/2006/main">
        <w:rPr>
          <w:rFonts w:ascii="GHEA Grapalat" w:eastAsia="Times New Roman" w:hAnsi="GHEA Grapalat" w:cs="Sylfaen"/>
          <w:sz w:val="20"/>
          <w:szCs w:val="20"/>
          <w:lang w:val="en-US" w:eastAsia="ru-RU"/>
        </w:rPr>
        <w:t xml:space="preserve">                                                                                      </w:t>
      </w:r>
      <w:proofErr xmlns:w="http://schemas.openxmlformats.org/wordprocessingml/2006/main" w:type="gramStart"/>
      <w:r xmlns:w="http://schemas.openxmlformats.org/wordprocessingml/2006/main" w:rsidR="00532D6C" w:rsidRPr="00E84C88">
        <w:rPr>
          <w:rFonts w:ascii="Arial" w:eastAsia="Times New Roman" w:hAnsi="Arial" w:cs="Arial"/>
          <w:sz w:val="20"/>
          <w:szCs w:val="20"/>
          <w:lang w:val="en-US" w:eastAsia="ru-RU"/>
        </w:rPr>
        <w:t xml:space="preserve">приложение</w:t>
      </w:r>
      <w:proofErr xmlns:w="http://schemas.openxmlformats.org/wordprocessingml/2006/main" w:type="gramEnd"/>
      <w:r xmlns:w="http://schemas.openxmlformats.org/wordprocessingml/2006/main" w:rsidR="00532D6C" w:rsidRPr="00E84C88">
        <w:rPr>
          <w:rFonts w:ascii="GHEA Grapalat" w:eastAsia="Times New Roman" w:hAnsi="GHEA Grapalat" w:cs="Sylfaen"/>
          <w:sz w:val="20"/>
          <w:szCs w:val="20"/>
          <w:lang w:val="en-US" w:eastAsia="ru-RU"/>
        </w:rPr>
        <w:t xml:space="preserve"> </w:t>
      </w:r>
      <w:r xmlns:w="http://schemas.openxmlformats.org/wordprocessingml/2006/main" w:rsidR="00532D6C" w:rsidRPr="00E84C88">
        <w:rPr>
          <w:rFonts w:ascii="Arial" w:eastAsia="Times New Roman" w:hAnsi="Arial" w:cs="Arial"/>
          <w:sz w:val="20"/>
          <w:szCs w:val="20"/>
          <w:lang w:val="en-US" w:eastAsia="ru-RU"/>
        </w:rPr>
        <w:t xml:space="preserve">разработанный</w:t>
      </w:r>
      <w:r xmlns:w="http://schemas.openxmlformats.org/wordprocessingml/2006/main" w:rsidR="00532D6C" w:rsidRPr="00E84C88">
        <w:rPr>
          <w:rFonts w:ascii="GHEA Grapalat" w:eastAsia="Times New Roman" w:hAnsi="GHEA Grapalat" w:cs="Sylfaen"/>
          <w:sz w:val="20"/>
          <w:szCs w:val="20"/>
          <w:lang w:val="en-US" w:eastAsia="ru-RU"/>
        </w:rPr>
        <w:t xml:space="preserve"> </w:t>
      </w:r>
      <w:r xmlns:w="http://schemas.openxmlformats.org/wordprocessingml/2006/main" w:rsidR="00532D6C" w:rsidRPr="00E84C88">
        <w:rPr>
          <w:rFonts w:ascii="Arial" w:eastAsia="Times New Roman" w:hAnsi="Arial" w:cs="Arial"/>
          <w:sz w:val="20"/>
          <w:szCs w:val="20"/>
          <w:lang w:val="en-US" w:eastAsia="ru-RU"/>
        </w:rPr>
        <w:t xml:space="preserve">представитель </w:t>
      </w:r>
      <w:r xmlns:w="http://schemas.openxmlformats.org/wordprocessingml/2006/main" w:rsidR="00532D6C" w:rsidRPr="00E84C88">
        <w:rPr>
          <w:rFonts w:ascii="GHEA Grapalat" w:eastAsia="Times New Roman" w:hAnsi="GHEA Grapalat" w:cs="Sylfaen"/>
          <w:sz w:val="20"/>
          <w:szCs w:val="20"/>
          <w:lang w:val="en-US" w:eastAsia="ru-RU"/>
        </w:rPr>
        <w:t xml:space="preserve">:</w:t>
      </w:r>
    </w:p>
    <w:p w14:paraId="1FCADD1E"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32D6C" w:rsidRPr="00E84C88" w14:paraId="194AFE11" w14:textId="77777777" w:rsidTr="00532D6C">
        <w:trPr>
          <w:tblCellSpacing w:w="7" w:type="dxa"/>
          <w:jc w:val="center"/>
        </w:trPr>
        <w:tc>
          <w:tcPr>
            <w:tcW w:w="0" w:type="auto"/>
            <w:vAlign w:val="center"/>
          </w:tcPr>
          <w:p w14:paraId="449187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1E19CDD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фамилия </w:t>
            </w:r>
            <w:r xmlns:w="http://schemas.openxmlformats.org/wordprocessingml/2006/main" w:rsidRPr="00E84C88">
              <w:rPr>
                <w:rFonts w:ascii="GHEA Grapalat" w:eastAsia="Times New Roman" w:hAnsi="GHEA Grapalat" w:cs="GHEA Grapalat"/>
                <w:color w:val="000000"/>
                <w:sz w:val="15"/>
                <w:szCs w:val="15"/>
                <w:lang w:val="en-US"/>
              </w:rPr>
              <w:t xml:space="preserve">, </w:t>
            </w:r>
            <w:r xmlns:w="http://schemas.openxmlformats.org/wordprocessingml/2006/main" w:rsidRPr="00E84C88">
              <w:rPr>
                <w:rFonts w:ascii="Arial" w:eastAsia="Times New Roman" w:hAnsi="Arial" w:cs="Arial"/>
                <w:color w:val="000000"/>
                <w:sz w:val="15"/>
                <w:szCs w:val="15"/>
                <w:lang w:val="en-US"/>
              </w:rPr>
              <w:t xml:space="preserve">имя</w:t>
            </w:r>
          </w:p>
        </w:tc>
        <w:tc>
          <w:tcPr>
            <w:tcW w:w="0" w:type="auto"/>
            <w:vAlign w:val="center"/>
          </w:tcPr>
          <w:p w14:paraId="5EF9C8E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2F9C46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фамилия </w:t>
            </w:r>
            <w:r xmlns:w="http://schemas.openxmlformats.org/wordprocessingml/2006/main" w:rsidRPr="00E84C88">
              <w:rPr>
                <w:rFonts w:ascii="GHEA Grapalat" w:eastAsia="Times New Roman" w:hAnsi="GHEA Grapalat" w:cs="GHEA Grapalat"/>
                <w:color w:val="000000"/>
                <w:sz w:val="15"/>
                <w:szCs w:val="15"/>
                <w:lang w:val="en-US"/>
              </w:rPr>
              <w:t xml:space="preserve">, </w:t>
            </w:r>
            <w:r xmlns:w="http://schemas.openxmlformats.org/wordprocessingml/2006/main" w:rsidRPr="00E84C88">
              <w:rPr>
                <w:rFonts w:ascii="Arial" w:eastAsia="Times New Roman" w:hAnsi="Arial" w:cs="Arial"/>
                <w:color w:val="000000"/>
                <w:sz w:val="15"/>
                <w:szCs w:val="15"/>
                <w:lang w:val="en-US"/>
              </w:rPr>
              <w:t xml:space="preserve">имя</w:t>
            </w:r>
          </w:p>
        </w:tc>
      </w:tr>
      <w:tr w:rsidR="00532D6C" w:rsidRPr="00E84C88" w14:paraId="36100C2F" w14:textId="77777777" w:rsidTr="00532D6C">
        <w:trPr>
          <w:tblCellSpacing w:w="7" w:type="dxa"/>
          <w:jc w:val="center"/>
        </w:trPr>
        <w:tc>
          <w:tcPr>
            <w:tcW w:w="0" w:type="auto"/>
            <w:vAlign w:val="center"/>
          </w:tcPr>
          <w:p w14:paraId="6D0195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70C42E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Подпись</w:t>
            </w:r>
          </w:p>
        </w:tc>
        <w:tc>
          <w:tcPr>
            <w:tcW w:w="0" w:type="auto"/>
            <w:vAlign w:val="center"/>
          </w:tcPr>
          <w:p w14:paraId="313B67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4EFC09C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подпись</w:t>
            </w:r>
          </w:p>
        </w:tc>
      </w:tr>
      <w:tr w:rsidR="00532D6C" w:rsidRPr="00E84C88" w14:paraId="56829A76" w14:textId="77777777" w:rsidTr="00532D6C">
        <w:trPr>
          <w:tblCellSpacing w:w="7" w:type="dxa"/>
          <w:jc w:val="center"/>
        </w:trPr>
        <w:tc>
          <w:tcPr>
            <w:tcW w:w="0" w:type="auto"/>
            <w:vAlign w:val="center"/>
          </w:tcPr>
          <w:p w14:paraId="20B02857" w14:textId="6ED87E8B" w:rsidR="00532D6C" w:rsidRPr="00E84C88" w:rsidRDefault="00D96837" w:rsidP="00532D6C">
            <w:pPr xmlns:w="http://schemas.openxmlformats.org/wordprocessingml/2006/main">
              <w:spacing w:after="0" w:line="240" w:lineRule="auto"/>
              <w:rPr>
                <w:rFonts w:ascii="GHEA Grapalat" w:eastAsia="Times New Roman" w:hAnsi="GHEA Grapalat" w:cs="GHEA Grapalat"/>
                <w:color w:val="000000"/>
                <w:sz w:val="21"/>
                <w:szCs w:val="21"/>
                <w:lang w:eastAsia="ru-RU"/>
              </w:rPr>
            </w:pPr>
            <w:r xmlns:w="http://schemas.openxmlformats.org/wordprocessingml/2006/main">
              <w:rPr>
                <w:rFonts w:ascii="GHEA Grapalat" w:eastAsia="Times New Roman" w:hAnsi="GHEA Grapalat" w:cs="GHEA Grapalat"/>
                <w:color w:val="000000"/>
                <w:sz w:val="21"/>
                <w:szCs w:val="21"/>
                <w:lang w:val="en-US"/>
              </w:rPr>
              <w:t xml:space="preserve">                          </w:t>
            </w:r>
          </w:p>
        </w:tc>
        <w:tc>
          <w:tcPr>
            <w:tcW w:w="0" w:type="auto"/>
            <w:vAlign w:val="center"/>
          </w:tcPr>
          <w:p w14:paraId="21084D1A" w14:textId="77777777" w:rsidR="00532D6C" w:rsidRPr="00E84C88" w:rsidRDefault="00532D6C" w:rsidP="00532D6C">
            <w:pPr>
              <w:spacing w:after="0" w:line="240" w:lineRule="auto"/>
              <w:rPr>
                <w:rFonts w:ascii="GHEA Grapalat" w:eastAsia="Times New Roman" w:hAnsi="GHEA Grapalat" w:cs="GHEA Grapalat"/>
                <w:color w:val="000000"/>
                <w:sz w:val="21"/>
                <w:szCs w:val="21"/>
                <w:lang w:eastAsia="ru-RU"/>
              </w:rPr>
            </w:pPr>
          </w:p>
        </w:tc>
      </w:tr>
    </w:tbl>
    <w:p w14:paraId="6B6C8DA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6748EA1A" w14:textId="77777777" w:rsidR="0022569E" w:rsidRPr="00597465" w:rsidRDefault="0022569E" w:rsidP="00597465">
      <w:pPr>
        <w:spacing w:after="0" w:line="240" w:lineRule="auto"/>
        <w:rPr>
          <w:rFonts w:ascii="GHEA Grapalat" w:hAnsi="GHEA Grapalat"/>
          <w:lang w:val="en-US"/>
        </w:rPr>
      </w:pPr>
    </w:p>
    <w:sectPr w:rsidR="0022569E" w:rsidRPr="00597465" w:rsidSect="00C4546D">
      <w:type w:val="continuous"/>
      <w:pgSz w:w="11906" w:h="16838" w:code="9"/>
      <w:pgMar w:top="720" w:right="662" w:bottom="533" w:left="1138" w:header="562" w:footer="56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D6FE7" w14:textId="77777777" w:rsidR="00A117B7" w:rsidRDefault="00A117B7" w:rsidP="00532D6C">
      <w:pPr>
        <w:spacing w:after="0" w:line="240" w:lineRule="auto"/>
      </w:pPr>
      <w:r>
        <w:separator/>
      </w:r>
    </w:p>
  </w:endnote>
  <w:endnote w:type="continuationSeparator" w:id="0">
    <w:p w14:paraId="01655698" w14:textId="77777777" w:rsidR="00A117B7" w:rsidRDefault="00A117B7" w:rsidP="0053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EF880" w14:textId="77777777" w:rsidR="00A117B7" w:rsidRDefault="00A117B7" w:rsidP="00532D6C">
      <w:pPr>
        <w:spacing w:after="0" w:line="240" w:lineRule="auto"/>
      </w:pPr>
      <w:r>
        <w:separator/>
      </w:r>
    </w:p>
  </w:footnote>
  <w:footnote w:type="continuationSeparator" w:id="0">
    <w:p w14:paraId="61B52628" w14:textId="77777777" w:rsidR="00A117B7" w:rsidRDefault="00A117B7" w:rsidP="00532D6C">
      <w:pPr>
        <w:spacing w:after="0" w:line="240" w:lineRule="auto"/>
      </w:pPr>
      <w:r>
        <w:continuationSeparator/>
      </w:r>
    </w:p>
  </w:footnote>
  <w:footnote w:id="1">
    <w:p w14:paraId="0CC354F5" w14:textId="77777777" w:rsidR="00D96837" w:rsidRPr="00D45BA2" w:rsidRDefault="00D96837" w:rsidP="00D96837">
      <w:pPr xmlns:w="http://schemas.openxmlformats.org/wordprocessingml/2006/main">
        <w:pStyle w:val="af2"/>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16"/>
          <w:lang w:val="af-ZA"/>
        </w:rPr>
        <w:t xml:space="preserve">Если цена закупки не превышает пороговых значений, установленных Соглашением Всемирной торговой организации о государственных закупках, данное предложение подлежит исключению из объявления.</w:t>
      </w:r>
    </w:p>
  </w:footnote>
  <w:footnote w:id="2">
    <w:p w14:paraId="169388FD" w14:textId="77777777" w:rsidR="00D96837" w:rsidRPr="00D96837" w:rsidRDefault="00D96837" w:rsidP="00532D6C">
      <w:pPr xmlns:w="http://schemas.openxmlformats.org/wordprocessingml/2006/main">
        <w:pStyle w:val="af2"/>
        <w:jc w:val="both"/>
      </w:pPr>
      <w:r xmlns:w="http://schemas.openxmlformats.org/wordprocessingml/2006/main">
        <w:rPr>
          <w:rFonts w:ascii="GHEA Grapalat" w:hAnsi="GHEA Grapalat"/>
          <w:i/>
          <w:sz w:val="16"/>
          <w:szCs w:val="16"/>
          <w:vertAlign w:val="superscript"/>
          <w:lang w:val="af-ZA" w:eastAsia="en-US"/>
        </w:rPr>
        <w:t xml:space="preserve">7 </w:t>
      </w:r>
      <w:r xmlns:w="http://schemas.openxmlformats.org/wordprocessingml/2006/main" w:rsidRPr="006265F4">
        <w:rPr>
          <w:rFonts w:ascii="GHEA Grapalat" w:hAnsi="GHEA Grapalat"/>
          <w:i/>
          <w:sz w:val="16"/>
          <w:szCs w:val="16"/>
          <w:lang w:val="af-ZA" w:eastAsia="en-US"/>
        </w:rPr>
        <w:t xml:space="preserve">Если настоящим приглашением не предусмотрено представление информации о товарном знаке, фирменном наименовании, бренде и наименовании производителя предлагаемого участником товара, то из подпункта исключить слова «а также о товарном знаке, фирменном наименовании, бренде и наименовании производителя предлагаемого товара» </w:t>
      </w:r>
      <w:r xmlns:w="http://schemas.openxmlformats.org/wordprocessingml/2006/main">
        <w:rPr>
          <w:rFonts w:ascii="GHEA Grapalat" w:hAnsi="GHEA Grapalat"/>
          <w:i/>
          <w:sz w:val="16"/>
          <w:szCs w:val="16"/>
          <w:lang w:val="hy-AM" w:eastAsia="en-US"/>
        </w:rPr>
        <w:t xml:space="preserve">.</w:t>
      </w:r>
      <w:r xmlns:w="http://schemas.openxmlformats.org/wordprocessingml/2006/main" w:rsidRPr="00C01EE8">
        <w:rPr>
          <w:rFonts w:ascii="GHEA Grapalat" w:hAnsi="GHEA Grapalat" w:cs="Sylfaen"/>
          <w:lang w:val="hy-AM"/>
        </w:rPr>
        <w:t xml:space="preserve"> </w:t>
      </w:r>
      <w:r xmlns:w="http://schemas.openxmlformats.org/wordprocessingml/2006/main" w:rsidRPr="000B7538">
        <w:rPr>
          <w:rFonts w:ascii="GHEA Grapalat" w:hAnsi="GHEA Grapalat"/>
          <w:i/>
          <w:sz w:val="16"/>
          <w:szCs w:val="16"/>
          <w:lang w:val="af-ZA" w:eastAsia="en-US"/>
        </w:rPr>
        <w:t xml:space="preserve">При этом участник может представить продукцию, произведенную более чем одним производителем, а также продукцию с разными торговыми марками, фирменными наименованиями и логотипами.</w:t>
      </w:r>
    </w:p>
  </w:footnote>
  <w:footnote w:id="3">
    <w:p w14:paraId="012BFD9F" w14:textId="77777777" w:rsidR="00D96837" w:rsidRPr="00D96837" w:rsidRDefault="00D96837" w:rsidP="00D96837">
      <w:pPr xmlns:w="http://schemas.openxmlformats.org/wordprocessingml/2006/main">
        <w:pStyle w:val="af2"/>
        <w:rPr>
          <w:rFonts w:ascii="Calibri" w:hAnsi="Calibr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cs="Sylfaen"/>
          <w:i/>
          <w:sz w:val="16"/>
          <w:szCs w:val="16"/>
        </w:rPr>
        <w:t xml:space="preserve">Определяется </w:t>
      </w:r>
      <w:r xmlns:w="http://schemas.openxmlformats.org/wordprocessingml/2006/main" w:rsidRPr="00D2213C">
        <w:rPr>
          <w:rFonts w:ascii="GHEA Grapalat" w:hAnsi="GHEA Grapalat" w:cs="Sylfaen"/>
          <w:i/>
          <w:sz w:val="16"/>
          <w:szCs w:val="16"/>
          <w:lang w:val="hy-AM"/>
        </w:rPr>
        <w:t xml:space="preserve">клиентом </w:t>
      </w:r>
      <w:r xmlns:w="http://schemas.openxmlformats.org/wordprocessingml/2006/main" w:rsidRPr="006265F4">
        <w:rPr>
          <w:rFonts w:ascii="GHEA Grapalat" w:hAnsi="GHEA Grapalat" w:cs="Sylfaen"/>
          <w:i/>
          <w:sz w:val="16"/>
          <w:szCs w:val="16"/>
        </w:rPr>
        <w:t xml:space="preserve">.</w:t>
      </w:r>
    </w:p>
  </w:footnote>
  <w:footnote w:id="4">
    <w:p w14:paraId="0FAD7290" w14:textId="77777777" w:rsidR="00D96837" w:rsidRPr="00D96837" w:rsidRDefault="00D96837" w:rsidP="00D96837">
      <w:pPr xmlns:w="http://schemas.openxmlformats.org/wordprocessingml/2006/main">
        <w:pStyle w:val="af2"/>
        <w:rPr>
          <w:rFonts w:ascii="Calibri" w:hAnsi="Calibri"/>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cs="Sylfaen"/>
          <w:i/>
          <w:sz w:val="16"/>
          <w:szCs w:val="16"/>
        </w:rPr>
        <w:t xml:space="preserve">Данное предложение удаляется из приглашения, если процедура закупки не организована партиями.</w:t>
      </w:r>
    </w:p>
  </w:footnote>
  <w:footnote w:id="5">
    <w:p w14:paraId="1E0867DF" w14:textId="77777777" w:rsidR="00D96837" w:rsidRPr="004B72E3"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Pr>
          <w:rFonts w:ascii="GHEA Grapalat" w:hAnsi="GHEA Grapalat" w:cs="Sylfaen"/>
          <w:i/>
          <w:sz w:val="16"/>
          <w:szCs w:val="16"/>
          <w:lang w:val="hy-AM"/>
        </w:rPr>
        <w:t xml:space="preserve">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14:paraId="43858D9C" w14:textId="77777777" w:rsidR="00D96837" w:rsidRPr="004B72E3"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4B72E3">
        <w:rPr>
          <w:rFonts w:ascii="GHEA Grapalat" w:hAnsi="GHEA Grapalat" w:cs="Sylfaen"/>
          <w:i/>
          <w:sz w:val="16"/>
          <w:szCs w:val="16"/>
          <w:lang w:val="hy-AM"/>
        </w:rPr>
        <w:t xml:space="preserve">-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14:paraId="75966AF7" w14:textId="77777777" w:rsidR="00D96837" w:rsidRPr="00084034"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EF774D">
        <w:rPr>
          <w:rFonts w:ascii="GHEA Grapalat" w:hAnsi="GHEA Grapalat" w:cs="Sylfaen"/>
          <w:i/>
          <w:sz w:val="16"/>
          <w:szCs w:val="16"/>
          <w:lang w:val="hy-AM"/>
        </w:rPr>
        <w:t xml:space="preserve">- процедура организуется на основании части 6 статьи 15 Закона РА «О закупках», за исключением случая, когда размер финансовых ресурсов, необходимых для организации процедуры на дату утверждения заявки на закупку, превышает 25 миллионов драмов РА и в дальнейшем для полной реализации заключаемого договора потребуются финансовые ресурсы, либо когда аванс предоставляется в рамках финансовых ресурсов, предоставленных на дату утверждения заявки на закупку.</w:t>
      </w:r>
    </w:p>
  </w:footnote>
  <w:footnote w:id="6">
    <w:p w14:paraId="26928902"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D96837">
        <w:rPr>
          <w:lang w:val="hy-AM"/>
        </w:rPr>
        <w:t xml:space="preserve"> </w:t>
      </w:r>
      <w:r xmlns:w="http://schemas.openxmlformats.org/wordprocessingml/2006/main" w:rsidRPr="000B7538">
        <w:rPr>
          <w:rFonts w:ascii="GHEA Grapalat" w:hAnsi="GHEA Grapalat" w:cs="Sylfaen"/>
          <w:i/>
          <w:sz w:val="16"/>
          <w:szCs w:val="16"/>
          <w:lang w:val="hy-AM"/>
        </w:rPr>
        <w:t xml:space="preserve">Если покупная цена данной акции в заказе на покупку:</w:t>
      </w:r>
    </w:p>
    <w:p w14:paraId="5E9ECE31"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не превышает двадцатипятикратного размера базовой величины закупок, то из настоящего пункта исключаются слова &lt;&lt;или гарантии, предоставленные банками&gt;&gt;.</w:t>
      </w:r>
    </w:p>
    <w:p w14:paraId="0D591E0C"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не превышает восьмидесятикратного размера базовой величины закупки, но превышает его в двадцать пять раз, то из настоящего абзаца слова «штраф (Приложение 4.2)» или «» исключаются, а число «20» заменяется числом «90»,</w:t>
      </w:r>
    </w:p>
    <w:p w14:paraId="2EE26995" w14:textId="77777777" w:rsidR="00D96837" w:rsidRPr="006F2A6C" w:rsidRDefault="00D96837" w:rsidP="00D96837">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cs="Sylfaen"/>
          <w:i/>
          <w:sz w:val="16"/>
          <w:szCs w:val="16"/>
          <w:lang w:val="hy-AM"/>
        </w:rPr>
        <w:t xml:space="preserve">- превышает восьмидесятикратный размер базовой величины закупки, то из настоящего пункта слова «штраф (Приложение 4.2)» или «» исключить, число «15» заменить числом «30», а число «20» заменить числом «90»,</w:t>
      </w:r>
    </w:p>
  </w:footnote>
  <w:footnote w:id="7">
    <w:p w14:paraId="3EF94DF3"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D96837">
        <w:rPr>
          <w:lang w:val="hy-AM"/>
        </w:rPr>
        <w:t xml:space="preserve"> </w:t>
      </w:r>
      <w:r xmlns:w="http://schemas.openxmlformats.org/wordprocessingml/2006/main" w:rsidRPr="000B7538">
        <w:rPr>
          <w:rFonts w:ascii="GHEA Grapalat" w:hAnsi="GHEA Grapalat" w:cs="Sylfaen"/>
          <w:i/>
          <w:sz w:val="16"/>
          <w:szCs w:val="16"/>
          <w:lang w:val="hy-AM"/>
        </w:rPr>
        <w:t xml:space="preserve">Если:</w:t>
      </w:r>
    </w:p>
    <w:p w14:paraId="7D302E6D" w14:textId="77777777" w:rsidR="00D96837" w:rsidRPr="00F913EC"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если положение, изложенное в пункте 4 пункта 10.2, не применяется в рамках настоящей процедуры, то данный пункт из приглашения исключается, а из пункта 5 слова «или Приложение 4.1» исключаются.</w:t>
      </w:r>
    </w:p>
    <w:p w14:paraId="3C7212EB" w14:textId="77777777" w:rsidR="00D96837" w:rsidRPr="006F2A6C"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F913EC">
        <w:rPr>
          <w:rFonts w:ascii="GHEA Grapalat" w:hAnsi="GHEA Grapalat" w:cs="Sylfaen"/>
          <w:i/>
          <w:sz w:val="16"/>
          <w:szCs w:val="16"/>
          <w:lang w:val="hy-AM"/>
        </w:rPr>
        <w:t xml:space="preserve">- в рамках настоящей процедуры применяется регламент, изложенный в абзаце 4 пункта 10.2, тогда вместо пунктов 4 и 5 устанавливается следующее условие: «После принятия результата каждого этапа исполнения контракта размер квалификационного обеспечения уменьшается пропорционально размеру этого этапа.</w:t>
      </w:r>
      <w:r xmlns:w="http://schemas.openxmlformats.org/wordprocessingml/2006/main" w:rsidRPr="00045B10" w:rsidDel="005A72DB">
        <w:rPr>
          <w:rFonts w:ascii="GHEA Grapalat" w:hAnsi="GHEA Grapalat" w:cs="Sylfaen"/>
          <w:i/>
          <w:sz w:val="16"/>
          <w:szCs w:val="16"/>
          <w:lang w:val="hy-AM"/>
        </w:rPr>
        <w:t xml:space="preserve"> </w:t>
      </w:r>
      <w:r xmlns:w="http://schemas.openxmlformats.org/wordprocessingml/2006/main" w:rsidRPr="00045B10">
        <w:rPr>
          <w:rFonts w:ascii="GHEA Grapalat" w:hAnsi="GHEA Grapalat" w:cs="Sylfaen"/>
          <w:i/>
          <w:sz w:val="16"/>
          <w:szCs w:val="16"/>
          <w:lang w:val="hy-AM"/>
        </w:rPr>
        <w:t xml:space="preserve">: Выбранный участник должен предоставить гарантию квалификации в соответствии с Приложением 4.1. », а Приложение 4 из приглашения удаляется.</w:t>
      </w:r>
    </w:p>
  </w:footnote>
  <w:footnote w:id="8">
    <w:p w14:paraId="7F4C9D01" w14:textId="77777777" w:rsidR="00D96837" w:rsidRPr="00084034" w:rsidRDefault="00D96837" w:rsidP="00D96837">
      <w:pPr xmlns:w="http://schemas.openxmlformats.org/wordprocessingml/2006/main">
        <w:pStyle w:val="af2"/>
        <w:rPr>
          <w:rFonts w:ascii="Sylfaen" w:hAnsi="Sylfaen"/>
          <w:lang w:val="hy-AM"/>
        </w:rPr>
      </w:pPr>
      <w:r xmlns:w="http://schemas.openxmlformats.org/wordprocessingml/2006/main">
        <w:rPr>
          <w:rStyle w:val="af6"/>
        </w:rPr>
        <w:footnoteRef xmlns:w="http://schemas.openxmlformats.org/wordprocessingml/2006/main"/>
      </w:r>
      <w:r xmlns:w="http://schemas.openxmlformats.org/wordprocessingml/2006/main" w:rsidRPr="00774D8A">
        <w:rPr>
          <w:rFonts w:ascii="GHEA Grapalat" w:hAnsi="GHEA Grapalat" w:cs="Sylfaen"/>
          <w:i/>
          <w:sz w:val="16"/>
          <w:szCs w:val="16"/>
          <w:lang w:val="hy-AM"/>
        </w:rPr>
        <w:t xml:space="preserve">Если цена товара, подлежащего закупке по заказу, не превышает 25 миллионов драмов, то</w:t>
      </w:r>
      <w:r xmlns:w="http://schemas.openxmlformats.org/wordprocessingml/2006/main" w:rsidRPr="00B462B5">
        <w:rPr>
          <w:rFonts w:ascii="Times New Roman" w:hAnsi="Times New Roman"/>
          <w:lang w:val="hy-AM"/>
        </w:rPr>
        <w:t xml:space="preserve"> </w:t>
      </w:r>
      <w:r xmlns:w="http://schemas.openxmlformats.org/wordprocessingml/2006/main" w:rsidRPr="00B462B5">
        <w:rPr>
          <w:rFonts w:ascii="GHEA Grapalat" w:hAnsi="GHEA Grapalat" w:cs="Sylfaen"/>
          <w:i/>
          <w:sz w:val="16"/>
          <w:szCs w:val="16"/>
          <w:lang w:val="hy-AM"/>
        </w:rPr>
        <w:t xml:space="preserve">Слова «в виде банковской гарантии или денежных средств» заменить словами «в виде односторонне подтвержденной исполнительной надписи (Приложение 5.1) или денежных средств», а число &lt;&lt;90&gt;&gt;, указанное в пункте 3, заменить числом &lt;&lt;20&gt;&gt;.</w:t>
      </w:r>
    </w:p>
    <w:p w14:paraId="39303530" w14:textId="77777777" w:rsidR="00D96837" w:rsidRPr="00D96837" w:rsidRDefault="00D96837" w:rsidP="00D96837">
      <w:pPr>
        <w:pStyle w:val="af2"/>
        <w:rPr>
          <w:rFonts w:ascii="Calibri" w:hAnsi="Calibri"/>
          <w:lang w:val="hy-AM"/>
        </w:rPr>
      </w:pPr>
    </w:p>
  </w:footnote>
  <w:footnote w:id="9">
    <w:p w14:paraId="097535CD" w14:textId="77777777" w:rsidR="00D96837" w:rsidRPr="00D96837" w:rsidRDefault="00D96837" w:rsidP="00D96837">
      <w:pPr xmlns:w="http://schemas.openxmlformats.org/wordprocessingml/2006/main">
        <w:pStyle w:val="af2"/>
        <w:rPr>
          <w:rFonts w:ascii="Calibri" w:hAnsi="Calibri"/>
          <w:lang w:val="hy-AM"/>
        </w:rPr>
      </w:pPr>
      <w:r xmlns:w="http://schemas.openxmlformats.org/wordprocessingml/2006/main">
        <w:rPr>
          <w:rStyle w:val="af6"/>
        </w:rPr>
        <w:footnoteRef xmlns:w="http://schemas.openxmlformats.org/wordprocessingml/2006/main"/>
      </w:r>
      <w:r xmlns:w="http://schemas.openxmlformats.org/wordprocessingml/2006/main" w:rsidRPr="00D96837">
        <w:rPr>
          <w:lang w:val="hy-AM"/>
        </w:rPr>
        <w:t xml:space="preserve"> </w:t>
      </w:r>
      <w:r xmlns:w="http://schemas.openxmlformats.org/wordprocessingml/2006/main" w:rsidRPr="00D96837">
        <w:rPr>
          <w:rFonts w:ascii="GHEA Grapalat" w:hAnsi="GHEA Grapalat" w:cs="Sylfaen"/>
          <w:i/>
          <w:sz w:val="16"/>
          <w:szCs w:val="16"/>
          <w:lang w:val="hy-AM"/>
        </w:rPr>
        <w:t xml:space="preserve">Этот пункт редактируется в соответствии с пожеланиями клиента.</w:t>
      </w:r>
    </w:p>
  </w:footnote>
  <w:footnote w:id="10">
    <w:p w14:paraId="05095F6C" w14:textId="77777777" w:rsidR="00D96837" w:rsidRPr="006265F4" w:rsidRDefault="00D96837" w:rsidP="00532D6C">
      <w:pPr xmlns:w="http://schemas.openxmlformats.org/wordprocessingml/2006/main">
        <w:pStyle w:val="af2"/>
        <w:jc w:val="both"/>
        <w:rPr>
          <w:rFonts w:ascii="Sylfaen" w:hAnsi="Sylfaen" w:cs="Sylfaen"/>
          <w:lang w:val="af-ZA"/>
        </w:rPr>
      </w:pPr>
      <w:r xmlns:w="http://schemas.openxmlformats.org/wordprocessingml/2006/main">
        <w:rPr>
          <w:rFonts w:ascii="GHEA Grapalat" w:hAnsi="GHEA Grapalat" w:cs="Sylfaen"/>
          <w:i/>
          <w:sz w:val="16"/>
          <w:szCs w:val="16"/>
          <w:vertAlign w:val="superscript"/>
          <w:lang w:val="es-ES" w:eastAsia="en-US"/>
        </w:rPr>
        <w:t xml:space="preserve">15 В случае участия в </w:t>
      </w:r>
      <w:r xmlns:w="http://schemas.openxmlformats.org/wordprocessingml/2006/main" w:rsidRPr="006265F4">
        <w:rPr>
          <w:rFonts w:ascii="GHEA Grapalat" w:hAnsi="GHEA Grapalat" w:cs="Sylfaen"/>
          <w:i/>
          <w:sz w:val="16"/>
          <w:szCs w:val="16"/>
          <w:lang w:val="es-ES" w:eastAsia="en-US"/>
        </w:rPr>
        <w:t xml:space="preserve">совместной </w:t>
      </w:r>
      <w:r xmlns:w="http://schemas.openxmlformats.org/wordprocessingml/2006/main" w:rsidRPr="00D60ADB">
        <w:rPr>
          <w:rFonts w:ascii="GHEA Grapalat" w:hAnsi="GHEA Grapalat" w:cs="Sylfaen"/>
          <w:i/>
          <w:sz w:val="16"/>
          <w:szCs w:val="16"/>
          <w:lang w:val="hy-AM"/>
        </w:rPr>
        <w:t xml:space="preserve">деятельности (консорциуме) документы, входящие в заявку и утвержденные участником, должны быть утверждены всеми членами консорциума.</w:t>
      </w:r>
    </w:p>
  </w:footnote>
  <w:footnote w:id="11">
    <w:p w14:paraId="539E724C" w14:textId="77777777" w:rsidR="00D96837" w:rsidRPr="000B7538" w:rsidRDefault="00D96837" w:rsidP="00532D6C">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sidRPr="000B7538">
        <w:rPr>
          <w:rFonts w:ascii="GHEA Grapalat" w:hAnsi="GHEA Grapalat"/>
          <w:i/>
          <w:sz w:val="16"/>
          <w:szCs w:val="16"/>
          <w:lang w:val="hy-AM" w:eastAsia="ru-RU"/>
        </w:rPr>
        <w:footnoteRef xmlns:w="http://schemas.openxmlformats.org/wordprocessingml/2006/main"/>
      </w:r>
      <w:r xmlns:w="http://schemas.openxmlformats.org/wordprocessingml/2006/main" w:rsidRPr="000B7538">
        <w:rPr>
          <w:rFonts w:ascii="GHEA Grapalat" w:hAnsi="GHEA Grapalat"/>
          <w:i/>
          <w:sz w:val="16"/>
          <w:szCs w:val="16"/>
          <w:lang w:val="hy-AM" w:eastAsia="ru-RU"/>
        </w:rPr>
        <w:t xml:space="preserve">В случае применения регулирования, предусмотренного во втором предложении пункта 2.4 части 1 настоящего приглашения, слова «обязуется в случае признания его отобранным участником представить квалификационное свидетельство в порядке и сроки, указанные в приглашении.» заменяются словами «последний или организация-производитель товаров, поставляемых им в рамках настоящей процедуры в качестве официального представителя, на дату вскрытия заявок имеет рейтинг кредитоспособности, присвоенный авторитетными международными организациями (Fitch, Moodys, </w:t>
      </w:r>
      <w:r xmlns:w="http://schemas.openxmlformats.org/wordprocessingml/2006/main" w:rsidR="00A117B7">
        <w:fldChar xmlns:w="http://schemas.openxmlformats.org/wordprocessingml/2006/main" w:fldCharType="begin"/>
      </w:r>
      <w:r xmlns:w="http://schemas.openxmlformats.org/wordprocessingml/2006/main" w:rsidR="00A117B7" w:rsidRPr="00C4546D">
        <w:rPr>
          <w:lang w:val="af-ZA"/>
        </w:rPr>
        <w:instrText xmlns:w="http://schemas.openxmlformats.org/wordprocessingml/2006/main" xml:space="preserve"> HYPERLINK "https://ru</w:instrText>
      </w:r>
      <w:r xmlns:w="http://schemas.openxmlformats.org/wordprocessingml/2006/main" w:rsidR="00A117B7" w:rsidRPr="00C4546D">
        <w:rPr>
          <w:lang w:val="af-ZA"/>
        </w:rPr>
        <w:instrText xmlns:w="http://schemas.openxmlformats.org/wordprocessingml/2006/main" xml:space="preserve">.wikipedia.org/wiki/Standard_%26_Poor%E2%80%99s" \t "_blank" </w:instrText>
      </w:r>
      <w:r xmlns:w="http://schemas.openxmlformats.org/wordprocessingml/2006/main" w:rsidR="00A117B7">
        <w:fldChar xmlns:w="http://schemas.openxmlformats.org/wordprocessingml/2006/main" w:fldCharType="separate"/>
      </w:r>
      <w:r xmlns:w="http://schemas.openxmlformats.org/wordprocessingml/2006/main" w:rsidRPr="000B7538">
        <w:rPr>
          <w:rFonts w:ascii="GHEA Grapalat" w:hAnsi="GHEA Grapalat"/>
          <w:i/>
          <w:sz w:val="16"/>
          <w:szCs w:val="16"/>
          <w:lang w:val="hy-AM" w:eastAsia="ru-RU"/>
        </w:rPr>
        <w:t xml:space="preserve">Standard &amp; Poor's </w:t>
      </w:r>
      <w:r xmlns:w="http://schemas.openxmlformats.org/wordprocessingml/2006/main" w:rsidR="00A117B7">
        <w:rPr>
          <w:rFonts w:ascii="GHEA Grapalat" w:hAnsi="GHEA Grapalat"/>
          <w:i/>
          <w:sz w:val="16"/>
          <w:szCs w:val="16"/>
          <w:lang w:val="hy-AM" w:eastAsia="ru-RU"/>
        </w:rPr>
        <w:fldChar xmlns:w="http://schemas.openxmlformats.org/wordprocessingml/2006/main" w:fldCharType="end"/>
      </w:r>
      <w:r xmlns:w="http://schemas.openxmlformats.org/wordprocessingml/2006/main" w:rsidRPr="000B7538">
        <w:rPr>
          <w:rFonts w:ascii="GHEA Grapalat" w:hAnsi="GHEA Grapalat"/>
          <w:i/>
          <w:sz w:val="16"/>
          <w:szCs w:val="16"/>
          <w:lang w:val="hy-AM" w:eastAsia="ru-RU"/>
        </w:rPr>
        <w:t xml:space="preserve">), не ниже суверенного рейтинга Республики Армения.</w:t>
      </w:r>
    </w:p>
    <w:p w14:paraId="0093B311" w14:textId="77777777" w:rsidR="00D96837" w:rsidRPr="00D60ADB" w:rsidRDefault="00D96837" w:rsidP="00532D6C">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i/>
          <w:sz w:val="16"/>
          <w:szCs w:val="16"/>
          <w:lang w:val="hy-AM"/>
        </w:rPr>
        <w:t xml:space="preserve">&gt;&gt; в словах. Также указывается размер рейтинга и название организации, имеющей кредитный рейтинг.</w:t>
      </w:r>
    </w:p>
  </w:footnote>
  <w:footnote w:id="12">
    <w:p w14:paraId="3D494467" w14:textId="77777777" w:rsidR="00D96837" w:rsidRPr="005F1C06" w:rsidRDefault="00D96837" w:rsidP="00532D6C">
      <w:pPr xmlns:w="http://schemas.openxmlformats.org/wordprocessingml/2006/main">
        <w:pStyle w:val="af2"/>
        <w:rPr>
          <w:rFonts w:ascii="GHEA Grapalat" w:hAnsi="GHEA Grapalat"/>
          <w:i/>
          <w:lang w:val="af-ZA"/>
        </w:rPr>
      </w:pPr>
      <w:r xmlns:w="http://schemas.openxmlformats.org/wordprocessingml/2006/main" w:rsidRPr="005F1C06">
        <w:rPr>
          <w:rFonts w:ascii="GHEA Grapalat" w:hAnsi="GHEA Grapalat"/>
          <w:i/>
          <w:lang w:val="hy-AM"/>
        </w:rPr>
        <w:t xml:space="preserve">*заполнение</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является</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комиссия</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секретарь</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по </w:t>
      </w:r>
      <w:r xmlns:w="http://schemas.openxmlformats.org/wordprocessingml/2006/main" w:rsidRPr="00D60ADB">
        <w:rPr>
          <w:rFonts w:ascii="GHEA Grapalat" w:hAnsi="GHEA Grapalat"/>
          <w:i/>
          <w:lang w:val="hy-AM"/>
        </w:rPr>
        <w:t xml:space="preserve">: </w:t>
      </w:r>
      <w:r xmlns:w="http://schemas.openxmlformats.org/wordprocessingml/2006/main" w:rsidRPr="005F1C06">
        <w:rPr>
          <w:rFonts w:ascii="GHEA Grapalat" w:hAnsi="GHEA Grapalat"/>
          <w:i/>
          <w:lang w:val="af-ZA"/>
        </w:rPr>
        <w:t xml:space="preserve">до</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приглашение</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информационный бюллетень</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издательский.</w:t>
      </w:r>
    </w:p>
    <w:p w14:paraId="3ED20A39" w14:textId="77777777" w:rsidR="00D96837" w:rsidRPr="00D60ADB" w:rsidRDefault="00D96837" w:rsidP="00532D6C">
      <w:pPr xmlns:w="http://schemas.openxmlformats.org/wordprocessingml/2006/main">
        <w:pStyle w:val="31"/>
        <w:spacing w:line="240" w:lineRule="auto"/>
        <w:ind w:left="142" w:firstLine="0"/>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 </w:t>
      </w:r>
      <w:r xmlns:w="http://schemas.openxmlformats.org/wordprocessingml/2006/main" w:rsidRPr="005F1C06">
        <w:rPr>
          <w:rFonts w:ascii="GHEA Grapalat" w:hAnsi="GHEA Grapalat"/>
          <w:i/>
          <w:lang w:eastAsia="ru-RU"/>
        </w:rPr>
        <w:t xml:space="preserve">участник</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приложение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объявление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при заполнении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примечание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является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его/ее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настоящий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бенефициары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касательно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информация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содержащий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веб-сайт</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ссылка </w:t>
      </w:r>
      <w:r xmlns:w="http://schemas.openxmlformats.org/wordprocessingml/2006/main" w:rsidRPr="00D60ADB">
        <w:rPr>
          <w:rFonts w:ascii="GHEA Grapalat" w:hAnsi="GHEA Grapalat"/>
          <w:i/>
          <w:lang w:val="af-ZA" w:eastAsia="ru-RU"/>
        </w:rPr>
        <w:t xml:space="preserve">если</w:t>
      </w:r>
      <w:r xmlns:w="http://schemas.openxmlformats.org/wordprocessingml/2006/main" w:rsidRPr="005F1C06">
        <w:rPr>
          <w:rFonts w:ascii="GHEA Grapalat" w:hAnsi="GHEA Grapalat"/>
          <w:i/>
          <w:lang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что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участник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лица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состояние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регистрация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юридическая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лица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департаменты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учреждения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индивидуальный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предприниматели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состояние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регистрация</w:t>
      </w:r>
      <w:r xmlns:w="http://schemas.openxmlformats.org/wordprocessingml/2006/main" w:rsidRPr="00D60ADB">
        <w:rPr>
          <w:rFonts w:ascii="Calibri" w:hAnsi="Calibri" w:cs="Calibri"/>
          <w:i/>
          <w:lang w:val="af-ZA" w:eastAsia="ru-RU"/>
        </w:rPr>
        <w:t xml:space="preserve"> </w:t>
      </w:r>
      <w:r xmlns:w="http://schemas.openxmlformats.org/wordprocessingml/2006/main" w:rsidRPr="005F1C06">
        <w:rPr>
          <w:rFonts w:ascii="GHEA Grapalat" w:hAnsi="GHEA Grapalat" w:cs="GHEA Grapalat"/>
          <w:i/>
          <w:lang w:eastAsia="ru-RU"/>
        </w:rPr>
        <w:t xml:space="preserve">о </w:t>
      </w:r>
      <w:r xmlns:w="http://schemas.openxmlformats.org/wordprocessingml/2006/main" w:rsidRPr="00D60ADB">
        <w:rPr>
          <w:rFonts w:ascii="GHEA Grapalat" w:hAnsi="GHEA Grapalat" w:cs="GHEA Grapalat"/>
          <w:i/>
          <w:lang w:val="af-ZA"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закон</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основа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на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настоящий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бенефициары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касательно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декларация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представить</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долг</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имея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юридический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человек</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является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приложение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представить</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день</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по состоянию на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определенный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чтобы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нуждаться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является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в </w:t>
      </w:r>
      <w:r xmlns:w="http://schemas.openxmlformats.org/wordprocessingml/2006/main" w:rsidRPr="005F1C06">
        <w:rPr>
          <w:rFonts w:ascii="GHEA Grapalat" w:hAnsi="GHEA Grapalat"/>
          <w:i/>
          <w:lang w:eastAsia="ru-RU"/>
        </w:rPr>
        <w:t xml:space="preserve">поэтическом смысле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лица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состояние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реестр</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в агентстве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зарегистрированный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было бы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его/ее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настоящий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бенефициары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касательно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информация </w:t>
      </w:r>
      <w:r xmlns:w="http://schemas.openxmlformats.org/wordprocessingml/2006/main" w:rsidRPr="00D60ADB">
        <w:rPr>
          <w:rFonts w:ascii="GHEA Grapalat" w:hAnsi="GHEA Grapalat"/>
          <w:i/>
          <w:lang w:val="af-ZA" w:eastAsia="ru-RU"/>
        </w:rPr>
        <w:t xml:space="preserve">,</w:t>
      </w:r>
    </w:p>
    <w:p w14:paraId="1ADEF3BE" w14:textId="77777777" w:rsidR="00D96837" w:rsidRPr="00D60ADB" w:rsidRDefault="00D96837" w:rsidP="00532D6C">
      <w:pPr>
        <w:pStyle w:val="31"/>
        <w:spacing w:line="240" w:lineRule="auto"/>
        <w:ind w:left="142" w:firstLine="0"/>
        <w:rPr>
          <w:rFonts w:ascii="GHEA Grapalat" w:hAnsi="GHEA Grapalat"/>
          <w:i/>
          <w:lang w:val="af-ZA" w:eastAsia="ru-RU"/>
        </w:rPr>
      </w:pPr>
    </w:p>
    <w:p w14:paraId="76397AFD" w14:textId="77777777" w:rsidR="00D96837" w:rsidRPr="00D60ADB" w:rsidRDefault="00D96837" w:rsidP="00532D6C">
      <w:pPr xmlns:w="http://schemas.openxmlformats.org/wordprocessingml/2006/main">
        <w:pStyle w:val="31"/>
        <w:spacing w:line="240" w:lineRule="auto"/>
        <w:ind w:left="142" w:firstLine="218"/>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Если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участник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лица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состояние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регистрация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юридическая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лица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департаменты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учреждения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индивидуальный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предприниматели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состояние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регистрация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о </w:t>
      </w:r>
      <w:r xmlns:w="http://schemas.openxmlformats.org/wordprocessingml/2006/main" w:rsidRPr="00D60ADB">
        <w:rPr>
          <w:rFonts w:ascii="GHEA Grapalat" w:hAnsi="GHEA Grapalat"/>
          <w:i/>
          <w:lang w:val="af-ZA" w:eastAsia="ru-RU"/>
        </w:rPr>
        <w:t xml:space="preserve">законе</w:t>
      </w:r>
      <w:r xmlns:w="http://schemas.openxmlformats.org/wordprocessingml/2006/main" w:rsidRPr="005F1C06">
        <w:rPr>
          <w:rFonts w:ascii="GHEA Grapalat" w:hAnsi="GHEA Grapalat"/>
          <w:i/>
          <w:lang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основа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настоящий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бенефициары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касательно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декларация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представить</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долг</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имея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человек</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нет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или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если</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такой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человек</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является</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однако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приложение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представить</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день</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по состоянию на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обязан</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не было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юридический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лица</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состояние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реестр</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в агентстве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регистр</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его/ее</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настоящий</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бенефициары</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касательно</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информация </w:t>
      </w:r>
      <w:r xmlns:w="http://schemas.openxmlformats.org/wordprocessingml/2006/main">
        <w:rPr>
          <w:rFonts w:ascii="GHEA Grapalat" w:hAnsi="GHEA Grapalat"/>
          <w:i/>
          <w:lang w:val="hy-AM" w:eastAsia="ru-RU"/>
        </w:rPr>
        <w:t xml:space="preserv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затем</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заявление </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заявление</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при заполнении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информации</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содержащий</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веб-сайт</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ссылка: </w:t>
      </w:r>
      <w:r xmlns:w="http://schemas.openxmlformats.org/wordprocessingml/2006/main" w:rsidRPr="00D60ADB">
        <w:rPr>
          <w:rFonts w:ascii="GHEA Grapalat" w:hAnsi="GHEA Grapalat"/>
          <w:i/>
          <w:lang w:val="af-ZA"/>
        </w:rPr>
        <w:t xml:space="preserve">&gt;&gt; </w:t>
      </w:r>
      <w:r xmlns:w="http://schemas.openxmlformats.org/wordprocessingml/2006/main" w:rsidRPr="005F1C06">
        <w:rPr>
          <w:rFonts w:ascii="GHEA Grapalat" w:hAnsi="GHEA Grapalat"/>
          <w:i/>
        </w:rPr>
        <w:t xml:space="preserve">слова</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замена</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есть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объявление:</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в соответствии с</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По </w:t>
      </w:r>
      <w:r xmlns:w="http://schemas.openxmlformats.org/wordprocessingml/2006/main" w:rsidRPr="005F1C06">
        <w:rPr>
          <w:rFonts w:ascii="GHEA Grapalat" w:hAnsi="GHEA Grapalat"/>
          <w:i/>
        </w:rPr>
        <w:t xml:space="preserve">словам </w:t>
      </w:r>
      <w:r xmlns:w="http://schemas.openxmlformats.org/wordprocessingml/2006/main">
        <w:rPr>
          <w:rFonts w:ascii="GHEA Grapalat" w:hAnsi="GHEA Grapalat"/>
          <w:i/>
        </w:rPr>
        <w:t xml:space="preserve">Приложения </w:t>
      </w:r>
      <w:r xmlns:w="http://schemas.openxmlformats.org/wordprocessingml/2006/main" w:rsidRPr="00D60ADB">
        <w:rPr>
          <w:rFonts w:ascii="GHEA Grapalat" w:hAnsi="GHEA Grapalat"/>
          <w:i/>
          <w:lang w:val="af-ZA"/>
        </w:rPr>
        <w:t xml:space="preserve">1.2 </w:t>
      </w:r>
      <w:r xmlns:w="http://schemas.openxmlformats.org/wordprocessingml/2006/main" w:rsidRPr="00D60ADB">
        <w:rPr>
          <w:rFonts w:ascii="GHEA Grapalat" w:hAnsi="GHEA Grapalat"/>
          <w:i/>
          <w:lang w:val="af-ZA"/>
        </w:rPr>
        <w:t xml:space="preserve">,</w:t>
      </w:r>
      <w:r xmlns:w="http://schemas.openxmlformats.org/wordprocessingml/2006/main" w:rsidRPr="00D60ADB">
        <w:rPr>
          <w:rFonts w:ascii="GHEA Grapalat" w:hAnsi="GHEA Grapalat"/>
          <w:i/>
          <w:lang w:val="af-ZA"/>
        </w:rPr>
        <w:t xml:space="preserve">​</w:t>
      </w:r>
    </w:p>
    <w:p w14:paraId="16303A3E" w14:textId="77777777" w:rsidR="00D96837" w:rsidRPr="00D60ADB" w:rsidRDefault="00D96837" w:rsidP="00532D6C">
      <w:pPr>
        <w:pStyle w:val="af2"/>
        <w:jc w:val="both"/>
        <w:rPr>
          <w:rFonts w:ascii="GHEA Grapalat" w:hAnsi="GHEA Grapalat"/>
          <w:i/>
          <w:lang w:val="af-ZA"/>
        </w:rPr>
      </w:pPr>
    </w:p>
    <w:p w14:paraId="53371997" w14:textId="77777777" w:rsidR="00D96837" w:rsidRPr="00D60ADB" w:rsidRDefault="00D96837" w:rsidP="00532D6C">
      <w:pPr xmlns:w="http://schemas.openxmlformats.org/wordprocessingml/2006/main">
        <w:pStyle w:val="af2"/>
        <w:jc w:val="both"/>
        <w:rPr>
          <w:rFonts w:ascii="GHEA Grapalat" w:hAnsi="GHEA Grapalat"/>
          <w:i/>
          <w:lang w:val="af-ZA"/>
        </w:rPr>
      </w:pPr>
      <w:r xmlns:w="http://schemas.openxmlformats.org/wordprocessingml/2006/main" w:rsidRPr="00D60ADB">
        <w:rPr>
          <w:rFonts w:ascii="GHEA Grapalat" w:hAnsi="GHEA Grapalat"/>
          <w:i/>
          <w:lang w:val="af-ZA"/>
        </w:rPr>
        <w:tab xmlns:w="http://schemas.openxmlformats.org/wordprocessingml/2006/main"/>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если</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участник</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индивидуальный</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предприниматель</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является</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или</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физический</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человек </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тогда</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настоящий</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бенефициары</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касательно</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информация</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нет</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представляет </w:t>
      </w:r>
      <w:r xmlns:w="http://schemas.openxmlformats.org/wordprocessingml/2006/main" w:rsidRPr="00D60ADB">
        <w:rPr>
          <w:rFonts w:ascii="GHEA Grapalat" w:hAnsi="GHEA Grapalat"/>
          <w:i/>
          <w:lang w:val="af-ZA"/>
        </w:rPr>
        <w:t xml:space="preserve">:</w:t>
      </w:r>
    </w:p>
    <w:p w14:paraId="03DD911F" w14:textId="77777777" w:rsidR="00D96837" w:rsidRPr="00BF58CA" w:rsidRDefault="00D96837" w:rsidP="00532D6C">
      <w:pPr>
        <w:pStyle w:val="af2"/>
        <w:jc w:val="both"/>
        <w:rPr>
          <w:rFonts w:ascii="GHEA Grapalat" w:hAnsi="GHEA Grapalat"/>
          <w:i/>
          <w:sz w:val="16"/>
          <w:szCs w:val="16"/>
          <w:lang w:val="hy-AM"/>
        </w:rPr>
      </w:pPr>
    </w:p>
    <w:p w14:paraId="66150EE0" w14:textId="77777777" w:rsidR="00D96837" w:rsidRPr="000C2336" w:rsidDel="006C3873" w:rsidRDefault="00D96837" w:rsidP="00532D6C">
      <w:pPr>
        <w:jc w:val="both"/>
        <w:rPr>
          <w:del w:id="5" w:author="User" w:date="2019-05-26T09:52:00Z"/>
          <w:rFonts w:ascii="GHEA Grapalat" w:hAnsi="GHEA Grapalat" w:cs="Sylfaen"/>
          <w:sz w:val="20"/>
          <w:lang w:val="af-ZA"/>
        </w:rPr>
      </w:pPr>
    </w:p>
  </w:footnote>
  <w:footnote w:id="13">
    <w:p w14:paraId="50E8A58E" w14:textId="77777777" w:rsidR="00D96837" w:rsidRPr="006265F4" w:rsidRDefault="00D96837" w:rsidP="00532D6C">
      <w:pPr xmlns:w="http://schemas.openxmlformats.org/wordprocessingml/2006/main">
        <w:pStyle w:val="31"/>
        <w:spacing w:line="240" w:lineRule="auto"/>
        <w:ind w:firstLine="0"/>
        <w:rPr>
          <w:rFonts w:ascii="GHEA Grapalat" w:hAnsi="GHEA Grapalat" w:cs="Sylfaen"/>
          <w:i/>
          <w:sz w:val="16"/>
          <w:szCs w:val="16"/>
          <w:lang w:val="af-ZA" w:eastAsia="ru-RU"/>
        </w:rPr>
      </w:pPr>
      <w:r xmlns:w="http://schemas.openxmlformats.org/wordprocessingml/2006/main" w:rsidRPr="006265F4">
        <w:rPr>
          <w:rFonts w:ascii="GHEA Grapalat" w:hAnsi="GHEA Grapalat" w:cs="Sylfaen"/>
          <w:i/>
          <w:sz w:val="16"/>
          <w:szCs w:val="16"/>
          <w:lang w:val="hy-AM" w:eastAsia="ru-RU"/>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заполняется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является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комиссия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секретарь</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по </w:t>
      </w:r>
      <w:r xmlns:w="http://schemas.openxmlformats.org/wordprocessingml/2006/main" w:rsidRPr="005F1C06">
        <w:rPr>
          <w:rFonts w:ascii="GHEA Grapalat" w:hAnsi="GHEA Grapalat"/>
          <w:i/>
          <w:sz w:val="16"/>
          <w:szCs w:val="16"/>
          <w:lang w:val="hy-AM"/>
        </w:rPr>
        <w:t xml:space="preserve">: </w:t>
      </w:r>
      <w:r xmlns:w="http://schemas.openxmlformats.org/wordprocessingml/2006/main" w:rsidRPr="006265F4">
        <w:rPr>
          <w:rFonts w:ascii="GHEA Grapalat" w:hAnsi="GHEA Grapalat"/>
          <w:i/>
          <w:sz w:val="16"/>
          <w:szCs w:val="16"/>
          <w:lang w:val="af-ZA"/>
        </w:rPr>
        <w:t xml:space="preserve">до</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приглашение</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информационный бюллетень</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издательский.</w:t>
      </w:r>
    </w:p>
    <w:p w14:paraId="08240DEF" w14:textId="77777777" w:rsidR="00D96837" w:rsidRPr="006265F4" w:rsidRDefault="00D96837" w:rsidP="00532D6C">
      <w:pPr xmlns:w="http://schemas.openxmlformats.org/wordprocessingml/2006/main">
        <w:ind w:right="309"/>
        <w:jc w:val="both"/>
        <w:rPr>
          <w:rFonts w:ascii="GHEA Grapalat" w:hAnsi="GHEA Grapalat"/>
          <w:bCs/>
          <w:i/>
          <w:iCs/>
          <w:sz w:val="20"/>
          <w:lang w:val="es-ES"/>
        </w:rPr>
      </w:pPr>
      <w:r xmlns:w="http://schemas.openxmlformats.org/wordprocessingml/2006/main" w:rsidRPr="006265F4">
        <w:rPr>
          <w:rFonts w:ascii="GHEA Grapalat" w:hAnsi="GHEA Grapalat"/>
          <w:bCs/>
          <w:i/>
          <w:sz w:val="18"/>
          <w:szCs w:val="18"/>
          <w:lang w:val="es-ES"/>
        </w:rPr>
        <w:t xml:space="preserve">** </w:t>
      </w:r>
      <w:r xmlns:w="http://schemas.openxmlformats.org/wordprocessingml/2006/main" w:rsidRPr="006265F4">
        <w:rPr>
          <w:rFonts w:ascii="GHEA Grapalat" w:hAnsi="GHEA Grapalat"/>
          <w:i/>
          <w:sz w:val="16"/>
          <w:szCs w:val="16"/>
        </w:rPr>
        <w:t xml:space="preserve">если</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участник</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добавлен</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ценность</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пол</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плательщик</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есть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тогда</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данные</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договор</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на линии</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Армения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Республика</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состояние</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бюджет</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подлежащий оплате</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добавлен</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ценность</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пол</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количество</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быть отмеченным</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является</w:t>
      </w:r>
      <w:r xmlns:w="http://schemas.openxmlformats.org/wordprocessingml/2006/main" w:rsidRPr="006265F4">
        <w:rPr>
          <w:rFonts w:ascii="GHEA Grapalat" w:hAnsi="GHEA Grapalat"/>
          <w:i/>
          <w:sz w:val="16"/>
          <w:szCs w:val="16"/>
          <w:lang w:val="af-ZA"/>
        </w:rPr>
        <w:t xml:space="preserve"> </w:t>
      </w:r>
      <w:r xmlns:w="http://schemas.openxmlformats.org/wordprocessingml/2006/main">
        <w:rPr>
          <w:rFonts w:ascii="GHEA Grapalat" w:hAnsi="GHEA Grapalat"/>
          <w:i/>
          <w:sz w:val="16"/>
          <w:szCs w:val="16"/>
          <w:lang w:val="hy-AM"/>
        </w:rPr>
        <w:t xml:space="preserve">4-й</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в колонне.</w:t>
      </w:r>
    </w:p>
    <w:p w14:paraId="6A373907" w14:textId="77777777" w:rsidR="00D96837" w:rsidRPr="006265F4" w:rsidDel="00856FDE" w:rsidRDefault="00D96837" w:rsidP="00532D6C">
      <w:pPr>
        <w:pStyle w:val="af2"/>
        <w:rPr>
          <w:del w:id="8" w:author="User" w:date="2019-05-26T09:57:00Z"/>
          <w:i/>
          <w:lang w:val="af-ZA"/>
        </w:rPr>
      </w:pPr>
    </w:p>
  </w:footnote>
  <w:footnote w:id="14">
    <w:p w14:paraId="6393AC04" w14:textId="77777777" w:rsidR="00D96837" w:rsidRPr="006265F4" w:rsidDel="007942E8" w:rsidRDefault="00D96837" w:rsidP="00532D6C">
      <w:pPr xmlns:w="http://schemas.openxmlformats.org/wordprocessingml/2006/main">
        <w:pStyle w:val="af2"/>
        <w:rPr>
          <w:del w:id="9" w:author="User" w:date="2019-05-26T10:01:00Z"/>
          <w:rFonts w:ascii="GHEA Grapalat" w:hAnsi="GHEA Grapalat"/>
          <w:i/>
          <w:sz w:val="16"/>
          <w:szCs w:val="24"/>
          <w:lang w:val="af-ZA" w:eastAsia="en-US"/>
        </w:rPr>
      </w:pPr>
      <w:r xmlns:w="http://schemas.openxmlformats.org/wordprocessingml/2006/main" w:rsidRPr="006265F4">
        <w:rPr>
          <w:color w:val="FFFFFF"/>
          <w:vertAlign w:val="superscript"/>
          <w:lang w:val="af-ZA"/>
        </w:rPr>
        <w:t xml:space="preserve">29 </w:t>
      </w:r>
      <w:r xmlns:w="http://schemas.openxmlformats.org/wordprocessingml/2006/main" w:rsidRPr="006265F4">
        <w:rPr>
          <w:vertAlign w:val="superscript"/>
          <w:lang w:val="af-ZA"/>
        </w:rPr>
        <w:t xml:space="preserve">17 </w:t>
      </w:r>
      <w:r xmlns:w="http://schemas.openxmlformats.org/wordprocessingml/2006/main" w:rsidRPr="006265F4">
        <w:rPr>
          <w:rFonts w:ascii="GHEA Grapalat" w:hAnsi="GHEA Grapalat"/>
          <w:i/>
          <w:sz w:val="16"/>
          <w:szCs w:val="24"/>
          <w:lang w:val="hy-AM" w:eastAsia="en-US"/>
        </w:rPr>
        <w:t xml:space="preserve">Если </w:t>
      </w:r>
      <w:r xmlns:w="http://schemas.openxmlformats.org/wordprocessingml/2006/main" w:rsidRPr="006265F4">
        <w:rPr>
          <w:rFonts w:ascii="GHEA Grapalat" w:hAnsi="GHEA Grapalat"/>
          <w:i/>
          <w:sz w:val="16"/>
          <w:szCs w:val="24"/>
          <w:lang w:val="en-US" w:eastAsia="en-US"/>
        </w:rPr>
        <w:t xml:space="preserve">цена, </w:t>
      </w:r>
      <w:r xmlns:w="http://schemas.openxmlformats.org/wordprocessingml/2006/main" w:rsidRPr="006265F4">
        <w:rPr>
          <w:rFonts w:ascii="GHEA Grapalat" w:hAnsi="GHEA Grapalat"/>
          <w:i/>
          <w:sz w:val="16"/>
          <w:szCs w:val="24"/>
          <w:lang w:val="hy-AM" w:eastAsia="en-US"/>
        </w:rPr>
        <w:t xml:space="preserve">предложенная аукционистом </w:t>
      </w:r>
      <w:r xmlns:w="http://schemas.openxmlformats.org/wordprocessingml/2006/main" w:rsidRPr="006265F4">
        <w:rPr>
          <w:rFonts w:ascii="GHEA Grapalat" w:hAnsi="GHEA Grapalat"/>
          <w:i/>
          <w:sz w:val="16"/>
          <w:szCs w:val="24"/>
          <w:lang w:val="en-US" w:eastAsia="en-US"/>
        </w:rPr>
        <w:t xml:space="preser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представлено</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является</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без</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НДС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af-ZA" w:eastAsia="en-US"/>
        </w:rPr>
        <w:t xml:space="preserve">тогда</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контракт</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при подписании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включая"</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Слова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НДС </w:t>
      </w:r>
      <w:r xmlns:w="http://schemas.openxmlformats.org/wordprocessingml/2006/main" w:rsidRPr="006265F4">
        <w:rPr>
          <w:rFonts w:ascii="GHEA Grapalat" w:hAnsi="GHEA Grapalat"/>
          <w:i/>
          <w:sz w:val="16"/>
          <w:szCs w:val="24"/>
          <w:lang w:val="af-ZA" w:eastAsia="en-US"/>
        </w:rPr>
        <w:t xml:space="preserve">»</w:t>
      </w:r>
      <w:r xmlns:w="http://schemas.openxmlformats.org/wordprocessingml/2006/main" w:rsidRPr="006265F4">
        <w:rPr>
          <w:rFonts w:ascii="GHEA Grapalat" w:hAnsi="GHEA Grapalat"/>
          <w:i/>
          <w:sz w:val="16"/>
          <w:szCs w:val="24"/>
          <w:lang w:val="en-US" w:eastAsia="en-US"/>
        </w:rPr>
        <w:t xml:space="preser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удаляется</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являются </w:t>
      </w:r>
      <w:r xmlns:w="http://schemas.openxmlformats.org/wordprocessingml/2006/main" w:rsidRPr="006265F4">
        <w:rPr>
          <w:rFonts w:ascii="GHEA Grapalat" w:hAnsi="GHEA Grapalat"/>
          <w:i/>
          <w:sz w:val="16"/>
          <w:szCs w:val="24"/>
          <w:lang w:val="af-ZA" w:eastAsia="en-US"/>
        </w:rPr>
        <w:t xml:space="preserve">.</w:t>
      </w:r>
    </w:p>
  </w:footnote>
  <w:footnote w:id="15">
    <w:p w14:paraId="333AF390" w14:textId="77777777" w:rsidR="00D96837" w:rsidRPr="006265F4" w:rsidDel="007942E8" w:rsidRDefault="00D96837" w:rsidP="00532D6C">
      <w:pPr xmlns:w="http://schemas.openxmlformats.org/wordprocessingml/2006/main">
        <w:pStyle w:val="af2"/>
        <w:jc w:val="both"/>
        <w:rPr>
          <w:del w:id="10" w:author="User" w:date="2019-05-26T10:01:00Z"/>
          <w:lang w:val="hy-AM"/>
        </w:rPr>
      </w:pPr>
      <w:r xmlns:w="http://schemas.openxmlformats.org/wordprocessingml/2006/main" w:rsidRPr="006265F4">
        <w:rPr>
          <w:color w:val="FFFFFF"/>
          <w:vertAlign w:val="superscript"/>
          <w:lang w:val="af-ZA"/>
        </w:rPr>
        <w:t xml:space="preserve">30 </w:t>
      </w:r>
      <w:r xmlns:w="http://schemas.openxmlformats.org/wordprocessingml/2006/main" w:rsidRPr="006265F4">
        <w:rPr>
          <w:vertAlign w:val="superscript"/>
          <w:lang w:val="af-ZA"/>
        </w:rPr>
        <w:t xml:space="preserve">18 </w:t>
      </w:r>
      <w:r xmlns:w="http://schemas.openxmlformats.org/wordprocessingml/2006/main" w:rsidRPr="006265F4">
        <w:rPr>
          <w:rFonts w:ascii="GHEA Grapalat" w:hAnsi="GHEA Grapalat"/>
          <w:i/>
          <w:sz w:val="16"/>
          <w:szCs w:val="24"/>
          <w:lang w:val="hy-AM" w:eastAsia="en-US"/>
        </w:rPr>
        <w:t xml:space="preserve">Продавец вправе отказаться от предложенного аванса или его части. Кроме того, </w:t>
      </w:r>
      <w:r xmlns:w="http://schemas.openxmlformats.org/wordprocessingml/2006/main" w:rsidRPr="006265F4">
        <w:rPr>
          <w:rFonts w:ascii="GHEA Grapalat" w:hAnsi="GHEA Grapalat"/>
          <w:i/>
          <w:sz w:val="16"/>
          <w:szCs w:val="24"/>
          <w:lang w:val="en-US" w:eastAsia="en-US"/>
        </w:rPr>
        <w:t xml:space="preserve">договор, подлежащий заключению,</w:t>
      </w:r>
      <w:r xmlns:w="http://schemas.openxmlformats.org/wordprocessingml/2006/main" w:rsidRPr="006265F4">
        <w:rPr>
          <w:rFonts w:ascii="GHEA Grapalat" w:hAnsi="GHEA Grapalat"/>
          <w:i/>
          <w:sz w:val="16"/>
          <w:szCs w:val="24"/>
          <w:lang w:val="af-ZA" w:eastAsia="en-US"/>
        </w:rPr>
        <w:t xml:space="preserve"> Авансовый платеж </w:t>
      </w:r>
      <w:r xmlns:w="http://schemas.openxmlformats.org/wordprocessingml/2006/main" w:rsidRPr="006265F4">
        <w:rPr>
          <w:rFonts w:ascii="GHEA Grapalat" w:hAnsi="GHEA Grapalat"/>
          <w:i/>
          <w:sz w:val="16"/>
          <w:szCs w:val="24"/>
          <w:lang w:val="en-US" w:eastAsia="en-US"/>
        </w:rPr>
        <w:t xml:space="preserve">в </w:t>
      </w:r>
      <w:r xmlns:w="http://schemas.openxmlformats.org/wordprocessingml/2006/main" w:rsidRPr="006265F4">
        <w:rPr>
          <w:rFonts w:ascii="GHEA Grapalat" w:hAnsi="GHEA Grapalat"/>
          <w:i/>
          <w:sz w:val="16"/>
          <w:szCs w:val="24"/>
          <w:lang w:val="hy-AM" w:eastAsia="en-US"/>
        </w:rPr>
        <w:t xml:space="preserve">договоре </w:t>
      </w:r>
      <w:r xmlns:w="http://schemas.openxmlformats.org/wordprocessingml/2006/main" w:rsidRPr="006265F4">
        <w:rPr>
          <w:rFonts w:ascii="GHEA Grapalat" w:hAnsi="GHEA Grapalat"/>
          <w:i/>
          <w:sz w:val="16"/>
          <w:szCs w:val="24"/>
          <w:lang w:val="en-US" w:eastAsia="en-US"/>
        </w:rPr>
        <w:t xml:space="preserve">устанавливается </w:t>
      </w:r>
      <w:r xmlns:w="http://schemas.openxmlformats.org/wordprocessingml/2006/main" w:rsidRPr="006265F4">
        <w:rPr>
          <w:rFonts w:ascii="GHEA Grapalat" w:hAnsi="GHEA Grapalat"/>
          <w:i/>
          <w:sz w:val="16"/>
          <w:szCs w:val="24"/>
          <w:lang w:val="hy-AM" w:eastAsia="en-US"/>
        </w:rPr>
        <w:t xml:space="preserve">в размере, согласованном между Покупателем и Продавцом.</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Если</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по контракту</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нет</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запланировано</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авансовый платеж</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распределение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тогда</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этот</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точка</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удаляется</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является</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из проекта </w:t>
      </w:r>
      <w:r xmlns:w="http://schemas.openxmlformats.org/wordprocessingml/2006/main" w:rsidRPr="006265F4">
        <w:rPr>
          <w:rFonts w:ascii="GHEA Grapalat" w:hAnsi="GHEA Grapalat"/>
          <w:i/>
          <w:sz w:val="16"/>
          <w:szCs w:val="24"/>
          <w:lang w:val="af-ZA" w:eastAsia="en-US"/>
        </w:rPr>
        <w:t xml:space="preserve">.</w:t>
      </w:r>
    </w:p>
  </w:footnote>
  <w:footnote w:id="16">
    <w:p w14:paraId="779EBA8B" w14:textId="77777777" w:rsidR="00D96837" w:rsidRPr="006265F4" w:rsidDel="007942E8" w:rsidRDefault="00D96837" w:rsidP="00532D6C">
      <w:pPr xmlns:w="http://schemas.openxmlformats.org/wordprocessingml/2006/main">
        <w:pStyle w:val="af2"/>
        <w:rPr>
          <w:del w:id="11" w:author="User" w:date="2019-05-26T10:02:00Z"/>
          <w:lang w:val="hy-AM"/>
        </w:rPr>
      </w:pPr>
      <w:r xmlns:w="http://schemas.openxmlformats.org/wordprocessingml/2006/main" w:rsidRPr="006265F4">
        <w:rPr>
          <w:color w:val="FFFFFF"/>
          <w:vertAlign w:val="superscript"/>
          <w:lang w:val="hy-AM"/>
        </w:rPr>
        <w:t xml:space="preserve">31 </w:t>
      </w:r>
      <w:r xmlns:w="http://schemas.openxmlformats.org/wordprocessingml/2006/main" w:rsidRPr="006265F4">
        <w:rPr>
          <w:vertAlign w:val="superscript"/>
          <w:lang w:val="hy-AM"/>
        </w:rPr>
        <w:t xml:space="preserve">19 </w:t>
      </w:r>
      <w:r xmlns:w="http://schemas.openxmlformats.org/wordprocessingml/2006/main" w:rsidRPr="006265F4">
        <w:rPr>
          <w:rFonts w:ascii="GHEA Grapalat" w:hAnsi="GHEA Grapalat"/>
          <w:i/>
          <w:sz w:val="16"/>
          <w:szCs w:val="24"/>
          <w:lang w:val="hy-AM" w:eastAsia="en-US"/>
        </w:rPr>
        <w:t xml:space="preserve">Настоящий пункт исключается из проекта договора, если приобретаемая продукция не является основным средством. Если приобретаемая продукция является основным средством, гарантийный срок не может быть менее 365 календарных дней.</w:t>
      </w:r>
    </w:p>
  </w:footnote>
  <w:footnote w:id="17">
    <w:p w14:paraId="1F676188" w14:textId="77777777" w:rsidR="00D96837" w:rsidRPr="006265F4" w:rsidRDefault="00D96837" w:rsidP="00532D6C">
      <w:pPr xmlns:w="http://schemas.openxmlformats.org/wordprocessingml/2006/main">
        <w:pStyle w:val="af2"/>
        <w:jc w:val="both"/>
        <w:rPr>
          <w:rFonts w:ascii="GHEA Grapalat" w:hAnsi="GHEA Grapalat"/>
          <w:i/>
          <w:sz w:val="16"/>
          <w:szCs w:val="24"/>
          <w:lang w:val="hy-AM" w:eastAsia="en-US"/>
        </w:rPr>
      </w:pPr>
      <w:r xmlns:w="http://schemas.openxmlformats.org/wordprocessingml/2006/main" w:rsidRPr="00AB6289">
        <w:rPr>
          <w:vertAlign w:val="superscript"/>
          <w:lang w:val="hy-AM"/>
        </w:rPr>
        <w:t xml:space="preserve">20 </w:t>
      </w:r>
      <w:r xmlns:w="http://schemas.openxmlformats.org/wordprocessingml/2006/main" w:rsidRPr="006265F4">
        <w:rPr>
          <w:rFonts w:ascii="GHEA Grapalat" w:hAnsi="GHEA Grapalat"/>
          <w:i/>
          <w:sz w:val="16"/>
          <w:szCs w:val="24"/>
          <w:lang w:val="hy-AM" w:eastAsia="en-US"/>
        </w:rPr>
        <w:t xml:space="preserve">Если договор заключен на основании статьи 15, пункта 6 Закона РА «О закупках», то штраф рассчитывается от цены договора, в рамках которого зафиксировано обстоятельство неисполнения или ненадлежащего исполнения принятых обязательств.</w:t>
      </w:r>
    </w:p>
    <w:p w14:paraId="5C155BC5" w14:textId="77777777" w:rsidR="00D96837" w:rsidRPr="006265F4" w:rsidDel="007942E8" w:rsidRDefault="00D96837" w:rsidP="00532D6C">
      <w:pPr xmlns:w="http://schemas.openxmlformats.org/wordprocessingml/2006/main">
        <w:pStyle w:val="af2"/>
        <w:jc w:val="both"/>
        <w:rPr>
          <w:del w:id="12" w:author="User" w:date="2019-05-26T10:03:00Z"/>
          <w:lang w:val="hy-AM"/>
        </w:rPr>
      </w:pPr>
      <w:r xmlns:w="http://schemas.openxmlformats.org/wordprocessingml/2006/main" w:rsidRPr="006265F4">
        <w:rPr>
          <w:rFonts w:ascii="GHEA Grapalat" w:hAnsi="GHEA Grapalat"/>
          <w:i/>
          <w:sz w:val="16"/>
          <w:szCs w:val="24"/>
          <w:lang w:val="hy-AM" w:eastAsia="en-US"/>
        </w:rPr>
        <w:t xml:space="preserve">Если договор предусматривает более одного платежа, штраф рассчитывается исходя из общей цены данного платежа, установленной в договоре.</w:t>
      </w:r>
    </w:p>
  </w:footnote>
  <w:footnote w:id="18">
    <w:p w14:paraId="3A6E8BB4" w14:textId="77777777" w:rsidR="00D96837" w:rsidRPr="006265F4" w:rsidDel="007942E8" w:rsidRDefault="00D96837" w:rsidP="00532D6C">
      <w:pPr xmlns:w="http://schemas.openxmlformats.org/wordprocessingml/2006/main">
        <w:pStyle w:val="af2"/>
        <w:jc w:val="both"/>
        <w:rPr>
          <w:del w:id="13" w:author="User" w:date="2019-05-26T10:04:00Z"/>
          <w:sz w:val="16"/>
          <w:szCs w:val="16"/>
          <w:lang w:val="hy-AM"/>
        </w:rPr>
      </w:pPr>
      <w:r xmlns:w="http://schemas.openxmlformats.org/wordprocessingml/2006/main" w:rsidRPr="00AB6289">
        <w:rPr>
          <w:vertAlign w:val="superscript"/>
          <w:lang w:val="hy-AM"/>
        </w:rPr>
        <w:t xml:space="preserve">21 </w:t>
      </w:r>
      <w:r xmlns:w="http://schemas.openxmlformats.org/wordprocessingml/2006/main" w:rsidRPr="006265F4">
        <w:rPr>
          <w:rFonts w:ascii="GHEA Grapalat" w:hAnsi="GHEA Grapalat" w:cs="Sylfaen"/>
          <w:i/>
          <w:sz w:val="16"/>
          <w:szCs w:val="16"/>
          <w:lang w:val="hy-AM"/>
        </w:rPr>
        <w:t xml:space="preserve">В случае закупок, не влекущих за собой обязательств за счет средств государственного бюджета, настоящее предложение из договора исключается.</w:t>
      </w:r>
    </w:p>
  </w:footnote>
  <w:footnote w:id="19">
    <w:p w14:paraId="3DF24AE3" w14:textId="77777777" w:rsidR="00D96837" w:rsidRPr="006265F4" w:rsidDel="002877FC" w:rsidRDefault="00D96837" w:rsidP="00532D6C">
      <w:pPr xmlns:w="http://schemas.openxmlformats.org/wordprocessingml/2006/main">
        <w:pStyle w:val="af2"/>
        <w:jc w:val="both"/>
        <w:rPr>
          <w:del w:id="14" w:author="User" w:date="2019-05-26T10:04:00Z"/>
          <w:lang w:val="hy-AM"/>
        </w:rPr>
      </w:pPr>
      <w:r xmlns:w="http://schemas.openxmlformats.org/wordprocessingml/2006/main" w:rsidRPr="00AB6289">
        <w:rPr>
          <w:vertAlign w:val="superscript"/>
          <w:lang w:val="hy-AM"/>
        </w:rPr>
        <w:t xml:space="preserve">22 </w:t>
      </w:r>
      <w:r xmlns:w="http://schemas.openxmlformats.org/wordprocessingml/2006/main" w:rsidRPr="006265F4">
        <w:rPr>
          <w:rFonts w:ascii="GHEA Grapalat" w:hAnsi="GHEA Grapalat"/>
          <w:i/>
          <w:sz w:val="16"/>
          <w:szCs w:val="24"/>
          <w:lang w:val="hy-AM" w:eastAsia="en-US"/>
        </w:rPr>
        <w:t xml:space="preserve">Настоящий пункт исключается из договора, если договор не исполняется путем заключения агентского договора.</w:t>
      </w:r>
    </w:p>
  </w:footnote>
  <w:footnote w:id="20">
    <w:p w14:paraId="132FBFC8" w14:textId="77777777" w:rsidR="00D96837" w:rsidRPr="006265F4" w:rsidDel="002877FC" w:rsidRDefault="00D96837" w:rsidP="00532D6C">
      <w:pPr xmlns:w="http://schemas.openxmlformats.org/wordprocessingml/2006/main">
        <w:pStyle w:val="af2"/>
        <w:jc w:val="both"/>
        <w:rPr>
          <w:del w:id="15" w:author="User" w:date="2019-05-26T10:04:00Z"/>
          <w:lang w:val="hy-AM"/>
        </w:rPr>
      </w:pPr>
      <w:r xmlns:w="http://schemas.openxmlformats.org/wordprocessingml/2006/main" w:rsidRPr="00AB6289">
        <w:rPr>
          <w:vertAlign w:val="superscript"/>
          <w:lang w:val="hy-AM"/>
        </w:rPr>
        <w:t xml:space="preserve">23 </w:t>
      </w:r>
      <w:r xmlns:w="http://schemas.openxmlformats.org/wordprocessingml/2006/main" w:rsidRPr="006265F4">
        <w:rPr>
          <w:rFonts w:ascii="GHEA Grapalat" w:hAnsi="GHEA Grapalat"/>
          <w:i/>
          <w:sz w:val="16"/>
          <w:szCs w:val="24"/>
          <w:lang w:val="hy-AM" w:eastAsia="en-US"/>
        </w:rPr>
        <w:t xml:space="preserve">Настоящий пункт исключается из договора, если договор не реализуется посредством соглашения о совместном предприятии (консорциуме).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A3D43D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26"/>
  </w:num>
  <w:num w:numId="31">
    <w:abstractNumId w:val="18"/>
  </w:num>
  <w:num w:numId="32">
    <w:abstractNumId w:val="2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3AE5"/>
    <w:rsid w:val="000B1B4B"/>
    <w:rsid w:val="000C3AE5"/>
    <w:rsid w:val="000D1235"/>
    <w:rsid w:val="000D1C67"/>
    <w:rsid w:val="000F6C4E"/>
    <w:rsid w:val="0012236B"/>
    <w:rsid w:val="00176863"/>
    <w:rsid w:val="001902F9"/>
    <w:rsid w:val="001A3021"/>
    <w:rsid w:val="001B4119"/>
    <w:rsid w:val="001B4F89"/>
    <w:rsid w:val="00216751"/>
    <w:rsid w:val="0022569E"/>
    <w:rsid w:val="00266F6D"/>
    <w:rsid w:val="002C777F"/>
    <w:rsid w:val="002D073B"/>
    <w:rsid w:val="0031067B"/>
    <w:rsid w:val="003242D7"/>
    <w:rsid w:val="003624DD"/>
    <w:rsid w:val="00436DC2"/>
    <w:rsid w:val="00454CDE"/>
    <w:rsid w:val="004722CA"/>
    <w:rsid w:val="004B2A92"/>
    <w:rsid w:val="004D0F27"/>
    <w:rsid w:val="004D4880"/>
    <w:rsid w:val="004E5ADA"/>
    <w:rsid w:val="00532D6C"/>
    <w:rsid w:val="00597465"/>
    <w:rsid w:val="00730AAF"/>
    <w:rsid w:val="0076273B"/>
    <w:rsid w:val="00774FCD"/>
    <w:rsid w:val="00791187"/>
    <w:rsid w:val="007A411A"/>
    <w:rsid w:val="007C5699"/>
    <w:rsid w:val="008C418A"/>
    <w:rsid w:val="008E294B"/>
    <w:rsid w:val="0091351D"/>
    <w:rsid w:val="009347A4"/>
    <w:rsid w:val="0093695F"/>
    <w:rsid w:val="00950D0E"/>
    <w:rsid w:val="00997EE9"/>
    <w:rsid w:val="009C6DB1"/>
    <w:rsid w:val="009D22DC"/>
    <w:rsid w:val="009E077A"/>
    <w:rsid w:val="009E6693"/>
    <w:rsid w:val="009F226A"/>
    <w:rsid w:val="00A117B7"/>
    <w:rsid w:val="00A11DFA"/>
    <w:rsid w:val="00A1458F"/>
    <w:rsid w:val="00A27E77"/>
    <w:rsid w:val="00A337EA"/>
    <w:rsid w:val="00A406BF"/>
    <w:rsid w:val="00AF5B61"/>
    <w:rsid w:val="00B35FE4"/>
    <w:rsid w:val="00B92D32"/>
    <w:rsid w:val="00C4546D"/>
    <w:rsid w:val="00C93928"/>
    <w:rsid w:val="00D41C85"/>
    <w:rsid w:val="00D52182"/>
    <w:rsid w:val="00D60ADB"/>
    <w:rsid w:val="00D87007"/>
    <w:rsid w:val="00D96837"/>
    <w:rsid w:val="00DD30C4"/>
    <w:rsid w:val="00E123D6"/>
    <w:rsid w:val="00E82197"/>
    <w:rsid w:val="00E8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8CBBB5"/>
  <w15:docId w15:val="{EFCFE499-1D96-4256-8C0D-1041490E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58F"/>
  </w:style>
  <w:style w:type="paragraph" w:styleId="1">
    <w:name w:val="heading 1"/>
    <w:basedOn w:val="a"/>
    <w:next w:val="a"/>
    <w:link w:val="10"/>
    <w:qFormat/>
    <w:rsid w:val="00532D6C"/>
    <w:pPr>
      <w:keepNext/>
      <w:spacing w:after="0" w:line="240" w:lineRule="auto"/>
      <w:jc w:val="center"/>
      <w:outlineLvl w:val="0"/>
    </w:pPr>
    <w:rPr>
      <w:rFonts w:ascii="Arial Armenian" w:eastAsia="Times New Roman" w:hAnsi="Arial Armenian" w:cs="Times New Roman"/>
      <w:sz w:val="28"/>
      <w:szCs w:val="20"/>
      <w:lang w:val="ru" w:eastAsia="ru-RU"/>
    </w:rPr>
  </w:style>
  <w:style w:type="paragraph" w:styleId="2">
    <w:name w:val="heading 2"/>
    <w:basedOn w:val="a"/>
    <w:next w:val="a"/>
    <w:link w:val="20"/>
    <w:qFormat/>
    <w:rsid w:val="00532D6C"/>
    <w:pPr>
      <w:keepNext/>
      <w:spacing w:after="0" w:line="240" w:lineRule="auto"/>
      <w:jc w:val="both"/>
      <w:outlineLvl w:val="1"/>
    </w:pPr>
    <w:rPr>
      <w:rFonts w:ascii="Arial LatArm" w:eastAsia="Times New Roman" w:hAnsi="Arial LatArm" w:cs="Times New Roman"/>
      <w:b/>
      <w:color w:val="0000FF"/>
      <w:sz w:val="20"/>
      <w:szCs w:val="20"/>
      <w:lang w:val="ru" w:eastAsia="ru-RU"/>
    </w:rPr>
  </w:style>
  <w:style w:type="paragraph" w:styleId="3">
    <w:name w:val="heading 3"/>
    <w:basedOn w:val="a"/>
    <w:next w:val="a"/>
    <w:link w:val="30"/>
    <w:qFormat/>
    <w:rsid w:val="00532D6C"/>
    <w:pPr>
      <w:keepNext/>
      <w:spacing w:after="0" w:line="360" w:lineRule="auto"/>
      <w:jc w:val="center"/>
      <w:outlineLvl w:val="2"/>
    </w:pPr>
    <w:rPr>
      <w:rFonts w:ascii="Arial LatArm" w:eastAsia="Times New Roman" w:hAnsi="Arial LatArm" w:cs="Times New Roman"/>
      <w:i/>
      <w:sz w:val="20"/>
      <w:szCs w:val="20"/>
      <w:lang w:val="ru"/>
    </w:rPr>
  </w:style>
  <w:style w:type="paragraph" w:styleId="4">
    <w:name w:val="heading 4"/>
    <w:basedOn w:val="a"/>
    <w:next w:val="a"/>
    <w:link w:val="40"/>
    <w:qFormat/>
    <w:rsid w:val="00532D6C"/>
    <w:pPr>
      <w:keepNext/>
      <w:spacing w:after="0" w:line="240" w:lineRule="auto"/>
      <w:outlineLvl w:val="3"/>
    </w:pPr>
    <w:rPr>
      <w:rFonts w:ascii="Arial LatArm" w:eastAsia="Times New Roman" w:hAnsi="Arial LatArm" w:cs="Times New Roman"/>
      <w:i/>
      <w:sz w:val="18"/>
      <w:szCs w:val="20"/>
      <w:lang w:val="ru"/>
    </w:rPr>
  </w:style>
  <w:style w:type="paragraph" w:styleId="5">
    <w:name w:val="heading 5"/>
    <w:basedOn w:val="a"/>
    <w:next w:val="a"/>
    <w:link w:val="50"/>
    <w:qFormat/>
    <w:rsid w:val="00532D6C"/>
    <w:pPr>
      <w:keepNext/>
      <w:spacing w:after="0" w:line="240" w:lineRule="auto"/>
      <w:jc w:val="center"/>
      <w:outlineLvl w:val="4"/>
    </w:pPr>
    <w:rPr>
      <w:rFonts w:ascii="Arial LatArm" w:eastAsia="Times New Roman" w:hAnsi="Arial LatArm" w:cs="Times New Roman"/>
      <w:b/>
      <w:sz w:val="26"/>
      <w:szCs w:val="20"/>
      <w:lang w:val="ru" w:eastAsia="ru-RU"/>
    </w:rPr>
  </w:style>
  <w:style w:type="paragraph" w:styleId="6">
    <w:name w:val="heading 6"/>
    <w:basedOn w:val="a"/>
    <w:next w:val="a"/>
    <w:link w:val="60"/>
    <w:qFormat/>
    <w:rsid w:val="00532D6C"/>
    <w:pPr>
      <w:keepNext/>
      <w:spacing w:after="0" w:line="240" w:lineRule="auto"/>
      <w:outlineLvl w:val="5"/>
    </w:pPr>
    <w:rPr>
      <w:rFonts w:ascii="Arial LatArm" w:eastAsia="Times New Roman" w:hAnsi="Arial LatArm" w:cs="Times New Roman"/>
      <w:b/>
      <w:color w:val="000000"/>
      <w:szCs w:val="20"/>
      <w:lang w:val="ru" w:eastAsia="ru-RU"/>
    </w:rPr>
  </w:style>
  <w:style w:type="paragraph" w:styleId="7">
    <w:name w:val="heading 7"/>
    <w:basedOn w:val="a"/>
    <w:next w:val="a"/>
    <w:link w:val="70"/>
    <w:qFormat/>
    <w:rsid w:val="00532D6C"/>
    <w:pPr>
      <w:keepNext/>
      <w:spacing w:after="0" w:line="240" w:lineRule="auto"/>
      <w:ind w:left="-66"/>
      <w:jc w:val="center"/>
      <w:outlineLvl w:val="6"/>
    </w:pPr>
    <w:rPr>
      <w:rFonts w:ascii="Times Armenian" w:eastAsia="Times New Roman" w:hAnsi="Times Armenian" w:cs="Times New Roman"/>
      <w:b/>
      <w:sz w:val="20"/>
      <w:szCs w:val="20"/>
      <w:lang w:val="ru" w:eastAsia="ru-RU"/>
    </w:rPr>
  </w:style>
  <w:style w:type="paragraph" w:styleId="8">
    <w:name w:val="heading 8"/>
    <w:basedOn w:val="a"/>
    <w:next w:val="a"/>
    <w:link w:val="80"/>
    <w:qFormat/>
    <w:rsid w:val="00532D6C"/>
    <w:pPr>
      <w:keepNext/>
      <w:spacing w:after="0" w:line="240" w:lineRule="auto"/>
      <w:outlineLvl w:val="7"/>
    </w:pPr>
    <w:rPr>
      <w:rFonts w:ascii="Times Armenian" w:eastAsia="Times New Roman" w:hAnsi="Times Armenian" w:cs="Times New Roman"/>
      <w:i/>
      <w:sz w:val="20"/>
      <w:szCs w:val="20"/>
      <w:lang w:val="ru"/>
    </w:rPr>
  </w:style>
  <w:style w:type="paragraph" w:styleId="9">
    <w:name w:val="heading 9"/>
    <w:basedOn w:val="a"/>
    <w:next w:val="a"/>
    <w:link w:val="90"/>
    <w:qFormat/>
    <w:rsid w:val="00532D6C"/>
    <w:pPr>
      <w:keepNext/>
      <w:spacing w:after="0" w:line="240" w:lineRule="auto"/>
      <w:jc w:val="center"/>
      <w:outlineLvl w:val="8"/>
    </w:pPr>
    <w:rPr>
      <w:rFonts w:ascii="Times Armenian" w:eastAsia="Times New Roman" w:hAnsi="Times Armenian" w:cs="Times New Roman"/>
      <w:b/>
      <w:color w:val="000000"/>
      <w:szCs w:val="20"/>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D6C"/>
    <w:rPr>
      <w:rFonts w:ascii="Arial Armenian" w:eastAsia="Times New Roman" w:hAnsi="Arial Armenian" w:cs="Times New Roman"/>
      <w:sz w:val="28"/>
      <w:szCs w:val="20"/>
      <w:lang w:val="ru" w:eastAsia="ru-RU"/>
    </w:rPr>
  </w:style>
  <w:style w:type="character" w:customStyle="1" w:styleId="20">
    <w:name w:val="Заголовок 2 Знак"/>
    <w:basedOn w:val="a0"/>
    <w:link w:val="2"/>
    <w:rsid w:val="00532D6C"/>
    <w:rPr>
      <w:rFonts w:ascii="Arial LatArm" w:eastAsia="Times New Roman" w:hAnsi="Arial LatArm" w:cs="Times New Roman"/>
      <w:b/>
      <w:color w:val="0000FF"/>
      <w:sz w:val="20"/>
      <w:szCs w:val="20"/>
      <w:lang w:val="ru" w:eastAsia="ru-RU"/>
    </w:rPr>
  </w:style>
  <w:style w:type="character" w:customStyle="1" w:styleId="30">
    <w:name w:val="Заголовок 3 Знак"/>
    <w:basedOn w:val="a0"/>
    <w:link w:val="3"/>
    <w:rsid w:val="00532D6C"/>
    <w:rPr>
      <w:rFonts w:ascii="Arial LatArm" w:eastAsia="Times New Roman" w:hAnsi="Arial LatArm" w:cs="Times New Roman"/>
      <w:i/>
      <w:sz w:val="20"/>
      <w:szCs w:val="20"/>
      <w:lang w:val="ru"/>
    </w:rPr>
  </w:style>
  <w:style w:type="character" w:customStyle="1" w:styleId="40">
    <w:name w:val="Заголовок 4 Знак"/>
    <w:basedOn w:val="a0"/>
    <w:link w:val="4"/>
    <w:rsid w:val="00532D6C"/>
    <w:rPr>
      <w:rFonts w:ascii="Arial LatArm" w:eastAsia="Times New Roman" w:hAnsi="Arial LatArm" w:cs="Times New Roman"/>
      <w:i/>
      <w:sz w:val="18"/>
      <w:szCs w:val="20"/>
      <w:lang w:val="ru"/>
    </w:rPr>
  </w:style>
  <w:style w:type="character" w:customStyle="1" w:styleId="50">
    <w:name w:val="Заголовок 5 Знак"/>
    <w:basedOn w:val="a0"/>
    <w:link w:val="5"/>
    <w:rsid w:val="00532D6C"/>
    <w:rPr>
      <w:rFonts w:ascii="Arial LatArm" w:eastAsia="Times New Roman" w:hAnsi="Arial LatArm" w:cs="Times New Roman"/>
      <w:b/>
      <w:sz w:val="26"/>
      <w:szCs w:val="20"/>
      <w:lang w:val="ru" w:eastAsia="ru-RU"/>
    </w:rPr>
  </w:style>
  <w:style w:type="character" w:customStyle="1" w:styleId="60">
    <w:name w:val="Заголовок 6 Знак"/>
    <w:basedOn w:val="a0"/>
    <w:link w:val="6"/>
    <w:rsid w:val="00532D6C"/>
    <w:rPr>
      <w:rFonts w:ascii="Arial LatArm" w:eastAsia="Times New Roman" w:hAnsi="Arial LatArm" w:cs="Times New Roman"/>
      <w:b/>
      <w:color w:val="000000"/>
      <w:szCs w:val="20"/>
      <w:lang w:val="ru" w:eastAsia="ru-RU"/>
    </w:rPr>
  </w:style>
  <w:style w:type="character" w:customStyle="1" w:styleId="70">
    <w:name w:val="Заголовок 7 Знак"/>
    <w:basedOn w:val="a0"/>
    <w:link w:val="7"/>
    <w:rsid w:val="00532D6C"/>
    <w:rPr>
      <w:rFonts w:ascii="Times Armenian" w:eastAsia="Times New Roman" w:hAnsi="Times Armenian" w:cs="Times New Roman"/>
      <w:b/>
      <w:sz w:val="20"/>
      <w:szCs w:val="20"/>
      <w:lang w:val="ru" w:eastAsia="ru-RU"/>
    </w:rPr>
  </w:style>
  <w:style w:type="character" w:customStyle="1" w:styleId="80">
    <w:name w:val="Заголовок 8 Знак"/>
    <w:basedOn w:val="a0"/>
    <w:link w:val="8"/>
    <w:rsid w:val="00532D6C"/>
    <w:rPr>
      <w:rFonts w:ascii="Times Armenian" w:eastAsia="Times New Roman" w:hAnsi="Times Armenian" w:cs="Times New Roman"/>
      <w:i/>
      <w:sz w:val="20"/>
      <w:szCs w:val="20"/>
      <w:lang w:val="ru"/>
    </w:rPr>
  </w:style>
  <w:style w:type="character" w:customStyle="1" w:styleId="90">
    <w:name w:val="Заголовок 9 Знак"/>
    <w:basedOn w:val="a0"/>
    <w:link w:val="9"/>
    <w:rsid w:val="00532D6C"/>
    <w:rPr>
      <w:rFonts w:ascii="Times Armenian" w:eastAsia="Times New Roman" w:hAnsi="Times Armenian" w:cs="Times New Roman"/>
      <w:b/>
      <w:color w:val="000000"/>
      <w:szCs w:val="20"/>
      <w:lang w:val="ru" w:eastAsia="ru-RU"/>
    </w:rPr>
  </w:style>
  <w:style w:type="numbering" w:customStyle="1" w:styleId="11">
    <w:name w:val="Нет списка1"/>
    <w:next w:val="a2"/>
    <w:semiHidden/>
    <w:unhideWhenUsed/>
    <w:rsid w:val="00532D6C"/>
  </w:style>
  <w:style w:type="paragraph" w:styleId="a3">
    <w:name w:val="Body Text Indent"/>
    <w:aliases w:val=" Char, Char Char Char Char,Char Char Char Char"/>
    <w:basedOn w:val="a"/>
    <w:link w:val="a4"/>
    <w:rsid w:val="00532D6C"/>
    <w:pPr>
      <w:spacing w:after="0" w:line="360" w:lineRule="auto"/>
      <w:ind w:firstLine="720"/>
      <w:jc w:val="both"/>
    </w:pPr>
    <w:rPr>
      <w:rFonts w:ascii="Arial LatArm" w:eastAsia="Times New Roman" w:hAnsi="Arial LatArm" w:cs="Times New Roman"/>
      <w:i/>
      <w:sz w:val="20"/>
      <w:szCs w:val="20"/>
      <w:lang w:val="ru"/>
    </w:rPr>
  </w:style>
  <w:style w:type="character" w:customStyle="1" w:styleId="a4">
    <w:name w:val="Основной текст с отступом Знак"/>
    <w:aliases w:val=" Char Знак, Char Char Char Char Знак,Char Char Char Char Знак"/>
    <w:basedOn w:val="a0"/>
    <w:link w:val="a3"/>
    <w:rsid w:val="00532D6C"/>
    <w:rPr>
      <w:rFonts w:ascii="Arial LatArm" w:eastAsia="Times New Roman" w:hAnsi="Arial LatArm" w:cs="Times New Roman"/>
      <w:i/>
      <w:sz w:val="20"/>
      <w:szCs w:val="20"/>
      <w:lang w:val="ru"/>
    </w:rPr>
  </w:style>
  <w:style w:type="paragraph" w:styleId="a5">
    <w:name w:val="footer"/>
    <w:basedOn w:val="a"/>
    <w:link w:val="a6"/>
    <w:rsid w:val="00532D6C"/>
    <w:pPr>
      <w:tabs>
        <w:tab w:val="center" w:pos="4320"/>
        <w:tab w:val="right" w:pos="8640"/>
      </w:tabs>
      <w:spacing w:after="0" w:line="240" w:lineRule="auto"/>
    </w:pPr>
    <w:rPr>
      <w:rFonts w:ascii="Times New Roman" w:eastAsia="Times New Roman" w:hAnsi="Times New Roman" w:cs="Times New Roman"/>
      <w:sz w:val="20"/>
      <w:szCs w:val="20"/>
      <w:lang w:val="ru"/>
    </w:rPr>
  </w:style>
  <w:style w:type="character" w:customStyle="1" w:styleId="a6">
    <w:name w:val="Нижний колонтитул Знак"/>
    <w:basedOn w:val="a0"/>
    <w:link w:val="a5"/>
    <w:rsid w:val="00532D6C"/>
    <w:rPr>
      <w:rFonts w:ascii="Times New Roman" w:eastAsia="Times New Roman" w:hAnsi="Times New Roman" w:cs="Times New Roman"/>
      <w:sz w:val="20"/>
      <w:szCs w:val="20"/>
      <w:lang w:val="ru"/>
    </w:rPr>
  </w:style>
  <w:style w:type="paragraph" w:styleId="31">
    <w:name w:val="Body Text Indent 3"/>
    <w:basedOn w:val="a"/>
    <w:link w:val="32"/>
    <w:rsid w:val="00532D6C"/>
    <w:pPr>
      <w:spacing w:after="0" w:line="360" w:lineRule="auto"/>
      <w:ind w:firstLine="567"/>
      <w:jc w:val="both"/>
    </w:pPr>
    <w:rPr>
      <w:rFonts w:ascii="Times Armenian" w:eastAsia="Times New Roman" w:hAnsi="Times Armenian" w:cs="Times New Roman"/>
      <w:sz w:val="20"/>
      <w:szCs w:val="20"/>
    </w:rPr>
  </w:style>
  <w:style w:type="character" w:customStyle="1" w:styleId="32">
    <w:name w:val="Основной текст с отступом 3 Знак"/>
    <w:basedOn w:val="a0"/>
    <w:link w:val="31"/>
    <w:rsid w:val="00532D6C"/>
    <w:rPr>
      <w:rFonts w:ascii="Times Armenian" w:eastAsia="Times New Roman" w:hAnsi="Times Armenian" w:cs="Times New Roman"/>
      <w:sz w:val="20"/>
      <w:szCs w:val="20"/>
    </w:rPr>
  </w:style>
  <w:style w:type="paragraph" w:styleId="21">
    <w:name w:val="Body Text 2"/>
    <w:basedOn w:val="a"/>
    <w:link w:val="22"/>
    <w:rsid w:val="00532D6C"/>
    <w:pPr>
      <w:tabs>
        <w:tab w:val="left" w:pos="720"/>
      </w:tabs>
      <w:spacing w:after="0" w:line="360" w:lineRule="auto"/>
    </w:pPr>
    <w:rPr>
      <w:rFonts w:ascii="Arial LatArm" w:eastAsia="Times New Roman" w:hAnsi="Arial LatArm" w:cs="Times New Roman"/>
      <w:sz w:val="20"/>
      <w:szCs w:val="20"/>
      <w:lang w:val="ru"/>
    </w:rPr>
  </w:style>
  <w:style w:type="character" w:customStyle="1" w:styleId="22">
    <w:name w:val="Основной текст 2 Знак"/>
    <w:basedOn w:val="a0"/>
    <w:link w:val="21"/>
    <w:rsid w:val="00532D6C"/>
    <w:rPr>
      <w:rFonts w:ascii="Arial LatArm" w:eastAsia="Times New Roman" w:hAnsi="Arial LatArm" w:cs="Times New Roman"/>
      <w:sz w:val="20"/>
      <w:szCs w:val="20"/>
      <w:lang w:val="ru"/>
    </w:rPr>
  </w:style>
  <w:style w:type="paragraph" w:styleId="23">
    <w:name w:val="Body Text Indent 2"/>
    <w:basedOn w:val="a"/>
    <w:link w:val="24"/>
    <w:rsid w:val="00532D6C"/>
    <w:pPr>
      <w:spacing w:after="0" w:line="360" w:lineRule="auto"/>
      <w:ind w:firstLine="540"/>
      <w:jc w:val="both"/>
    </w:pPr>
    <w:rPr>
      <w:rFonts w:ascii="Baltica" w:eastAsia="Times New Roman" w:hAnsi="Baltica" w:cs="Times New Roman"/>
      <w:sz w:val="20"/>
      <w:szCs w:val="20"/>
      <w:lang w:val="ru"/>
    </w:rPr>
  </w:style>
  <w:style w:type="character" w:customStyle="1" w:styleId="24">
    <w:name w:val="Основной текст с отступом 2 Знак"/>
    <w:basedOn w:val="a0"/>
    <w:link w:val="23"/>
    <w:rsid w:val="00532D6C"/>
    <w:rPr>
      <w:rFonts w:ascii="Baltica" w:eastAsia="Times New Roman" w:hAnsi="Baltica" w:cs="Times New Roman"/>
      <w:sz w:val="20"/>
      <w:szCs w:val="20"/>
      <w:lang w:val="ru"/>
    </w:rPr>
  </w:style>
  <w:style w:type="paragraph" w:customStyle="1" w:styleId="Char">
    <w:name w:val="Char"/>
    <w:basedOn w:val="a"/>
    <w:semiHidden/>
    <w:rsid w:val="00532D6C"/>
    <w:pPr>
      <w:spacing w:line="360" w:lineRule="auto"/>
      <w:ind w:firstLine="709"/>
      <w:jc w:val="both"/>
    </w:pPr>
    <w:rPr>
      <w:rFonts w:ascii="Arial AMU" w:eastAsia="Times New Roman" w:hAnsi="Arial AMU" w:cs="Arial"/>
      <w:szCs w:val="20"/>
      <w:lang w:val="ru"/>
    </w:rPr>
  </w:style>
  <w:style w:type="paragraph" w:customStyle="1" w:styleId="Default">
    <w:name w:val="Default"/>
    <w:rsid w:val="00532D6C"/>
    <w:pPr>
      <w:autoSpaceDE w:val="0"/>
      <w:autoSpaceDN w:val="0"/>
      <w:adjustRightInd w:val="0"/>
      <w:spacing w:after="0" w:line="240" w:lineRule="auto"/>
    </w:pPr>
    <w:rPr>
      <w:rFonts w:ascii="Arial Unicode" w:eastAsia="Times New Roman" w:hAnsi="Arial Unicode" w:cs="Arial Unicode"/>
      <w:color w:val="000000"/>
      <w:sz w:val="24"/>
      <w:szCs w:val="24"/>
      <w:lang w:eastAsia="ru-RU" w:val="ru"/>
    </w:rPr>
  </w:style>
  <w:style w:type="paragraph" w:styleId="a7">
    <w:name w:val="Balloon Text"/>
    <w:basedOn w:val="a"/>
    <w:link w:val="a8"/>
    <w:rsid w:val="00532D6C"/>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532D6C"/>
    <w:rPr>
      <w:rFonts w:ascii="Tahoma" w:eastAsia="Times New Roman" w:hAnsi="Tahoma" w:cs="Times New Roman"/>
      <w:sz w:val="16"/>
      <w:szCs w:val="16"/>
    </w:rPr>
  </w:style>
  <w:style w:type="character" w:styleId="a9">
    <w:name w:val="Hyperlink"/>
    <w:rsid w:val="00532D6C"/>
    <w:rPr>
      <w:color w:val="0000FF"/>
      <w:u w:val="single"/>
    </w:rPr>
  </w:style>
  <w:style w:type="character" w:customStyle="1" w:styleId="CharChar1">
    <w:name w:val="Char Char1"/>
    <w:locked/>
    <w:rsid w:val="00532D6C"/>
    <w:rPr>
      <w:rFonts w:ascii="Arial LatArm" w:hAnsi="Arial LatArm"/>
      <w:i/>
      <w:lang w:val="ru" w:eastAsia="en-US" w:bidi="ar-SA"/>
    </w:rPr>
  </w:style>
  <w:style w:type="paragraph" w:styleId="aa">
    <w:name w:val="Body Text"/>
    <w:basedOn w:val="a"/>
    <w:link w:val="ab"/>
    <w:rsid w:val="00532D6C"/>
    <w:pPr>
      <w:spacing w:after="120" w:line="240" w:lineRule="auto"/>
    </w:pPr>
    <w:rPr>
      <w:rFonts w:ascii="Times New Roman" w:eastAsia="Times New Roman" w:hAnsi="Times New Roman" w:cs="Times New Roman"/>
      <w:sz w:val="24"/>
      <w:szCs w:val="24"/>
      <w:lang w:val="ru"/>
    </w:rPr>
  </w:style>
  <w:style w:type="character" w:customStyle="1" w:styleId="ab">
    <w:name w:val="Основной текст Знак"/>
    <w:basedOn w:val="a0"/>
    <w:link w:val="aa"/>
    <w:rsid w:val="00532D6C"/>
    <w:rPr>
      <w:rFonts w:ascii="Times New Roman" w:eastAsia="Times New Roman" w:hAnsi="Times New Roman" w:cs="Times New Roman"/>
      <w:sz w:val="24"/>
      <w:szCs w:val="24"/>
      <w:lang w:val="ru"/>
    </w:rPr>
  </w:style>
  <w:style w:type="paragraph" w:styleId="12">
    <w:name w:val="index 1"/>
    <w:basedOn w:val="a"/>
    <w:next w:val="a"/>
    <w:autoRedefine/>
    <w:semiHidden/>
    <w:rsid w:val="00532D6C"/>
    <w:pPr>
      <w:spacing w:after="0" w:line="240" w:lineRule="auto"/>
      <w:ind w:left="240" w:hanging="240"/>
    </w:pPr>
    <w:rPr>
      <w:rFonts w:ascii="Times New Roman" w:eastAsia="Times New Roman" w:hAnsi="Times New Roman" w:cs="Times New Roman"/>
      <w:sz w:val="24"/>
      <w:szCs w:val="24"/>
      <w:lang w:val="ru"/>
    </w:rPr>
  </w:style>
  <w:style w:type="paragraph" w:styleId="ac">
    <w:name w:val="index heading"/>
    <w:basedOn w:val="a"/>
    <w:next w:val="12"/>
    <w:semiHidden/>
    <w:rsid w:val="00532D6C"/>
    <w:pPr>
      <w:spacing w:after="0" w:line="240" w:lineRule="auto"/>
    </w:pPr>
    <w:rPr>
      <w:rFonts w:ascii="Times New Roman" w:eastAsia="Times New Roman" w:hAnsi="Times New Roman" w:cs="Times New Roman"/>
      <w:sz w:val="20"/>
      <w:szCs w:val="20"/>
      <w:lang w:val="ru" w:eastAsia="ru-RU"/>
    </w:rPr>
  </w:style>
  <w:style w:type="paragraph" w:styleId="ad">
    <w:name w:val="header"/>
    <w:basedOn w:val="a"/>
    <w:link w:val="ae"/>
    <w:rsid w:val="00532D6C"/>
    <w:pPr>
      <w:tabs>
        <w:tab w:val="center" w:pos="4153"/>
        <w:tab w:val="right" w:pos="8306"/>
      </w:tabs>
      <w:spacing w:after="0" w:line="240" w:lineRule="auto"/>
    </w:pPr>
    <w:rPr>
      <w:rFonts w:ascii="Times New Roman" w:eastAsia="Times New Roman" w:hAnsi="Times New Roman" w:cs="Times New Roman"/>
      <w:sz w:val="20"/>
      <w:szCs w:val="20"/>
      <w:lang w:val="ru" w:eastAsia="ru-RU"/>
    </w:rPr>
  </w:style>
  <w:style w:type="character" w:customStyle="1" w:styleId="ae">
    <w:name w:val="Верхний колонтитул Знак"/>
    <w:basedOn w:val="a0"/>
    <w:link w:val="ad"/>
    <w:rsid w:val="00532D6C"/>
    <w:rPr>
      <w:rFonts w:ascii="Times New Roman" w:eastAsia="Times New Roman" w:hAnsi="Times New Roman" w:cs="Times New Roman"/>
      <w:sz w:val="20"/>
      <w:szCs w:val="20"/>
      <w:lang w:val="ru" w:eastAsia="ru-RU"/>
    </w:rPr>
  </w:style>
  <w:style w:type="paragraph" w:styleId="33">
    <w:name w:val="Body Text 3"/>
    <w:basedOn w:val="a"/>
    <w:link w:val="34"/>
    <w:rsid w:val="00532D6C"/>
    <w:pPr>
      <w:spacing w:after="0" w:line="240" w:lineRule="auto"/>
      <w:jc w:val="both"/>
    </w:pPr>
    <w:rPr>
      <w:rFonts w:ascii="Arial LatArm" w:eastAsia="Times New Roman" w:hAnsi="Arial LatArm" w:cs="Times New Roman"/>
      <w:sz w:val="20"/>
      <w:szCs w:val="20"/>
      <w:lang w:val="ru" w:eastAsia="ru-RU"/>
    </w:rPr>
  </w:style>
  <w:style w:type="character" w:customStyle="1" w:styleId="34">
    <w:name w:val="Основной текст 3 Знак"/>
    <w:basedOn w:val="a0"/>
    <w:link w:val="33"/>
    <w:rsid w:val="00532D6C"/>
    <w:rPr>
      <w:rFonts w:ascii="Arial LatArm" w:eastAsia="Times New Roman" w:hAnsi="Arial LatArm" w:cs="Times New Roman"/>
      <w:sz w:val="20"/>
      <w:szCs w:val="20"/>
      <w:lang w:val="ru" w:eastAsia="ru-RU"/>
    </w:rPr>
  </w:style>
  <w:style w:type="paragraph" w:styleId="af">
    <w:name w:val="Title"/>
    <w:basedOn w:val="a"/>
    <w:link w:val="af0"/>
    <w:qFormat/>
    <w:rsid w:val="00532D6C"/>
    <w:pPr>
      <w:spacing w:after="0" w:line="240" w:lineRule="auto"/>
      <w:jc w:val="center"/>
    </w:pPr>
    <w:rPr>
      <w:rFonts w:ascii="Arial Armenian" w:eastAsia="Times New Roman" w:hAnsi="Arial Armenian" w:cs="Times New Roman"/>
      <w:sz w:val="24"/>
      <w:szCs w:val="20"/>
      <w:lang w:val="ru"/>
    </w:rPr>
  </w:style>
  <w:style w:type="character" w:customStyle="1" w:styleId="af0">
    <w:name w:val="Название Знак"/>
    <w:basedOn w:val="a0"/>
    <w:link w:val="af"/>
    <w:rsid w:val="00532D6C"/>
    <w:rPr>
      <w:rFonts w:ascii="Arial Armenian" w:eastAsia="Times New Roman" w:hAnsi="Arial Armenian" w:cs="Times New Roman"/>
      <w:sz w:val="24"/>
      <w:szCs w:val="20"/>
      <w:lang w:val="ru"/>
    </w:rPr>
  </w:style>
  <w:style w:type="character" w:styleId="af1">
    <w:name w:val="page number"/>
    <w:basedOn w:val="a0"/>
    <w:rsid w:val="00532D6C"/>
  </w:style>
  <w:style w:type="paragraph" w:styleId="af2">
    <w:name w:val="footnote text"/>
    <w:basedOn w:val="a"/>
    <w:link w:val="af3"/>
    <w:semiHidden/>
    <w:rsid w:val="00532D6C"/>
    <w:pPr>
      <w:spacing w:after="0" w:line="240" w:lineRule="auto"/>
    </w:pPr>
    <w:rPr>
      <w:rFonts w:ascii="Times Armenian" w:eastAsia="Times New Roman" w:hAnsi="Times Armenian" w:cs="Times New Roman"/>
      <w:sz w:val="20"/>
      <w:szCs w:val="20"/>
      <w:lang w:eastAsia="ru-RU" w:val="ru"/>
    </w:rPr>
  </w:style>
  <w:style w:type="character" w:customStyle="1" w:styleId="af3">
    <w:name w:val="Текст сноски Знак"/>
    <w:basedOn w:val="a0"/>
    <w:link w:val="af2"/>
    <w:semiHidden/>
    <w:rsid w:val="00532D6C"/>
    <w:rPr>
      <w:rFonts w:ascii="Times Armenian" w:eastAsia="Times New Roman" w:hAnsi="Times Armenian" w:cs="Times New Roman"/>
      <w:sz w:val="20"/>
      <w:szCs w:val="20"/>
      <w:lang w:eastAsia="ru-RU" w:val="ru"/>
    </w:rPr>
  </w:style>
  <w:style w:type="paragraph" w:customStyle="1" w:styleId="CharCharCharCharCharCharCharCharCharCharCharChar">
    <w:name w:val="Char Char Char Char Char Char Char Char Char Char Char Char"/>
    <w:basedOn w:val="a"/>
    <w:rsid w:val="00532D6C"/>
    <w:pPr>
      <w:spacing w:line="240" w:lineRule="exact"/>
    </w:pPr>
    <w:rPr>
      <w:rFonts w:ascii="Arial" w:eastAsia="Times New Roman" w:hAnsi="Arial" w:cs="Arial"/>
      <w:sz w:val="20"/>
      <w:szCs w:val="20"/>
      <w:lang w:val="ru"/>
    </w:rPr>
  </w:style>
  <w:style w:type="paragraph" w:customStyle="1" w:styleId="norm">
    <w:name w:val="norm"/>
    <w:basedOn w:val="a"/>
    <w:rsid w:val="00532D6C"/>
    <w:pPr>
      <w:spacing w:after="0" w:line="480" w:lineRule="auto"/>
      <w:ind w:firstLine="709"/>
      <w:jc w:val="both"/>
    </w:pPr>
    <w:rPr>
      <w:rFonts w:ascii="Arial Armenian" w:eastAsia="Times New Roman" w:hAnsi="Arial Armenian" w:cs="Times New Roman"/>
      <w:szCs w:val="20"/>
      <w:lang w:val="ru" w:eastAsia="ru-RU"/>
    </w:rPr>
  </w:style>
  <w:style w:type="character" w:customStyle="1" w:styleId="normChar">
    <w:name w:val="norm Char"/>
    <w:locked/>
    <w:rsid w:val="00532D6C"/>
    <w:rPr>
      <w:rFonts w:ascii="Arial Armenian" w:hAnsi="Arial Armenian"/>
      <w:sz w:val="22"/>
      <w:lang w:val="ru" w:eastAsia="ru-RU" w:bidi="ar-SA"/>
    </w:rPr>
  </w:style>
  <w:style w:type="character" w:customStyle="1" w:styleId="CharCharChar">
    <w:name w:val="Char Char Char"/>
    <w:rsid w:val="00532D6C"/>
    <w:rPr>
      <w:rFonts w:ascii="Arial LatArm" w:hAnsi="Arial LatArm"/>
      <w:sz w:val="24"/>
      <w:lang w:eastAsia="ru-RU" w:val="ru"/>
    </w:rPr>
  </w:style>
  <w:style w:type="paragraph" w:styleId="af4">
    <w:name w:val="Normal (Web)"/>
    <w:basedOn w:val="a"/>
    <w:uiPriority w:val="99"/>
    <w:rsid w:val="00532D6C"/>
    <w:pPr>
      <w:spacing w:before="100" w:beforeAutospacing="1" w:after="100" w:afterAutospacing="1" w:line="240" w:lineRule="auto"/>
    </w:pPr>
    <w:rPr>
      <w:rFonts w:ascii="Times New Roman" w:eastAsia="Times New Roman" w:hAnsi="Times New Roman" w:cs="Times New Roman"/>
      <w:sz w:val="24"/>
      <w:szCs w:val="24"/>
      <w:lang w:val="ru"/>
    </w:rPr>
  </w:style>
  <w:style w:type="character" w:styleId="af5">
    <w:name w:val="Strong"/>
    <w:uiPriority w:val="22"/>
    <w:qFormat/>
    <w:rsid w:val="00532D6C"/>
    <w:rPr>
      <w:b/>
      <w:bCs/>
    </w:rPr>
  </w:style>
  <w:style w:type="character" w:styleId="af6">
    <w:name w:val="footnote reference"/>
    <w:semiHidden/>
    <w:rsid w:val="00532D6C"/>
    <w:rPr>
      <w:vertAlign w:val="superscript"/>
    </w:rPr>
  </w:style>
  <w:style w:type="character" w:customStyle="1" w:styleId="CharChar22">
    <w:name w:val="Char Char22"/>
    <w:rsid w:val="00532D6C"/>
    <w:rPr>
      <w:rFonts w:ascii="Arial Armenian" w:hAnsi="Arial Armenian"/>
      <w:sz w:val="28"/>
      <w:lang w:val="ru"/>
    </w:rPr>
  </w:style>
  <w:style w:type="character" w:customStyle="1" w:styleId="CharChar20">
    <w:name w:val="Char Char20"/>
    <w:rsid w:val="00532D6C"/>
    <w:rPr>
      <w:rFonts w:ascii="Times LatArm" w:hAnsi="Times LatArm"/>
      <w:b/>
      <w:sz w:val="28"/>
      <w:lang w:val="ru"/>
    </w:rPr>
  </w:style>
  <w:style w:type="character" w:customStyle="1" w:styleId="CharChar16">
    <w:name w:val="Char Char16"/>
    <w:rsid w:val="00532D6C"/>
    <w:rPr>
      <w:rFonts w:ascii="Times Armenian" w:hAnsi="Times Armenian"/>
      <w:b/>
      <w:lang w:val="ru"/>
    </w:rPr>
  </w:style>
  <w:style w:type="character" w:customStyle="1" w:styleId="CharChar15">
    <w:name w:val="Char Char15"/>
    <w:rsid w:val="00532D6C"/>
    <w:rPr>
      <w:rFonts w:ascii="Times Armenian" w:hAnsi="Times Armenian"/>
      <w:i/>
      <w:lang w:val="ru"/>
    </w:rPr>
  </w:style>
  <w:style w:type="character" w:customStyle="1" w:styleId="CharChar13">
    <w:name w:val="Char Char13"/>
    <w:rsid w:val="00532D6C"/>
    <w:rPr>
      <w:rFonts w:ascii="Arial Armenian" w:hAnsi="Arial Armenian"/>
      <w:lang w:val="ru"/>
    </w:rPr>
  </w:style>
  <w:style w:type="character" w:styleId="af7">
    <w:name w:val="annotation reference"/>
    <w:semiHidden/>
    <w:rsid w:val="00532D6C"/>
    <w:rPr>
      <w:sz w:val="16"/>
      <w:szCs w:val="16"/>
    </w:rPr>
  </w:style>
  <w:style w:type="paragraph" w:styleId="af8">
    <w:name w:val="annotation text"/>
    <w:basedOn w:val="a"/>
    <w:link w:val="af9"/>
    <w:semiHidden/>
    <w:rsid w:val="00532D6C"/>
    <w:pPr>
      <w:spacing w:after="0" w:line="240" w:lineRule="auto"/>
    </w:pPr>
    <w:rPr>
      <w:rFonts w:ascii="Times Armenian" w:eastAsia="Times New Roman" w:hAnsi="Times Armenian" w:cs="Times New Roman"/>
      <w:sz w:val="20"/>
      <w:szCs w:val="20"/>
      <w:lang w:val="ru" w:eastAsia="ru-RU"/>
    </w:rPr>
  </w:style>
  <w:style w:type="character" w:customStyle="1" w:styleId="af9">
    <w:name w:val="Текст примечания Знак"/>
    <w:basedOn w:val="a0"/>
    <w:link w:val="af8"/>
    <w:semiHidden/>
    <w:rsid w:val="00532D6C"/>
    <w:rPr>
      <w:rFonts w:ascii="Times Armenian" w:eastAsia="Times New Roman" w:hAnsi="Times Armenian" w:cs="Times New Roman"/>
      <w:sz w:val="20"/>
      <w:szCs w:val="20"/>
      <w:lang w:val="ru" w:eastAsia="ru-RU"/>
    </w:rPr>
  </w:style>
  <w:style w:type="paragraph" w:styleId="afa">
    <w:name w:val="annotation subject"/>
    <w:basedOn w:val="af8"/>
    <w:next w:val="af8"/>
    <w:link w:val="afb"/>
    <w:semiHidden/>
    <w:rsid w:val="00532D6C"/>
    <w:rPr>
      <w:b/>
      <w:bCs/>
    </w:rPr>
  </w:style>
  <w:style w:type="character" w:customStyle="1" w:styleId="afb">
    <w:name w:val="Тема примечания Знак"/>
    <w:basedOn w:val="af9"/>
    <w:link w:val="afa"/>
    <w:semiHidden/>
    <w:rsid w:val="00532D6C"/>
    <w:rPr>
      <w:rFonts w:ascii="Times Armenian" w:eastAsia="Times New Roman" w:hAnsi="Times Armenian" w:cs="Times New Roman"/>
      <w:b/>
      <w:bCs/>
      <w:sz w:val="20"/>
      <w:szCs w:val="20"/>
      <w:lang w:val="ru" w:eastAsia="ru-RU"/>
    </w:rPr>
  </w:style>
  <w:style w:type="paragraph" w:styleId="afc">
    <w:name w:val="endnote text"/>
    <w:basedOn w:val="a"/>
    <w:link w:val="afd"/>
    <w:semiHidden/>
    <w:rsid w:val="00532D6C"/>
    <w:pPr>
      <w:spacing w:after="0" w:line="240" w:lineRule="auto"/>
    </w:pPr>
    <w:rPr>
      <w:rFonts w:ascii="Times Armenian" w:eastAsia="Times New Roman" w:hAnsi="Times Armenian" w:cs="Times New Roman"/>
      <w:sz w:val="20"/>
      <w:szCs w:val="20"/>
      <w:lang w:val="ru" w:eastAsia="ru-RU"/>
    </w:rPr>
  </w:style>
  <w:style w:type="character" w:customStyle="1" w:styleId="afd">
    <w:name w:val="Текст концевой сноски Знак"/>
    <w:basedOn w:val="a0"/>
    <w:link w:val="afc"/>
    <w:semiHidden/>
    <w:rsid w:val="00532D6C"/>
    <w:rPr>
      <w:rFonts w:ascii="Times Armenian" w:eastAsia="Times New Roman" w:hAnsi="Times Armenian" w:cs="Times New Roman"/>
      <w:sz w:val="20"/>
      <w:szCs w:val="20"/>
      <w:lang w:val="ru" w:eastAsia="ru-RU"/>
    </w:rPr>
  </w:style>
  <w:style w:type="character" w:styleId="afe">
    <w:name w:val="endnote reference"/>
    <w:semiHidden/>
    <w:rsid w:val="00532D6C"/>
    <w:rPr>
      <w:vertAlign w:val="superscript"/>
    </w:rPr>
  </w:style>
  <w:style w:type="paragraph" w:styleId="aff">
    <w:name w:val="Document Map"/>
    <w:basedOn w:val="a"/>
    <w:link w:val="aff0"/>
    <w:semiHidden/>
    <w:rsid w:val="00532D6C"/>
    <w:pPr>
      <w:shd w:val="clear" w:color="auto" w:fill="000080"/>
      <w:spacing w:after="0" w:line="240" w:lineRule="auto"/>
    </w:pPr>
    <w:rPr>
      <w:rFonts w:ascii="Tahoma" w:eastAsia="Times New Roman" w:hAnsi="Tahoma" w:cs="Tahoma"/>
      <w:sz w:val="20"/>
      <w:szCs w:val="20"/>
      <w:lang w:val="ru" w:eastAsia="ru-RU"/>
    </w:rPr>
  </w:style>
  <w:style w:type="character" w:customStyle="1" w:styleId="aff0">
    <w:name w:val="Схема документа Знак"/>
    <w:basedOn w:val="a0"/>
    <w:link w:val="aff"/>
    <w:semiHidden/>
    <w:rsid w:val="00532D6C"/>
    <w:rPr>
      <w:rFonts w:ascii="Tahoma" w:eastAsia="Times New Roman" w:hAnsi="Tahoma" w:cs="Tahoma"/>
      <w:sz w:val="20"/>
      <w:szCs w:val="20"/>
      <w:shd w:val="clear" w:color="auto" w:fill="000080"/>
      <w:lang w:val="ru" w:eastAsia="ru-RU"/>
    </w:rPr>
  </w:style>
  <w:style w:type="paragraph" w:styleId="aff1">
    <w:name w:val="Revision"/>
    <w:hidden/>
    <w:semiHidden/>
    <w:rsid w:val="00532D6C"/>
    <w:pPr>
      <w:spacing w:after="0" w:line="240" w:lineRule="auto"/>
    </w:pPr>
    <w:rPr>
      <w:rFonts w:ascii="Times Armenian" w:eastAsia="Times New Roman" w:hAnsi="Times Armenian" w:cs="Times New Roman"/>
      <w:sz w:val="24"/>
      <w:szCs w:val="20"/>
      <w:lang w:val="ru" w:eastAsia="ru-RU"/>
    </w:rPr>
  </w:style>
  <w:style w:type="table" w:styleId="aff2">
    <w:name w:val="Table Grid"/>
    <w:basedOn w:val="a1"/>
    <w:uiPriority w:val="39"/>
    <w:rsid w:val="00532D6C"/>
    <w:pPr>
      <w:spacing w:after="0" w:line="240" w:lineRule="auto"/>
    </w:pPr>
    <w:rPr>
      <w:rFonts w:ascii="Times New Roman" w:eastAsia="Times New Roman" w:hAnsi="Times New Roman" w:cs="Times New Roman"/>
      <w:sz w:val="20"/>
      <w:szCs w:val="20"/>
      <w:lang w:eastAsia="ru-RU" w:val="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532D6C"/>
    <w:pPr>
      <w:spacing w:line="240" w:lineRule="exact"/>
    </w:pPr>
    <w:rPr>
      <w:rFonts w:ascii="Verdana" w:eastAsia="Times New Roman" w:hAnsi="Verdana" w:cs="Times New Roman"/>
      <w:sz w:val="20"/>
      <w:szCs w:val="20"/>
      <w:lang w:val="ru"/>
    </w:rPr>
  </w:style>
  <w:style w:type="paragraph" w:customStyle="1" w:styleId="Style2">
    <w:name w:val="Style2"/>
    <w:basedOn w:val="a"/>
    <w:rsid w:val="00532D6C"/>
    <w:pPr>
      <w:spacing w:after="0" w:line="240" w:lineRule="auto"/>
      <w:jc w:val="center"/>
    </w:pPr>
    <w:rPr>
      <w:rFonts w:ascii="Arial Armenian" w:eastAsia="Times New Roman" w:hAnsi="Arial Armenian" w:cs="Times New Roman"/>
      <w:w w:val="90"/>
      <w:szCs w:val="20"/>
      <w:lang w:val="ru" w:eastAsia="ru-RU"/>
    </w:rPr>
  </w:style>
  <w:style w:type="character" w:customStyle="1" w:styleId="CharChar23">
    <w:name w:val="Char Char23"/>
    <w:rsid w:val="00532D6C"/>
    <w:rPr>
      <w:rFonts w:ascii="Arial Armenian" w:hAnsi="Arial Armenian"/>
      <w:sz w:val="28"/>
      <w:lang w:val="ru" w:eastAsia="ru-RU" w:bidi="ar-SA"/>
    </w:rPr>
  </w:style>
  <w:style w:type="character" w:customStyle="1" w:styleId="CharChar21">
    <w:name w:val="Char Char21"/>
    <w:rsid w:val="00532D6C"/>
    <w:rPr>
      <w:rFonts w:ascii="Arial LatArm" w:hAnsi="Arial LatArm"/>
      <w:b/>
      <w:color w:val="0000FF"/>
      <w:lang w:val="ru" w:eastAsia="ru-RU" w:bidi="ar-SA"/>
    </w:rPr>
  </w:style>
  <w:style w:type="paragraph" w:styleId="aff3">
    <w:name w:val="List Paragraph"/>
    <w:basedOn w:val="a"/>
    <w:link w:val="aff4"/>
    <w:uiPriority w:val="34"/>
    <w:qFormat/>
    <w:rsid w:val="00532D6C"/>
    <w:pPr>
      <w:spacing w:after="0" w:line="240" w:lineRule="auto"/>
      <w:ind w:left="720"/>
    </w:pPr>
    <w:rPr>
      <w:rFonts w:ascii="Times Armenian" w:eastAsia="Times New Roman" w:hAnsi="Times Armenian" w:cs="Times New Roman"/>
      <w:sz w:val="24"/>
      <w:szCs w:val="24"/>
      <w:lang w:eastAsia="ru-RU" w:val="ru"/>
    </w:rPr>
  </w:style>
  <w:style w:type="character" w:customStyle="1" w:styleId="CharChar25">
    <w:name w:val="Char Char25"/>
    <w:rsid w:val="00532D6C"/>
    <w:rPr>
      <w:rFonts w:ascii="Arial Armenian" w:hAnsi="Arial Armenian"/>
      <w:sz w:val="28"/>
      <w:lang w:val="ru" w:eastAsia="ru-RU" w:bidi="ar-SA"/>
    </w:rPr>
  </w:style>
  <w:style w:type="character" w:customStyle="1" w:styleId="CharChar24">
    <w:name w:val="Char Char24"/>
    <w:rsid w:val="00532D6C"/>
    <w:rPr>
      <w:rFonts w:ascii="Arial LatArm" w:hAnsi="Arial LatArm"/>
      <w:b/>
      <w:color w:val="0000FF"/>
      <w:lang w:val="ru" w:eastAsia="ru-RU" w:bidi="ar-SA"/>
    </w:rPr>
  </w:style>
  <w:style w:type="paragraph" w:styleId="aff5">
    <w:name w:val="Block Text"/>
    <w:basedOn w:val="a"/>
    <w:rsid w:val="00532D6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
    </w:rPr>
  </w:style>
  <w:style w:type="paragraph" w:customStyle="1" w:styleId="BodyTextIndent22">
    <w:name w:val="Body Text Indent 2+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ru"/>
    </w:rPr>
  </w:style>
  <w:style w:type="paragraph" w:customStyle="1" w:styleId="Normal2">
    <w:name w:val="Normal+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ru"/>
    </w:rPr>
  </w:style>
  <w:style w:type="paragraph" w:customStyle="1" w:styleId="CharCharCharChar">
    <w:name w:val="Знак Знак Знак Char Char Char Char Знак Знак Знак"/>
    <w:basedOn w:val="a"/>
    <w:rsid w:val="00532D6C"/>
    <w:pPr>
      <w:widowControl w:val="0"/>
      <w:bidi/>
      <w:adjustRightInd w:val="0"/>
      <w:spacing w:line="240" w:lineRule="exact"/>
    </w:pPr>
    <w:rPr>
      <w:rFonts w:ascii="Times New Roman" w:eastAsia="Times New Roman" w:hAnsi="Times New Roman" w:cs="Times New Roman"/>
      <w:sz w:val="20"/>
      <w:szCs w:val="20"/>
      <w:lang w:val="ru" w:eastAsia="ru-RU" w:bidi="he-IL"/>
    </w:rPr>
  </w:style>
  <w:style w:type="paragraph" w:customStyle="1" w:styleId="xl63">
    <w:name w:val="xl63"/>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
    </w:rPr>
  </w:style>
  <w:style w:type="paragraph" w:customStyle="1" w:styleId="xl64">
    <w:name w:val="xl64"/>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
    </w:rPr>
  </w:style>
  <w:style w:type="paragraph" w:customStyle="1" w:styleId="xl65">
    <w:name w:val="xl65"/>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
    </w:rPr>
  </w:style>
  <w:style w:type="paragraph" w:customStyle="1" w:styleId="xl66">
    <w:name w:val="xl66"/>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
    </w:rPr>
  </w:style>
  <w:style w:type="paragraph" w:customStyle="1" w:styleId="xl67">
    <w:name w:val="xl67"/>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
    </w:rPr>
  </w:style>
  <w:style w:type="paragraph" w:customStyle="1" w:styleId="xl68">
    <w:name w:val="xl68"/>
    <w:basedOn w:val="a"/>
    <w:rsid w:val="00532D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
    </w:rPr>
  </w:style>
  <w:style w:type="paragraph" w:customStyle="1" w:styleId="xl69">
    <w:name w:val="xl69"/>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
    </w:rPr>
  </w:style>
  <w:style w:type="paragraph" w:customStyle="1" w:styleId="xl70">
    <w:name w:val="xl70"/>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
    </w:rPr>
  </w:style>
  <w:style w:type="paragraph" w:customStyle="1" w:styleId="xl71">
    <w:name w:val="xl71"/>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
    </w:rPr>
  </w:style>
  <w:style w:type="paragraph" w:customStyle="1" w:styleId="xl72">
    <w:name w:val="xl72"/>
    <w:basedOn w:val="a"/>
    <w:rsid w:val="00532D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
    </w:rPr>
  </w:style>
  <w:style w:type="paragraph" w:customStyle="1" w:styleId="font5">
    <w:name w:val="font5"/>
    <w:basedOn w:val="a"/>
    <w:rsid w:val="00532D6C"/>
    <w:pPr>
      <w:spacing w:before="100" w:beforeAutospacing="1" w:after="100" w:afterAutospacing="1" w:line="240" w:lineRule="auto"/>
    </w:pPr>
    <w:rPr>
      <w:rFonts w:ascii="Times Armenian" w:eastAsia="Arial Unicode MS" w:hAnsi="Times Armenian" w:cs="Arial Unicode MS"/>
      <w:sz w:val="16"/>
      <w:szCs w:val="16"/>
      <w:lang w:val="ru"/>
    </w:rPr>
  </w:style>
  <w:style w:type="paragraph" w:customStyle="1" w:styleId="font6">
    <w:name w:val="font6"/>
    <w:basedOn w:val="a"/>
    <w:rsid w:val="00532D6C"/>
    <w:pPr>
      <w:spacing w:before="100" w:beforeAutospacing="1" w:after="100" w:afterAutospacing="1" w:line="240" w:lineRule="auto"/>
    </w:pPr>
    <w:rPr>
      <w:rFonts w:ascii="Times Armenian" w:eastAsia="Arial Unicode MS" w:hAnsi="Times Armenian" w:cs="Arial Unicode MS"/>
      <w:i/>
      <w:iCs/>
      <w:sz w:val="16"/>
      <w:szCs w:val="16"/>
      <w:lang w:val="ru"/>
    </w:rPr>
  </w:style>
  <w:style w:type="paragraph" w:customStyle="1" w:styleId="font7">
    <w:name w:val="font7"/>
    <w:basedOn w:val="a"/>
    <w:rsid w:val="00532D6C"/>
    <w:pPr>
      <w:spacing w:before="100" w:beforeAutospacing="1" w:after="100" w:afterAutospacing="1" w:line="240" w:lineRule="auto"/>
    </w:pPr>
    <w:rPr>
      <w:rFonts w:ascii="Times LatArm" w:eastAsia="Arial Unicode MS" w:hAnsi="Times LatArm" w:cs="Arial Unicode MS"/>
      <w:sz w:val="16"/>
      <w:szCs w:val="16"/>
      <w:lang w:val="ru"/>
    </w:rPr>
  </w:style>
  <w:style w:type="paragraph" w:customStyle="1" w:styleId="font8">
    <w:name w:val="font8"/>
    <w:basedOn w:val="a"/>
    <w:rsid w:val="00532D6C"/>
    <w:pPr>
      <w:spacing w:before="100" w:beforeAutospacing="1" w:after="100" w:afterAutospacing="1" w:line="240" w:lineRule="auto"/>
    </w:pPr>
    <w:rPr>
      <w:rFonts w:ascii="Times LatRus" w:eastAsia="Arial Unicode MS" w:hAnsi="Times LatRus" w:cs="Arial Unicode MS"/>
      <w:sz w:val="16"/>
      <w:szCs w:val="16"/>
      <w:lang w:val="ru"/>
    </w:rPr>
  </w:style>
  <w:style w:type="paragraph" w:customStyle="1" w:styleId="font9">
    <w:name w:val="font9"/>
    <w:basedOn w:val="a"/>
    <w:rsid w:val="00532D6C"/>
    <w:pPr>
      <w:spacing w:before="100" w:beforeAutospacing="1" w:after="100" w:afterAutospacing="1" w:line="240" w:lineRule="auto"/>
    </w:pPr>
    <w:rPr>
      <w:rFonts w:ascii="Times LatRus" w:eastAsia="Arial Unicode MS" w:hAnsi="Times LatRus" w:cs="Arial Unicode MS"/>
      <w:i/>
      <w:iCs/>
      <w:sz w:val="16"/>
      <w:szCs w:val="16"/>
      <w:lang w:val="ru"/>
    </w:rPr>
  </w:style>
  <w:style w:type="paragraph" w:customStyle="1" w:styleId="font10">
    <w:name w:val="font10"/>
    <w:basedOn w:val="a"/>
    <w:rsid w:val="00532D6C"/>
    <w:pPr>
      <w:spacing w:before="100" w:beforeAutospacing="1" w:after="100" w:afterAutospacing="1" w:line="240" w:lineRule="auto"/>
    </w:pPr>
    <w:rPr>
      <w:rFonts w:ascii="Times LatArm" w:eastAsia="Arial Unicode MS" w:hAnsi="Times LatArm" w:cs="Arial Unicode MS"/>
      <w:sz w:val="16"/>
      <w:szCs w:val="16"/>
      <w:lang w:val="ru"/>
    </w:rPr>
  </w:style>
  <w:style w:type="paragraph" w:customStyle="1" w:styleId="font11">
    <w:name w:val="font11"/>
    <w:basedOn w:val="a"/>
    <w:rsid w:val="00532D6C"/>
    <w:pPr>
      <w:spacing w:before="100" w:beforeAutospacing="1" w:after="100" w:afterAutospacing="1" w:line="240" w:lineRule="auto"/>
    </w:pPr>
    <w:rPr>
      <w:rFonts w:ascii="Times LatRus" w:eastAsia="Arial Unicode MS" w:hAnsi="Times LatRus" w:cs="Arial Unicode MS"/>
      <w:sz w:val="16"/>
      <w:szCs w:val="16"/>
      <w:lang w:val="ru"/>
    </w:rPr>
  </w:style>
  <w:style w:type="paragraph" w:customStyle="1" w:styleId="font12">
    <w:name w:val="font12"/>
    <w:basedOn w:val="a"/>
    <w:rsid w:val="00532D6C"/>
    <w:pPr>
      <w:spacing w:before="100" w:beforeAutospacing="1" w:after="100" w:afterAutospacing="1" w:line="240" w:lineRule="auto"/>
    </w:pPr>
    <w:rPr>
      <w:rFonts w:ascii="Times New Roman" w:eastAsia="Arial Unicode MS" w:hAnsi="Times New Roman" w:cs="Times New Roman"/>
      <w:sz w:val="16"/>
      <w:szCs w:val="16"/>
      <w:lang w:val="ru"/>
    </w:rPr>
  </w:style>
  <w:style w:type="paragraph" w:customStyle="1" w:styleId="font13">
    <w:name w:val="font13"/>
    <w:basedOn w:val="a"/>
    <w:rsid w:val="00532D6C"/>
    <w:pPr>
      <w:spacing w:before="100" w:beforeAutospacing="1" w:after="100" w:afterAutospacing="1" w:line="240" w:lineRule="auto"/>
    </w:pPr>
    <w:rPr>
      <w:rFonts w:ascii="Times Armenian" w:eastAsia="Arial Unicode MS" w:hAnsi="Times Armenian" w:cs="Arial Unicode MS"/>
      <w:color w:val="000000"/>
      <w:sz w:val="20"/>
      <w:szCs w:val="20"/>
      <w:lang w:val="ru"/>
    </w:rPr>
  </w:style>
  <w:style w:type="paragraph" w:customStyle="1" w:styleId="xl73">
    <w:name w:val="xl73"/>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
    </w:rPr>
  </w:style>
  <w:style w:type="paragraph" w:customStyle="1" w:styleId="xl74">
    <w:name w:val="xl74"/>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
    </w:rPr>
  </w:style>
  <w:style w:type="paragraph" w:customStyle="1" w:styleId="xl75">
    <w:name w:val="xl75"/>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
    </w:rPr>
  </w:style>
  <w:style w:type="paragraph" w:customStyle="1" w:styleId="110">
    <w:name w:val="Указатель 11"/>
    <w:basedOn w:val="a"/>
    <w:rsid w:val="00532D6C"/>
    <w:pPr>
      <w:suppressAutoHyphens/>
      <w:spacing w:after="0" w:line="100" w:lineRule="atLeast"/>
      <w:ind w:left="240" w:hanging="240"/>
    </w:pPr>
    <w:rPr>
      <w:rFonts w:ascii="Times Armenian" w:eastAsia="Times New Roman" w:hAnsi="Times Armenian" w:cs="Times New Roman"/>
      <w:kern w:val="1"/>
      <w:sz w:val="16"/>
      <w:szCs w:val="16"/>
      <w:lang w:val="ru" w:eastAsia="ar-SA"/>
    </w:rPr>
  </w:style>
  <w:style w:type="paragraph" w:customStyle="1" w:styleId="13">
    <w:name w:val="Указатель1"/>
    <w:basedOn w:val="a"/>
    <w:rsid w:val="00532D6C"/>
    <w:pPr>
      <w:suppressAutoHyphens/>
      <w:spacing w:after="0" w:line="100" w:lineRule="atLeast"/>
    </w:pPr>
    <w:rPr>
      <w:rFonts w:ascii="Times New Roman" w:eastAsia="Times New Roman" w:hAnsi="Times New Roman" w:cs="Times New Roman"/>
      <w:kern w:val="1"/>
      <w:sz w:val="20"/>
      <w:szCs w:val="20"/>
      <w:lang w:val="ru" w:eastAsia="ar-SA"/>
    </w:rPr>
  </w:style>
  <w:style w:type="character" w:styleId="aff6">
    <w:name w:val="FollowedHyperlink"/>
    <w:rsid w:val="00532D6C"/>
    <w:rPr>
      <w:color w:val="800080"/>
      <w:u w:val="single"/>
    </w:rPr>
  </w:style>
  <w:style w:type="character" w:customStyle="1" w:styleId="CharCharCharChar1">
    <w:name w:val="Char Char Char Char1"/>
    <w:aliases w:val=" Char Char Char Char Char Char"/>
    <w:rsid w:val="00532D6C"/>
    <w:rPr>
      <w:rFonts w:ascii="Arial LatArm" w:hAnsi="Arial LatArm"/>
      <w:sz w:val="24"/>
      <w:lang w:val="ru" w:eastAsia="ru-RU" w:bidi="ar-SA"/>
    </w:rPr>
  </w:style>
  <w:style w:type="character" w:customStyle="1" w:styleId="CharChar">
    <w:name w:val="Char Char"/>
    <w:locked/>
    <w:rsid w:val="00532D6C"/>
    <w:rPr>
      <w:lang w:val="ru" w:eastAsia="en-US" w:bidi="ar-SA"/>
    </w:rPr>
  </w:style>
  <w:style w:type="paragraph" w:customStyle="1" w:styleId="Char3CharCharChar">
    <w:name w:val="Char3 Char Char Char"/>
    <w:basedOn w:val="a"/>
    <w:next w:val="a"/>
    <w:semiHidden/>
    <w:rsid w:val="00532D6C"/>
    <w:pPr>
      <w:spacing w:line="240" w:lineRule="exact"/>
      <w:jc w:val="both"/>
    </w:pPr>
    <w:rPr>
      <w:rFonts w:ascii="Arial" w:eastAsia="Times New Roman" w:hAnsi="Arial" w:cs="Arial"/>
      <w:b/>
      <w:sz w:val="20"/>
      <w:szCs w:val="20"/>
      <w:lang w:val="ru"/>
    </w:rPr>
  </w:style>
  <w:style w:type="character" w:customStyle="1" w:styleId="aff4">
    <w:name w:val="Абзац списка Знак"/>
    <w:link w:val="aff3"/>
    <w:uiPriority w:val="34"/>
    <w:locked/>
    <w:rsid w:val="00532D6C"/>
    <w:rPr>
      <w:rFonts w:ascii="Times Armenian" w:eastAsia="Times New Roman" w:hAnsi="Times Armenian" w:cs="Times New Roman"/>
      <w:sz w:val="24"/>
      <w:szCs w:val="24"/>
      <w:lang w:eastAsia="ru-RU" w:val="ru"/>
    </w:rPr>
  </w:style>
  <w:style w:type="character" w:styleId="aff7">
    <w:name w:val="Emphasis"/>
    <w:qFormat/>
    <w:rsid w:val="00532D6C"/>
    <w:rPr>
      <w:i/>
      <w:iCs/>
    </w:rPr>
  </w:style>
  <w:style w:type="character" w:customStyle="1" w:styleId="UnresolvedMention1">
    <w:name w:val="Unresolved Mention1"/>
    <w:uiPriority w:val="99"/>
    <w:semiHidden/>
    <w:unhideWhenUsed/>
    <w:rsid w:val="00532D6C"/>
    <w:rPr>
      <w:color w:val="605E5C"/>
      <w:shd w:val="clear" w:color="auto" w:fill="E1DFDD"/>
    </w:rPr>
  </w:style>
  <w:style w:type="paragraph" w:styleId="HTML">
    <w:name w:val="HTML Preformatted"/>
    <w:basedOn w:val="a"/>
    <w:link w:val="HTML0"/>
    <w:uiPriority w:val="99"/>
    <w:unhideWhenUsed/>
    <w:rsid w:val="005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532D6C"/>
    <w:rPr>
      <w:rFonts w:ascii="Courier New" w:eastAsia="Times New Roman" w:hAnsi="Courier New" w:cs="Times New Roman"/>
      <w:sz w:val="20"/>
      <w:szCs w:val="20"/>
    </w:rPr>
  </w:style>
  <w:style w:type="character" w:customStyle="1" w:styleId="y2iqfc">
    <w:name w:val="y2iqfc"/>
    <w:rsid w:val="00532D6C"/>
  </w:style>
  <w:style w:type="numbering" w:customStyle="1" w:styleId="25">
    <w:name w:val="Нет списка2"/>
    <w:next w:val="a2"/>
    <w:uiPriority w:val="99"/>
    <w:semiHidden/>
    <w:unhideWhenUsed/>
    <w:rsid w:val="00D96837"/>
  </w:style>
  <w:style w:type="table" w:customStyle="1" w:styleId="14">
    <w:name w:val="Сетка таблицы1"/>
    <w:basedOn w:val="a1"/>
    <w:next w:val="aff2"/>
    <w:uiPriority w:val="39"/>
    <w:rsid w:val="00D96837"/>
    <w:pPr>
      <w:spacing w:after="0" w:line="240" w:lineRule="auto"/>
    </w:pPr>
    <w:rPr>
      <w:rFonts w:ascii="Times New Roman" w:eastAsia="Times New Roman" w:hAnsi="Times New Roman" w:cs="Times New Roman"/>
      <w:sz w:val="20"/>
      <w:szCs w:val="20"/>
      <w:lang w:val="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x11">
    <w:name w:val="Index 11"/>
    <w:basedOn w:val="a"/>
    <w:rsid w:val="00D96837"/>
    <w:pPr>
      <w:suppressAutoHyphens/>
      <w:spacing w:after="0" w:line="100" w:lineRule="atLeast"/>
      <w:ind w:left="240" w:hanging="240"/>
    </w:pPr>
    <w:rPr>
      <w:rFonts w:ascii="Times Armenian" w:eastAsia="Times New Roman" w:hAnsi="Times Armenian" w:cs="Times New Roman"/>
      <w:kern w:val="1"/>
      <w:sz w:val="16"/>
      <w:szCs w:val="16"/>
      <w:lang w:val="ru" w:eastAsia="ar-SA"/>
    </w:rPr>
  </w:style>
  <w:style w:type="paragraph" w:customStyle="1" w:styleId="IndexHeading1">
    <w:name w:val="Index Heading1"/>
    <w:basedOn w:val="a"/>
    <w:rsid w:val="00D96837"/>
    <w:pPr>
      <w:suppressAutoHyphens/>
      <w:spacing w:after="0" w:line="100" w:lineRule="atLeast"/>
    </w:pPr>
    <w:rPr>
      <w:rFonts w:ascii="Times New Roman" w:eastAsia="Times New Roman" w:hAnsi="Times New Roman" w:cs="Times New Roman"/>
      <w:kern w:val="1"/>
      <w:sz w:val="20"/>
      <w:szCs w:val="20"/>
      <w:lang w:val="ru" w:eastAsia="ar-SA"/>
    </w:rPr>
  </w:style>
  <w:style w:type="character" w:customStyle="1" w:styleId="15">
    <w:name w:val="Неразрешенное упоминание1"/>
    <w:uiPriority w:val="99"/>
    <w:semiHidden/>
    <w:unhideWhenUsed/>
    <w:rsid w:val="00D96837"/>
    <w:rPr>
      <w:color w:val="605E5C"/>
      <w:shd w:val="clear" w:color="auto" w:fill="E1DFDD"/>
    </w:rPr>
  </w:style>
  <w:style w:type="numbering" w:customStyle="1" w:styleId="35">
    <w:name w:val="Нет списка3"/>
    <w:next w:val="a2"/>
    <w:uiPriority w:val="99"/>
    <w:semiHidden/>
    <w:unhideWhenUsed/>
    <w:rsid w:val="00D96837"/>
  </w:style>
  <w:style w:type="table" w:customStyle="1" w:styleId="26">
    <w:name w:val="Сетка таблицы2"/>
    <w:basedOn w:val="a1"/>
    <w:next w:val="aff2"/>
    <w:uiPriority w:val="39"/>
    <w:rsid w:val="00D96837"/>
    <w:pPr>
      <w:spacing w:after="0" w:line="240" w:lineRule="auto"/>
    </w:pPr>
    <w:rPr>
      <w:rFonts w:ascii="Times New Roman" w:eastAsia="Times New Roman" w:hAnsi="Times New Roman" w:cs="Times New Roman"/>
      <w:sz w:val="20"/>
      <w:szCs w:val="20"/>
      <w:lang w:val="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252970">
      <w:bodyDiv w:val="1"/>
      <w:marLeft w:val="0"/>
      <w:marRight w:val="0"/>
      <w:marTop w:val="0"/>
      <w:marBottom w:val="0"/>
      <w:divBdr>
        <w:top w:val="none" w:sz="0" w:space="0" w:color="auto"/>
        <w:left w:val="none" w:sz="0" w:space="0" w:color="auto"/>
        <w:bottom w:val="none" w:sz="0" w:space="0" w:color="auto"/>
        <w:right w:val="none" w:sz="0" w:space="0" w:color="auto"/>
      </w:divBdr>
    </w:div>
    <w:div w:id="129475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C8710-C306-40A5-B827-411AE6E4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63</Pages>
  <Words>20191</Words>
  <Characters>115092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Admin_-</cp:lastModifiedBy>
  <cp:revision>31</cp:revision>
  <dcterms:created xsi:type="dcterms:W3CDTF">2022-08-29T13:35:00Z</dcterms:created>
  <dcterms:modified xsi:type="dcterms:W3CDTF">2025-07-28T10:51:00Z</dcterms:modified>
</cp:coreProperties>
</file>